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19191089"/>
        <w:docPartObj>
          <w:docPartGallery w:val="Cover Pages"/>
          <w:docPartUnique/>
        </w:docPartObj>
      </w:sdtPr>
      <w:sdtEndPr>
        <w:rPr>
          <w:rFonts w:ascii="Arial" w:eastAsiaTheme="minorEastAsia" w:hAnsi="Arial" w:cs="Arial"/>
          <w:b/>
          <w:sz w:val="36"/>
          <w:szCs w:val="36"/>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672"/>
          </w:tblGrid>
          <w:tr w:rsidR="001D7469">
            <w:tc>
              <w:tcPr>
                <w:tcW w:w="7672" w:type="dxa"/>
                <w:tcMar>
                  <w:top w:w="216" w:type="dxa"/>
                  <w:left w:w="115" w:type="dxa"/>
                  <w:bottom w:w="216" w:type="dxa"/>
                  <w:right w:w="115" w:type="dxa"/>
                </w:tcMar>
              </w:tcPr>
              <w:p w:rsidR="001D7469" w:rsidRDefault="001D7469" w:rsidP="001D7469">
                <w:pPr>
                  <w:pStyle w:val="NoSpacing"/>
                  <w:rPr>
                    <w:rFonts w:asciiTheme="majorHAnsi" w:eastAsiaTheme="majorEastAsia" w:hAnsiTheme="majorHAnsi" w:cstheme="majorBidi"/>
                  </w:rPr>
                </w:pPr>
              </w:p>
            </w:tc>
          </w:tr>
          <w:tr w:rsidR="001D7469">
            <w:tc>
              <w:tcPr>
                <w:tcW w:w="7672" w:type="dxa"/>
              </w:tcPr>
              <w:sdt>
                <w:sdtPr>
                  <w:rPr>
                    <w:rFonts w:ascii="Arial" w:eastAsiaTheme="majorEastAsia" w:hAnsi="Arial" w:cs="Arial"/>
                    <w:color w:val="4F81BD" w:themeColor="accent1"/>
                    <w:sz w:val="48"/>
                    <w:szCs w:val="48"/>
                  </w:rPr>
                  <w:alias w:val="Title"/>
                  <w:id w:val="13406919"/>
                  <w:dataBinding w:prefixMappings="xmlns:ns0='http://schemas.openxmlformats.org/package/2006/metadata/core-properties' xmlns:ns1='http://purl.org/dc/elements/1.1/'" w:xpath="/ns0:coreProperties[1]/ns1:title[1]" w:storeItemID="{6C3C8BC8-F283-45AE-878A-BAB7291924A1}"/>
                  <w:text/>
                </w:sdtPr>
                <w:sdtContent>
                  <w:p w:rsidR="001D7469" w:rsidRDefault="00871AE3" w:rsidP="00F140BE">
                    <w:pPr>
                      <w:pStyle w:val="NoSpacing"/>
                      <w:rPr>
                        <w:rFonts w:asciiTheme="majorHAnsi" w:eastAsiaTheme="majorEastAsia" w:hAnsiTheme="majorHAnsi" w:cstheme="majorBidi"/>
                        <w:color w:val="4F81BD" w:themeColor="accent1"/>
                        <w:sz w:val="80"/>
                        <w:szCs w:val="80"/>
                      </w:rPr>
                    </w:pPr>
                    <w:r>
                      <w:rPr>
                        <w:rFonts w:ascii="Arial" w:eastAsiaTheme="majorEastAsia" w:hAnsi="Arial" w:cs="Arial"/>
                        <w:color w:val="4F81BD" w:themeColor="accent1"/>
                        <w:sz w:val="48"/>
                        <w:szCs w:val="48"/>
                      </w:rPr>
                      <w:t>Manual for the Fluid Milk Process Model and Simulator</w:t>
                    </w:r>
                  </w:p>
                </w:sdtContent>
              </w:sdt>
            </w:tc>
          </w:tr>
          <w:tr w:rsidR="001D7469">
            <w:sdt>
              <w:sdtPr>
                <w:rPr>
                  <w:rFonts w:ascii="Arial" w:eastAsiaTheme="majorEastAsia" w:hAnsi="Arial" w:cs="Arial"/>
                  <w:sz w:val="28"/>
                  <w:szCs w:val="28"/>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1D7469" w:rsidRPr="001D7469" w:rsidRDefault="004B06D4" w:rsidP="002B6437">
                    <w:pPr>
                      <w:pStyle w:val="NoSpacing"/>
                      <w:rPr>
                        <w:rFonts w:ascii="Arial" w:eastAsiaTheme="majorEastAsia" w:hAnsi="Arial" w:cs="Arial"/>
                        <w:sz w:val="28"/>
                        <w:szCs w:val="28"/>
                      </w:rPr>
                    </w:pPr>
                    <w:r>
                      <w:rPr>
                        <w:rFonts w:ascii="Arial" w:eastAsiaTheme="majorEastAsia" w:hAnsi="Arial" w:cs="Arial"/>
                        <w:sz w:val="28"/>
                        <w:szCs w:val="28"/>
                      </w:rPr>
                      <w:t>W.C. Yee, A. J. McAloon and P. M. Tomasula*</w:t>
                    </w:r>
                  </w:p>
                </w:tc>
              </w:sdtContent>
            </w:sdt>
          </w:tr>
        </w:tbl>
        <w:p w:rsidR="001D7469" w:rsidRDefault="001D7469"/>
        <w:p w:rsidR="001D7469" w:rsidRDefault="001D7469"/>
        <w:tbl>
          <w:tblPr>
            <w:tblpPr w:leftFromText="187" w:rightFromText="187" w:horzAnchor="margin" w:tblpXSpec="center" w:tblpYSpec="bottom"/>
            <w:tblW w:w="4154" w:type="pct"/>
            <w:tblLook w:val="04A0"/>
          </w:tblPr>
          <w:tblGrid>
            <w:gridCol w:w="7967"/>
          </w:tblGrid>
          <w:tr w:rsidR="001D7469" w:rsidTr="001D7469">
            <w:trPr>
              <w:trHeight w:val="1173"/>
            </w:trPr>
            <w:tc>
              <w:tcPr>
                <w:tcW w:w="7967" w:type="dxa"/>
                <w:tcMar>
                  <w:top w:w="216" w:type="dxa"/>
                  <w:left w:w="115" w:type="dxa"/>
                  <w:bottom w:w="216" w:type="dxa"/>
                  <w:right w:w="115" w:type="dxa"/>
                </w:tcMar>
              </w:tcPr>
              <w:p w:rsidR="002B6437" w:rsidRPr="002D0D40" w:rsidRDefault="002B6437" w:rsidP="002B6437">
                <w:pPr>
                  <w:spacing w:after="0" w:line="240" w:lineRule="auto"/>
                  <w:rPr>
                    <w:rFonts w:ascii="Times New Roman" w:hAnsi="Times New Roman" w:cs="Times New Roman"/>
                    <w:rPrChange w:id="0" w:author="ptomasula" w:date="2013-05-18T11:46:00Z">
                      <w:rPr>
                        <w:rFonts w:ascii="Arial" w:hAnsi="Arial" w:cs="Arial"/>
                      </w:rPr>
                    </w:rPrChange>
                  </w:rPr>
                </w:pPr>
                <w:r w:rsidRPr="002D0D40">
                  <w:rPr>
                    <w:rFonts w:ascii="Times New Roman" w:eastAsia="Calibri" w:hAnsi="Times New Roman" w:cs="Times New Roman"/>
                    <w:rPrChange w:id="1" w:author="ptomasula" w:date="2013-05-18T11:46:00Z">
                      <w:rPr>
                        <w:rFonts w:ascii="Arial" w:eastAsia="Calibri" w:hAnsi="Arial" w:cs="Arial"/>
                      </w:rPr>
                    </w:rPrChange>
                  </w:rPr>
                  <w:t>Dairy &amp; Functional Foods Research Unit, Eastern Regional Research Center,</w:t>
                </w:r>
              </w:p>
              <w:p w:rsidR="002B6437" w:rsidRPr="002D0D40" w:rsidRDefault="002B6437" w:rsidP="002B6437">
                <w:pPr>
                  <w:spacing w:after="0" w:line="240" w:lineRule="auto"/>
                  <w:rPr>
                    <w:rFonts w:ascii="Times New Roman" w:hAnsi="Times New Roman" w:cs="Times New Roman"/>
                    <w:rPrChange w:id="2" w:author="ptomasula" w:date="2013-05-18T11:46:00Z">
                      <w:rPr>
                        <w:rFonts w:ascii="Arial" w:hAnsi="Arial" w:cs="Arial"/>
                      </w:rPr>
                    </w:rPrChange>
                  </w:rPr>
                </w:pPr>
                <w:r w:rsidRPr="002D0D40">
                  <w:rPr>
                    <w:rFonts w:ascii="Times New Roman" w:eastAsia="Calibri" w:hAnsi="Times New Roman" w:cs="Times New Roman"/>
                    <w:rPrChange w:id="3" w:author="ptomasula" w:date="2013-05-18T11:46:00Z">
                      <w:rPr>
                        <w:rFonts w:ascii="Arial" w:eastAsia="Calibri" w:hAnsi="Arial" w:cs="Arial"/>
                      </w:rPr>
                    </w:rPrChange>
                  </w:rPr>
                  <w:t xml:space="preserve">Agricultural Research Service, U.S. Department of Agriculture, </w:t>
                </w:r>
              </w:p>
              <w:p w:rsidR="004B06D4" w:rsidRPr="002D0D40" w:rsidRDefault="002B6437" w:rsidP="002B6437">
                <w:pPr>
                  <w:pStyle w:val="NoSpacing"/>
                  <w:rPr>
                    <w:rFonts w:ascii="Times New Roman" w:eastAsia="Calibri" w:hAnsi="Times New Roman" w:cs="Times New Roman"/>
                    <w:rPrChange w:id="4" w:author="ptomasula" w:date="2013-05-18T11:46:00Z">
                      <w:rPr>
                        <w:rFonts w:ascii="Arial" w:eastAsia="Calibri" w:hAnsi="Arial" w:cs="Arial"/>
                      </w:rPr>
                    </w:rPrChange>
                  </w:rPr>
                </w:pPr>
                <w:r w:rsidRPr="002D0D40">
                  <w:rPr>
                    <w:rFonts w:ascii="Times New Roman" w:hAnsi="Times New Roman" w:cs="Times New Roman"/>
                    <w:rPrChange w:id="5" w:author="ptomasula" w:date="2013-05-18T11:46:00Z">
                      <w:rPr>
                        <w:rFonts w:ascii="Arial" w:hAnsi="Arial" w:cs="Arial"/>
                      </w:rPr>
                    </w:rPrChange>
                  </w:rPr>
                  <w:t xml:space="preserve">600 East Mermaid Lane, Wyndmoor, </w:t>
                </w:r>
                <w:r w:rsidRPr="002D0D40">
                  <w:rPr>
                    <w:rFonts w:ascii="Times New Roman" w:eastAsia="Calibri" w:hAnsi="Times New Roman" w:cs="Times New Roman"/>
                    <w:rPrChange w:id="6" w:author="ptomasula" w:date="2013-05-18T11:46:00Z">
                      <w:rPr>
                        <w:rFonts w:ascii="Arial" w:eastAsia="Calibri" w:hAnsi="Arial" w:cs="Arial"/>
                      </w:rPr>
                    </w:rPrChange>
                  </w:rPr>
                  <w:t>Pennsylvania 19038 USA</w:t>
                </w:r>
              </w:p>
              <w:p w:rsidR="004B06D4" w:rsidRPr="002D0D40" w:rsidRDefault="004B06D4" w:rsidP="002B6437">
                <w:pPr>
                  <w:pStyle w:val="NoSpacing"/>
                  <w:rPr>
                    <w:rFonts w:ascii="Times New Roman" w:eastAsia="Calibri" w:hAnsi="Times New Roman" w:cs="Times New Roman"/>
                    <w:rPrChange w:id="7" w:author="ptomasula" w:date="2013-05-18T11:46:00Z">
                      <w:rPr>
                        <w:rFonts w:ascii="Arial" w:eastAsia="Calibri" w:hAnsi="Arial" w:cs="Arial"/>
                      </w:rPr>
                    </w:rPrChange>
                  </w:rPr>
                </w:pPr>
                <w:r w:rsidRPr="002D0D40">
                  <w:rPr>
                    <w:rFonts w:ascii="Times New Roman" w:eastAsia="Calibri" w:hAnsi="Times New Roman" w:cs="Times New Roman"/>
                    <w:rPrChange w:id="8" w:author="ptomasula" w:date="2013-05-18T11:46:00Z">
                      <w:rPr>
                        <w:rFonts w:ascii="Arial" w:eastAsia="Calibri" w:hAnsi="Arial" w:cs="Arial"/>
                      </w:rPr>
                    </w:rPrChange>
                  </w:rPr>
                  <w:t>Contact Information: Dr. Peggy Tomasula</w:t>
                </w:r>
              </w:p>
              <w:p w:rsidR="002B6437" w:rsidRPr="002D0D40" w:rsidRDefault="003F3939" w:rsidP="002B6437">
                <w:pPr>
                  <w:pStyle w:val="NoSpacing"/>
                  <w:rPr>
                    <w:rFonts w:ascii="Times New Roman" w:hAnsi="Times New Roman" w:cs="Times New Roman"/>
                    <w:color w:val="4F81BD" w:themeColor="accent1"/>
                    <w:rPrChange w:id="9" w:author="ptomasula" w:date="2013-05-18T11:46:00Z">
                      <w:rPr>
                        <w:color w:val="4F81BD" w:themeColor="accent1"/>
                      </w:rPr>
                    </w:rPrChange>
                  </w:rPr>
                </w:pPr>
                <w:r w:rsidRPr="002D0D40">
                  <w:rPr>
                    <w:rFonts w:ascii="Times New Roman" w:eastAsia="Calibri" w:hAnsi="Times New Roman" w:cs="Times New Roman"/>
                    <w:rPrChange w:id="10" w:author="ptomasula" w:date="2013-05-18T11:46:00Z">
                      <w:rPr>
                        <w:rFonts w:ascii="Arial" w:eastAsia="Calibri" w:hAnsi="Arial" w:cs="Arial"/>
                      </w:rPr>
                    </w:rPrChange>
                  </w:rPr>
                  <w:t>Peggy.tomasula@ars.usda.gov</w:t>
                </w:r>
              </w:p>
              <w:sdt>
                <w:sdtPr>
                  <w:rPr>
                    <w:rFonts w:ascii="Times New Roman" w:hAnsi="Times New Roman" w:cs="Times New Roman"/>
                    <w:b/>
                    <w:color w:val="000000" w:themeColor="text1"/>
                    <w:rPrChange w:id="11" w:author="ptomasula" w:date="2013-05-18T11:46:00Z">
                      <w:rPr>
                        <w:b/>
                        <w:color w:val="000000" w:themeColor="text1"/>
                      </w:rPr>
                    </w:rPrChange>
                  </w:rPr>
                  <w:alias w:val="Date"/>
                  <w:id w:val="-1452620260"/>
                  <w:dataBinding w:prefixMappings="xmlns:ns0='http://schemas.microsoft.com/office/2006/coverPageProps'" w:xpath="/ns0:CoverPageProperties[1]/ns0:PublishDate[1]" w:storeItemID="{55AF091B-3C7A-41E3-B477-F2FDAA23CFDA}"/>
                  <w:date w:fullDate="2013-05-07T00:00:00Z">
                    <w:dateFormat w:val="M/d/yyyy"/>
                    <w:lid w:val="en-US"/>
                    <w:storeMappedDataAs w:val="dateTime"/>
                    <w:calendar w:val="gregorian"/>
                  </w:date>
                </w:sdtPr>
                <w:sdtContent>
                  <w:p w:rsidR="002B6437" w:rsidRPr="002D0D40" w:rsidRDefault="00D66962" w:rsidP="002B6437">
                    <w:pPr>
                      <w:pStyle w:val="NoSpacing"/>
                      <w:rPr>
                        <w:rFonts w:ascii="Times New Roman" w:hAnsi="Times New Roman" w:cs="Times New Roman"/>
                        <w:b/>
                        <w:color w:val="4F81BD" w:themeColor="accent1"/>
                        <w:rPrChange w:id="12" w:author="ptomasula" w:date="2013-05-18T11:46:00Z">
                          <w:rPr>
                            <w:b/>
                            <w:color w:val="4F81BD" w:themeColor="accent1"/>
                          </w:rPr>
                        </w:rPrChange>
                      </w:rPr>
                    </w:pPr>
                    <w:r w:rsidRPr="002D0D40">
                      <w:rPr>
                        <w:rFonts w:ascii="Times New Roman" w:hAnsi="Times New Roman" w:cs="Times New Roman"/>
                        <w:b/>
                        <w:color w:val="000000" w:themeColor="text1"/>
                        <w:rPrChange w:id="13" w:author="ptomasula" w:date="2013-05-18T11:46:00Z">
                          <w:rPr>
                            <w:b/>
                            <w:color w:val="000000" w:themeColor="text1"/>
                          </w:rPr>
                        </w:rPrChange>
                      </w:rPr>
                      <w:t>5/7/2013</w:t>
                    </w:r>
                  </w:p>
                </w:sdtContent>
              </w:sdt>
              <w:p w:rsidR="002B6437" w:rsidRPr="002D0D40" w:rsidRDefault="002B6437" w:rsidP="002B6437">
                <w:pPr>
                  <w:rPr>
                    <w:rFonts w:ascii="Times New Roman" w:eastAsia="Calibri" w:hAnsi="Times New Roman" w:cs="Times New Roman"/>
                    <w:rPrChange w:id="14" w:author="ptomasula" w:date="2013-05-18T11:46:00Z">
                      <w:rPr>
                        <w:rFonts w:ascii="Arial" w:eastAsia="Calibri" w:hAnsi="Arial" w:cs="Arial"/>
                      </w:rPr>
                    </w:rPrChange>
                  </w:rPr>
                </w:pPr>
                <w:r w:rsidRPr="002D0D40" w:rsidDel="002B6437">
                  <w:rPr>
                    <w:rFonts w:ascii="Times New Roman" w:eastAsia="Calibri" w:hAnsi="Times New Roman" w:cs="Times New Roman"/>
                    <w:rPrChange w:id="15" w:author="ptomasula" w:date="2013-05-18T11:46:00Z">
                      <w:rPr>
                        <w:rFonts w:ascii="Arial" w:eastAsia="Calibri" w:hAnsi="Arial" w:cs="Arial"/>
                      </w:rPr>
                    </w:rPrChange>
                  </w:rPr>
                  <w:t xml:space="preserve"> </w:t>
                </w:r>
              </w:p>
              <w:p w:rsidR="002B6437" w:rsidRPr="002D0D40" w:rsidRDefault="002B6437" w:rsidP="002B6437">
                <w:pPr>
                  <w:rPr>
                    <w:rFonts w:ascii="Times New Roman" w:eastAsia="Calibri" w:hAnsi="Times New Roman" w:cs="Times New Roman"/>
                    <w:rPrChange w:id="16" w:author="ptomasula" w:date="2013-05-18T11:46:00Z">
                      <w:rPr>
                        <w:rFonts w:ascii="Arial" w:eastAsia="Calibri" w:hAnsi="Arial" w:cs="Arial"/>
                      </w:rPr>
                    </w:rPrChange>
                  </w:rPr>
                </w:pPr>
                <w:r w:rsidRPr="002D0D40">
                  <w:rPr>
                    <w:rFonts w:ascii="Times New Roman" w:hAnsi="Times New Roman" w:cs="Times New Roman"/>
                    <w:rPrChange w:id="17" w:author="ptomasula" w:date="2013-05-18T11:46:00Z">
                      <w:rPr>
                        <w:rFonts w:ascii="Arial" w:hAnsi="Arial" w:cs="Arial"/>
                      </w:rPr>
                    </w:rPrChange>
                  </w:rPr>
                  <w:t>Mention of trade names or commercial products in this publication is solely for the purpose of providing specific information and does not imply recommendation or endorsement by the U.S. Department of Agriculture. USDA is an equal opportunity provider and employer.</w:t>
                </w:r>
              </w:p>
              <w:p w:rsidR="002B6437" w:rsidRDefault="002B6437" w:rsidP="002B6437">
                <w:pPr>
                  <w:pStyle w:val="NoSpacing"/>
                  <w:rPr>
                    <w:color w:val="4F81BD" w:themeColor="accent1"/>
                  </w:rPr>
                </w:pPr>
              </w:p>
            </w:tc>
          </w:tr>
        </w:tbl>
        <w:p w:rsidR="001D7469" w:rsidRDefault="001D7469"/>
        <w:p w:rsidR="00983EE2" w:rsidRDefault="00E075BD">
          <w:pPr>
            <w:rPr>
              <w:rFonts w:ascii="Arial" w:hAnsi="Arial" w:cs="Arial"/>
              <w:b/>
              <w:sz w:val="36"/>
              <w:szCs w:val="36"/>
            </w:rPr>
          </w:pPr>
        </w:p>
      </w:sdtContent>
    </w:sdt>
    <w:p w:rsidR="008077CA" w:rsidRDefault="00983EE2" w:rsidP="008077CA">
      <w:pPr>
        <w:rPr>
          <w:rFonts w:ascii="Times New Roman" w:hAnsi="Times New Roman" w:cs="Times New Roman"/>
          <w:b/>
          <w:sz w:val="24"/>
          <w:szCs w:val="24"/>
        </w:rPr>
      </w:pPr>
      <w:r>
        <w:rPr>
          <w:rFonts w:ascii="Times New Roman" w:hAnsi="Times New Roman" w:cs="Times New Roman"/>
          <w:b/>
          <w:sz w:val="24"/>
          <w:szCs w:val="24"/>
        </w:rPr>
        <w:br w:type="column"/>
      </w:r>
      <w:r w:rsidR="008077CA" w:rsidRPr="00983EE2">
        <w:rPr>
          <w:rFonts w:ascii="Times New Roman" w:hAnsi="Times New Roman" w:cs="Times New Roman"/>
          <w:b/>
          <w:sz w:val="24"/>
          <w:szCs w:val="24"/>
        </w:rPr>
        <w:lastRenderedPageBreak/>
        <w:t>Program authors: Peggy M. Tomasula, Winnie C. Yee, and Andrew McAloon</w:t>
      </w:r>
    </w:p>
    <w:p w:rsidR="008077CA" w:rsidRDefault="008077CA" w:rsidP="008077CA">
      <w:pPr>
        <w:rPr>
          <w:rFonts w:ascii="Times New Roman" w:hAnsi="Times New Roman" w:cs="Times New Roman"/>
          <w:b/>
          <w:sz w:val="24"/>
          <w:szCs w:val="24"/>
        </w:rPr>
      </w:pPr>
      <w:r>
        <w:rPr>
          <w:rFonts w:ascii="Times New Roman" w:hAnsi="Times New Roman" w:cs="Times New Roman"/>
          <w:b/>
          <w:sz w:val="24"/>
          <w:szCs w:val="24"/>
        </w:rPr>
        <w:t>Contributors</w:t>
      </w:r>
      <w:r w:rsidR="00E71953">
        <w:rPr>
          <w:rFonts w:ascii="Times New Roman" w:hAnsi="Times New Roman" w:cs="Times New Roman"/>
          <w:b/>
          <w:sz w:val="24"/>
          <w:szCs w:val="24"/>
        </w:rPr>
        <w:t xml:space="preserve"> to the manual</w:t>
      </w:r>
      <w:r>
        <w:rPr>
          <w:rFonts w:ascii="Times New Roman" w:hAnsi="Times New Roman" w:cs="Times New Roman"/>
          <w:b/>
          <w:sz w:val="24"/>
          <w:szCs w:val="24"/>
        </w:rPr>
        <w:t>:</w:t>
      </w:r>
      <w:r w:rsidR="005D4E38">
        <w:rPr>
          <w:rFonts w:ascii="Times New Roman" w:hAnsi="Times New Roman" w:cs="Times New Roman"/>
          <w:b/>
          <w:sz w:val="24"/>
          <w:szCs w:val="24"/>
        </w:rPr>
        <w:t xml:space="preserve"> Laetitia Bonnaillie</w:t>
      </w:r>
      <w:r w:rsidR="009634C0">
        <w:rPr>
          <w:rFonts w:ascii="Times New Roman" w:hAnsi="Times New Roman" w:cs="Times New Roman"/>
          <w:b/>
          <w:sz w:val="24"/>
          <w:szCs w:val="24"/>
        </w:rPr>
        <w:t xml:space="preserve">; Darin Nutter, </w:t>
      </w:r>
      <w:r w:rsidR="000034E9">
        <w:rPr>
          <w:rFonts w:ascii="Times New Roman" w:hAnsi="Times New Roman" w:cs="Times New Roman"/>
          <w:b/>
          <w:sz w:val="24"/>
          <w:szCs w:val="24"/>
        </w:rPr>
        <w:t>M</w:t>
      </w:r>
      <w:r w:rsidR="009634C0">
        <w:rPr>
          <w:rFonts w:ascii="Times New Roman" w:hAnsi="Times New Roman" w:cs="Times New Roman"/>
          <w:b/>
          <w:sz w:val="24"/>
          <w:szCs w:val="24"/>
        </w:rPr>
        <w:t xml:space="preserve">echanical Engineering Department, University of Arkansas </w:t>
      </w:r>
    </w:p>
    <w:p w:rsidR="002D0126" w:rsidRDefault="002D0126" w:rsidP="008077CA">
      <w:pPr>
        <w:rPr>
          <w:rFonts w:ascii="Times New Roman" w:hAnsi="Times New Roman" w:cs="Times New Roman"/>
          <w:b/>
          <w:sz w:val="24"/>
          <w:szCs w:val="24"/>
        </w:rPr>
      </w:pPr>
    </w:p>
    <w:p w:rsidR="002D0126" w:rsidRDefault="002D0126" w:rsidP="008077CA">
      <w:pPr>
        <w:rPr>
          <w:rFonts w:ascii="Times New Roman" w:hAnsi="Times New Roman" w:cs="Times New Roman"/>
          <w:b/>
          <w:sz w:val="24"/>
          <w:szCs w:val="24"/>
        </w:rPr>
      </w:pPr>
      <w:r>
        <w:rPr>
          <w:rFonts w:ascii="Times New Roman" w:hAnsi="Times New Roman" w:cs="Times New Roman"/>
          <w:b/>
          <w:sz w:val="24"/>
          <w:szCs w:val="24"/>
        </w:rPr>
        <w:t xml:space="preserve">Reference. </w:t>
      </w:r>
    </w:p>
    <w:p w:rsidR="002D0126" w:rsidRDefault="002D0126" w:rsidP="008077CA">
      <w:pPr>
        <w:rPr>
          <w:rFonts w:ascii="Times New Roman" w:hAnsi="Times New Roman" w:cs="Times New Roman"/>
          <w:b/>
          <w:sz w:val="24"/>
          <w:szCs w:val="24"/>
        </w:rPr>
      </w:pPr>
      <w:proofErr w:type="gramStart"/>
      <w:r>
        <w:rPr>
          <w:rFonts w:ascii="Times New Roman" w:hAnsi="Times New Roman" w:cs="Times New Roman"/>
          <w:b/>
          <w:sz w:val="24"/>
          <w:szCs w:val="24"/>
        </w:rPr>
        <w:t>Tomasula, P.M., Yee, W.C.F., McAloon, A.J., Nutter, D.W., and Bonnaillie, L.M. 2013.</w:t>
      </w:r>
      <w:proofErr w:type="gramEnd"/>
      <w:r>
        <w:rPr>
          <w:rFonts w:ascii="Times New Roman" w:hAnsi="Times New Roman" w:cs="Times New Roman"/>
          <w:b/>
          <w:sz w:val="24"/>
          <w:szCs w:val="24"/>
        </w:rPr>
        <w:t xml:space="preserve"> </w:t>
      </w:r>
      <w:proofErr w:type="gramStart"/>
      <w:r>
        <w:rPr>
          <w:rFonts w:ascii="Times New Roman" w:hAnsi="Times New Roman" w:cs="Times New Roman"/>
          <w:b/>
          <w:sz w:val="24"/>
          <w:szCs w:val="24"/>
        </w:rPr>
        <w:t>Computer simulation of energy use, greenhouse gas emissions, and process economics of the fluid milk process.</w:t>
      </w:r>
      <w:proofErr w:type="gramEnd"/>
      <w:r>
        <w:rPr>
          <w:rFonts w:ascii="Times New Roman" w:hAnsi="Times New Roman" w:cs="Times New Roman"/>
          <w:b/>
          <w:sz w:val="24"/>
          <w:szCs w:val="24"/>
        </w:rPr>
        <w:t xml:space="preserve"> J. Dairy Sci. 96 (5): 3350-3368.</w:t>
      </w:r>
    </w:p>
    <w:p w:rsidR="008077CA" w:rsidRDefault="008077CA" w:rsidP="008077CA">
      <w:pPr>
        <w:rPr>
          <w:rFonts w:ascii="Times New Roman" w:hAnsi="Times New Roman" w:cs="Times New Roman"/>
          <w:b/>
          <w:sz w:val="24"/>
          <w:szCs w:val="24"/>
        </w:rPr>
      </w:pPr>
    </w:p>
    <w:p w:rsidR="008077CA" w:rsidRDefault="008077CA" w:rsidP="008077CA">
      <w:pPr>
        <w:rPr>
          <w:rFonts w:ascii="Times New Roman" w:hAnsi="Times New Roman" w:cs="Times New Roman"/>
          <w:b/>
          <w:sz w:val="24"/>
          <w:szCs w:val="24"/>
        </w:rPr>
      </w:pPr>
    </w:p>
    <w:p w:rsidR="008077CA" w:rsidRDefault="008077CA" w:rsidP="008077CA">
      <w:pPr>
        <w:rPr>
          <w:rFonts w:ascii="Times New Roman" w:hAnsi="Times New Roman" w:cs="Times New Roman"/>
          <w:b/>
          <w:sz w:val="24"/>
          <w:szCs w:val="24"/>
        </w:rPr>
      </w:pPr>
    </w:p>
    <w:p w:rsidR="008077CA" w:rsidRDefault="008077CA" w:rsidP="008077CA">
      <w:pPr>
        <w:rPr>
          <w:rFonts w:ascii="Times New Roman" w:hAnsi="Times New Roman" w:cs="Times New Roman"/>
          <w:b/>
          <w:sz w:val="24"/>
          <w:szCs w:val="24"/>
        </w:rPr>
      </w:pPr>
    </w:p>
    <w:p w:rsidR="008077CA" w:rsidRDefault="008077CA" w:rsidP="008077CA">
      <w:pPr>
        <w:rPr>
          <w:rFonts w:ascii="Times New Roman" w:hAnsi="Times New Roman" w:cs="Times New Roman"/>
          <w:b/>
          <w:sz w:val="24"/>
          <w:szCs w:val="24"/>
        </w:rPr>
      </w:pPr>
    </w:p>
    <w:p w:rsidR="008077CA" w:rsidRDefault="008077CA" w:rsidP="008077CA">
      <w:pPr>
        <w:rPr>
          <w:rFonts w:ascii="Times New Roman" w:hAnsi="Times New Roman" w:cs="Times New Roman"/>
          <w:b/>
          <w:sz w:val="24"/>
          <w:szCs w:val="24"/>
        </w:rPr>
      </w:pPr>
    </w:p>
    <w:p w:rsidR="008077CA" w:rsidRDefault="008077CA" w:rsidP="008077CA">
      <w:pPr>
        <w:rPr>
          <w:rFonts w:ascii="Times New Roman" w:hAnsi="Times New Roman" w:cs="Times New Roman"/>
          <w:b/>
          <w:sz w:val="24"/>
          <w:szCs w:val="24"/>
        </w:rPr>
      </w:pPr>
    </w:p>
    <w:p w:rsidR="008077CA" w:rsidDel="001E6093" w:rsidRDefault="008077CA" w:rsidP="008077CA">
      <w:pPr>
        <w:rPr>
          <w:del w:id="18" w:author="ptomasula" w:date="2013-04-23T11:49:00Z"/>
          <w:rFonts w:ascii="Times New Roman" w:hAnsi="Times New Roman" w:cs="Times New Roman"/>
          <w:b/>
          <w:sz w:val="24"/>
          <w:szCs w:val="24"/>
        </w:rPr>
      </w:pPr>
    </w:p>
    <w:p w:rsidR="00326986" w:rsidRDefault="00326986" w:rsidP="008077CA">
      <w:pPr>
        <w:rPr>
          <w:rFonts w:ascii="Times New Roman" w:hAnsi="Times New Roman" w:cs="Times New Roman"/>
          <w:b/>
          <w:sz w:val="24"/>
          <w:szCs w:val="24"/>
        </w:rPr>
      </w:pPr>
    </w:p>
    <w:p w:rsidR="00326986" w:rsidRDefault="00326986" w:rsidP="008077CA">
      <w:pPr>
        <w:rPr>
          <w:rFonts w:ascii="Times New Roman" w:hAnsi="Times New Roman" w:cs="Times New Roman"/>
          <w:b/>
          <w:sz w:val="24"/>
          <w:szCs w:val="24"/>
        </w:rPr>
      </w:pPr>
    </w:p>
    <w:p w:rsidR="00326986" w:rsidRDefault="00326986" w:rsidP="008077CA">
      <w:pPr>
        <w:rPr>
          <w:rFonts w:ascii="Times New Roman" w:hAnsi="Times New Roman" w:cs="Times New Roman"/>
          <w:b/>
          <w:sz w:val="24"/>
          <w:szCs w:val="24"/>
        </w:rPr>
      </w:pPr>
    </w:p>
    <w:p w:rsidR="00A753D3" w:rsidRDefault="008077CA" w:rsidP="008077CA">
      <w:pPr>
        <w:rPr>
          <w:rFonts w:ascii="Times New Roman" w:hAnsi="Times New Roman" w:cs="Times New Roman"/>
          <w:b/>
          <w:sz w:val="24"/>
          <w:szCs w:val="24"/>
        </w:rPr>
      </w:pPr>
      <w:r>
        <w:rPr>
          <w:rFonts w:ascii="Times New Roman" w:hAnsi="Times New Roman" w:cs="Times New Roman"/>
          <w:b/>
          <w:sz w:val="24"/>
          <w:szCs w:val="24"/>
        </w:rPr>
        <w:t>This simulator uses SuperPro Designer</w:t>
      </w:r>
      <w:r w:rsidR="00A753D3">
        <w:rPr>
          <w:rFonts w:ascii="Times New Roman" w:hAnsi="Times New Roman" w:cs="Times New Roman"/>
          <w:b/>
          <w:sz w:val="24"/>
          <w:szCs w:val="24"/>
        </w:rPr>
        <w:t xml:space="preserve"> v 8.5</w:t>
      </w:r>
      <w:r>
        <w:rPr>
          <w:rFonts w:ascii="Times New Roman" w:hAnsi="Times New Roman" w:cs="Times New Roman"/>
          <w:b/>
          <w:sz w:val="24"/>
          <w:szCs w:val="24"/>
        </w:rPr>
        <w:t>, Intelligen, Inc., Scotch Plains, NJ</w:t>
      </w:r>
    </w:p>
    <w:p w:rsidR="008077CA" w:rsidRDefault="00A753D3" w:rsidP="008077CA">
      <w:pPr>
        <w:rPr>
          <w:rFonts w:ascii="Times New Roman" w:hAnsi="Times New Roman" w:cs="Times New Roman"/>
          <w:b/>
          <w:sz w:val="24"/>
          <w:szCs w:val="24"/>
        </w:rPr>
      </w:pPr>
      <w:r>
        <w:rPr>
          <w:rFonts w:ascii="Times New Roman" w:hAnsi="Times New Roman" w:cs="Times New Roman"/>
          <w:b/>
          <w:sz w:val="24"/>
          <w:szCs w:val="24"/>
        </w:rPr>
        <w:t xml:space="preserve">Version </w:t>
      </w:r>
      <w:r w:rsidR="004A5C3F">
        <w:rPr>
          <w:rFonts w:ascii="Times New Roman" w:hAnsi="Times New Roman" w:cs="Times New Roman"/>
          <w:b/>
          <w:sz w:val="24"/>
          <w:szCs w:val="24"/>
        </w:rPr>
        <w:t>3</w:t>
      </w:r>
      <w:r>
        <w:rPr>
          <w:rFonts w:ascii="Times New Roman" w:hAnsi="Times New Roman" w:cs="Times New Roman"/>
          <w:b/>
          <w:sz w:val="24"/>
          <w:szCs w:val="24"/>
        </w:rPr>
        <w:t>.0</w:t>
      </w:r>
    </w:p>
    <w:p w:rsidR="00297EC2" w:rsidRDefault="008077CA">
      <w:pPr>
        <w:rPr>
          <w:rFonts w:ascii="Times New Roman" w:hAnsi="Times New Roman" w:cs="Times New Roman"/>
          <w:b/>
          <w:sz w:val="24"/>
          <w:szCs w:val="24"/>
        </w:rPr>
      </w:pPr>
      <w:r>
        <w:rPr>
          <w:rFonts w:ascii="Times New Roman" w:hAnsi="Times New Roman" w:cs="Times New Roman"/>
          <w:b/>
          <w:sz w:val="24"/>
          <w:szCs w:val="24"/>
        </w:rPr>
        <w:t xml:space="preserve">Mention of trade names or commercial products in this publication is solely for the purpose of providing specific information and does not imply recommendation or endorsement by the United States Department of Agriculture. USDA is an equal opportunity provider and employer.  </w:t>
      </w:r>
    </w:p>
    <w:p w:rsidR="00297EC2" w:rsidRDefault="00297EC2">
      <w:pPr>
        <w:rPr>
          <w:rFonts w:ascii="Times New Roman" w:hAnsi="Times New Roman" w:cs="Times New Roman"/>
          <w:b/>
          <w:sz w:val="24"/>
          <w:szCs w:val="24"/>
        </w:rPr>
      </w:pPr>
    </w:p>
    <w:p w:rsidR="00297EC2" w:rsidRDefault="00297EC2">
      <w:pPr>
        <w:rPr>
          <w:ins w:id="19" w:author="ptomasula" w:date="2013-05-18T11:46:00Z"/>
          <w:rFonts w:ascii="Times New Roman" w:hAnsi="Times New Roman" w:cs="Times New Roman"/>
          <w:b/>
          <w:sz w:val="24"/>
          <w:szCs w:val="24"/>
        </w:rPr>
      </w:pPr>
    </w:p>
    <w:p w:rsidR="002D0D40" w:rsidRDefault="002D0D40">
      <w:pPr>
        <w:rPr>
          <w:rFonts w:ascii="Times New Roman" w:hAnsi="Times New Roman" w:cs="Times New Roman"/>
          <w:b/>
          <w:sz w:val="24"/>
          <w:szCs w:val="24"/>
        </w:rPr>
      </w:pPr>
    </w:p>
    <w:p w:rsidR="008077CA" w:rsidRDefault="008077CA">
      <w:pPr>
        <w:rPr>
          <w:rFonts w:ascii="Times New Roman" w:hAnsi="Times New Roman" w:cs="Times New Roman"/>
          <w:b/>
          <w:sz w:val="24"/>
          <w:szCs w:val="24"/>
        </w:rPr>
      </w:pPr>
      <w:r>
        <w:rPr>
          <w:rFonts w:ascii="Times New Roman" w:hAnsi="Times New Roman" w:cs="Times New Roman"/>
          <w:b/>
          <w:sz w:val="24"/>
          <w:szCs w:val="24"/>
        </w:rPr>
        <w:lastRenderedPageBreak/>
        <w:t xml:space="preserve">TABLE OF CONTENTS </w:t>
      </w:r>
    </w:p>
    <w:p w:rsidR="008077CA" w:rsidRDefault="008077CA">
      <w:pPr>
        <w:rPr>
          <w:rFonts w:ascii="Times New Roman" w:hAnsi="Times New Roman" w:cs="Times New Roman"/>
          <w:b/>
          <w:sz w:val="24"/>
          <w:szCs w:val="24"/>
        </w:rPr>
      </w:pPr>
      <w:r>
        <w:rPr>
          <w:rFonts w:ascii="Times New Roman" w:hAnsi="Times New Roman" w:cs="Times New Roman"/>
          <w:b/>
          <w:sz w:val="24"/>
          <w:szCs w:val="24"/>
        </w:rPr>
        <w:t>INTRODUCTION</w:t>
      </w:r>
      <w:r w:rsidR="00FA470A">
        <w:rPr>
          <w:rFonts w:ascii="Times New Roman" w:hAnsi="Times New Roman" w:cs="Times New Roman"/>
          <w:b/>
          <w:sz w:val="24"/>
          <w:szCs w:val="24"/>
        </w:rPr>
        <w:t>………………………………….</w:t>
      </w:r>
      <w:r w:rsidR="00911C51">
        <w:rPr>
          <w:rFonts w:ascii="Times New Roman" w:hAnsi="Times New Roman" w:cs="Times New Roman"/>
          <w:b/>
          <w:sz w:val="24"/>
          <w:szCs w:val="24"/>
        </w:rPr>
        <w:t>.</w:t>
      </w:r>
      <w:r w:rsidR="00E66C00">
        <w:rPr>
          <w:rFonts w:ascii="Times New Roman" w:hAnsi="Times New Roman" w:cs="Times New Roman"/>
          <w:b/>
          <w:sz w:val="24"/>
          <w:szCs w:val="24"/>
        </w:rPr>
        <w:t>5</w:t>
      </w:r>
    </w:p>
    <w:p w:rsidR="008077CA" w:rsidRDefault="008077CA">
      <w:pPr>
        <w:rPr>
          <w:rFonts w:ascii="Times New Roman" w:hAnsi="Times New Roman" w:cs="Times New Roman"/>
          <w:b/>
          <w:sz w:val="24"/>
          <w:szCs w:val="24"/>
        </w:rPr>
      </w:pPr>
      <w:r>
        <w:rPr>
          <w:rFonts w:ascii="Times New Roman" w:hAnsi="Times New Roman" w:cs="Times New Roman"/>
          <w:b/>
          <w:sz w:val="24"/>
          <w:szCs w:val="24"/>
        </w:rPr>
        <w:t>OVERVIEW</w:t>
      </w:r>
      <w:r w:rsidR="00FA470A">
        <w:rPr>
          <w:rFonts w:ascii="Times New Roman" w:hAnsi="Times New Roman" w:cs="Times New Roman"/>
          <w:b/>
          <w:sz w:val="24"/>
          <w:szCs w:val="24"/>
        </w:rPr>
        <w:t>……………………………………</w:t>
      </w:r>
      <w:r w:rsidR="00E626C0">
        <w:rPr>
          <w:rFonts w:ascii="Times New Roman" w:hAnsi="Times New Roman" w:cs="Times New Roman"/>
          <w:b/>
          <w:sz w:val="24"/>
          <w:szCs w:val="24"/>
        </w:rPr>
        <w:t>.</w:t>
      </w:r>
      <w:r w:rsidR="00FA470A">
        <w:rPr>
          <w:rFonts w:ascii="Times New Roman" w:hAnsi="Times New Roman" w:cs="Times New Roman"/>
          <w:b/>
          <w:sz w:val="24"/>
          <w:szCs w:val="24"/>
        </w:rPr>
        <w:t>…..</w:t>
      </w:r>
      <w:r w:rsidR="009563E9">
        <w:rPr>
          <w:rFonts w:ascii="Times New Roman" w:hAnsi="Times New Roman" w:cs="Times New Roman"/>
          <w:b/>
          <w:sz w:val="24"/>
          <w:szCs w:val="24"/>
        </w:rPr>
        <w:t>6</w:t>
      </w:r>
    </w:p>
    <w:p w:rsidR="00FA470A" w:rsidRDefault="00FA470A">
      <w:pPr>
        <w:rPr>
          <w:rFonts w:ascii="Times New Roman" w:hAnsi="Times New Roman" w:cs="Times New Roman"/>
          <w:b/>
          <w:sz w:val="24"/>
          <w:szCs w:val="24"/>
        </w:rPr>
      </w:pPr>
      <w:r>
        <w:rPr>
          <w:rFonts w:ascii="Times New Roman" w:hAnsi="Times New Roman" w:cs="Times New Roman"/>
          <w:b/>
          <w:sz w:val="24"/>
          <w:szCs w:val="24"/>
        </w:rPr>
        <w:t>PROCESS MODEL DESCRIPTION……………..</w:t>
      </w:r>
      <w:r w:rsidR="00911C51">
        <w:rPr>
          <w:rFonts w:ascii="Times New Roman" w:hAnsi="Times New Roman" w:cs="Times New Roman"/>
          <w:b/>
          <w:sz w:val="24"/>
          <w:szCs w:val="24"/>
        </w:rPr>
        <w:t>.</w:t>
      </w:r>
      <w:r w:rsidR="00CB064D">
        <w:rPr>
          <w:rFonts w:ascii="Times New Roman" w:hAnsi="Times New Roman" w:cs="Times New Roman"/>
          <w:b/>
          <w:sz w:val="24"/>
          <w:szCs w:val="24"/>
        </w:rPr>
        <w:t>8</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ins w:id="20" w:author="ptomasula" w:date="2013-05-18T11:54:00Z">
        <w:r w:rsidR="002D0D40">
          <w:rPr>
            <w:rFonts w:ascii="Times New Roman" w:hAnsi="Times New Roman" w:cs="Times New Roman"/>
            <w:b/>
            <w:sz w:val="24"/>
            <w:szCs w:val="24"/>
          </w:rPr>
          <w:t xml:space="preserve">TABLE 1 </w:t>
        </w:r>
      </w:ins>
      <w:r>
        <w:rPr>
          <w:rFonts w:ascii="Times New Roman" w:hAnsi="Times New Roman" w:cs="Times New Roman"/>
          <w:b/>
          <w:sz w:val="24"/>
          <w:szCs w:val="24"/>
        </w:rPr>
        <w:t xml:space="preserve">Milk </w:t>
      </w:r>
      <w:r w:rsidR="00105942">
        <w:rPr>
          <w:rFonts w:ascii="Times New Roman" w:hAnsi="Times New Roman" w:cs="Times New Roman"/>
          <w:b/>
          <w:sz w:val="24"/>
          <w:szCs w:val="24"/>
        </w:rPr>
        <w:t>C</w:t>
      </w:r>
      <w:r>
        <w:rPr>
          <w:rFonts w:ascii="Times New Roman" w:hAnsi="Times New Roman" w:cs="Times New Roman"/>
          <w:b/>
          <w:sz w:val="24"/>
          <w:szCs w:val="24"/>
        </w:rPr>
        <w:t>omposition</w:t>
      </w:r>
      <w:del w:id="21" w:author="ptomasula" w:date="2013-05-18T11:54:00Z">
        <w:r w:rsidR="0067359F" w:rsidDel="008249E2">
          <w:rPr>
            <w:rFonts w:ascii="Times New Roman" w:hAnsi="Times New Roman" w:cs="Times New Roman"/>
            <w:b/>
            <w:sz w:val="24"/>
            <w:szCs w:val="24"/>
          </w:rPr>
          <w:delText xml:space="preserve"> (TA</w:delText>
        </w:r>
        <w:r w:rsidR="00911C51" w:rsidDel="008249E2">
          <w:rPr>
            <w:rFonts w:ascii="Times New Roman" w:hAnsi="Times New Roman" w:cs="Times New Roman"/>
            <w:b/>
            <w:sz w:val="24"/>
            <w:szCs w:val="24"/>
          </w:rPr>
          <w:delText>BLE 1)</w:delText>
        </w:r>
      </w:del>
      <w:r w:rsidR="00911C51">
        <w:rPr>
          <w:rFonts w:ascii="Times New Roman" w:hAnsi="Times New Roman" w:cs="Times New Roman"/>
          <w:b/>
          <w:sz w:val="24"/>
          <w:szCs w:val="24"/>
        </w:rPr>
        <w:t xml:space="preserve">                                </w:t>
      </w:r>
    </w:p>
    <w:p w:rsidR="002D4FE4"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230043" w:rsidRDefault="002D4FE4"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AA0967">
        <w:rPr>
          <w:rFonts w:ascii="Times New Roman" w:hAnsi="Times New Roman" w:cs="Times New Roman"/>
          <w:b/>
          <w:sz w:val="24"/>
          <w:szCs w:val="24"/>
        </w:rPr>
        <w:t>Milk Reception</w:t>
      </w:r>
      <w:r w:rsidR="002A2A2F">
        <w:rPr>
          <w:rFonts w:ascii="Times New Roman" w:hAnsi="Times New Roman" w:cs="Times New Roman"/>
          <w:b/>
          <w:sz w:val="24"/>
          <w:szCs w:val="24"/>
        </w:rPr>
        <w:t xml:space="preserve"> and Storage</w:t>
      </w:r>
      <w:r w:rsidR="006E38E4">
        <w:rPr>
          <w:rFonts w:ascii="Times New Roman" w:hAnsi="Times New Roman" w:cs="Times New Roman"/>
          <w:b/>
          <w:sz w:val="24"/>
          <w:szCs w:val="24"/>
        </w:rPr>
        <w:t>……………………..9</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S</w:t>
      </w:r>
      <w:r w:rsidR="00AA0967">
        <w:rPr>
          <w:rFonts w:ascii="Times New Roman" w:hAnsi="Times New Roman" w:cs="Times New Roman"/>
          <w:b/>
          <w:sz w:val="24"/>
          <w:szCs w:val="24"/>
        </w:rPr>
        <w:t>tandardization</w:t>
      </w:r>
    </w:p>
    <w:p w:rsidR="004F14C9" w:rsidRDefault="004F14C9"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ins w:id="22" w:author="ptomasula" w:date="2013-05-18T11:55:00Z">
        <w:r w:rsidR="008249E2">
          <w:rPr>
            <w:rFonts w:ascii="Times New Roman" w:hAnsi="Times New Roman" w:cs="Times New Roman"/>
            <w:b/>
            <w:sz w:val="24"/>
            <w:szCs w:val="24"/>
          </w:rPr>
          <w:t xml:space="preserve">TABLE 2 </w:t>
        </w:r>
      </w:ins>
      <w:r>
        <w:rPr>
          <w:rFonts w:ascii="Times New Roman" w:hAnsi="Times New Roman" w:cs="Times New Roman"/>
          <w:b/>
          <w:sz w:val="24"/>
          <w:szCs w:val="24"/>
        </w:rPr>
        <w:t>Overview of key unit operations</w:t>
      </w:r>
      <w:ins w:id="23" w:author="ptomasula" w:date="2013-05-18T11:55:00Z">
        <w:r w:rsidR="008249E2">
          <w:rPr>
            <w:rFonts w:ascii="Times New Roman" w:hAnsi="Times New Roman" w:cs="Times New Roman"/>
            <w:b/>
            <w:sz w:val="24"/>
            <w:szCs w:val="24"/>
          </w:rPr>
          <w:t>…</w:t>
        </w:r>
      </w:ins>
      <w:del w:id="24" w:author="ptomasula" w:date="2013-05-18T11:55:00Z">
        <w:r w:rsidDel="008249E2">
          <w:rPr>
            <w:rFonts w:ascii="Times New Roman" w:hAnsi="Times New Roman" w:cs="Times New Roman"/>
            <w:b/>
            <w:sz w:val="24"/>
            <w:szCs w:val="24"/>
          </w:rPr>
          <w:delText xml:space="preserve"> (TABLE 2)</w:delText>
        </w:r>
      </w:del>
      <w:r>
        <w:rPr>
          <w:rFonts w:ascii="Times New Roman" w:hAnsi="Times New Roman" w:cs="Times New Roman"/>
          <w:b/>
          <w:sz w:val="24"/>
          <w:szCs w:val="24"/>
        </w:rPr>
        <w:t>…</w:t>
      </w:r>
      <w:del w:id="25" w:author="ptomasula" w:date="2013-05-18T11:55:00Z">
        <w:r w:rsidDel="008249E2">
          <w:rPr>
            <w:rFonts w:ascii="Times New Roman" w:hAnsi="Times New Roman" w:cs="Times New Roman"/>
            <w:b/>
            <w:sz w:val="24"/>
            <w:szCs w:val="24"/>
          </w:rPr>
          <w:delText>.</w:delText>
        </w:r>
      </w:del>
      <w:r>
        <w:rPr>
          <w:rFonts w:ascii="Times New Roman" w:hAnsi="Times New Roman" w:cs="Times New Roman"/>
          <w:b/>
          <w:sz w:val="24"/>
          <w:szCs w:val="24"/>
        </w:rPr>
        <w:t>10</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Homogenization</w:t>
      </w:r>
      <w:r w:rsidR="00105942">
        <w:rPr>
          <w:rFonts w:ascii="Times New Roman" w:hAnsi="Times New Roman" w:cs="Times New Roman"/>
          <w:b/>
          <w:sz w:val="24"/>
          <w:szCs w:val="24"/>
        </w:rPr>
        <w:t>………………………………</w:t>
      </w:r>
      <w:r w:rsidR="00B04DCF">
        <w:rPr>
          <w:rFonts w:ascii="Times New Roman" w:hAnsi="Times New Roman" w:cs="Times New Roman"/>
          <w:b/>
          <w:sz w:val="24"/>
          <w:szCs w:val="24"/>
        </w:rPr>
        <w:t>…</w:t>
      </w:r>
      <w:r w:rsidR="00105942">
        <w:rPr>
          <w:rFonts w:ascii="Times New Roman" w:hAnsi="Times New Roman" w:cs="Times New Roman"/>
          <w:b/>
          <w:sz w:val="24"/>
          <w:szCs w:val="24"/>
        </w:rPr>
        <w:t>11</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Pasteurization</w:t>
      </w:r>
      <w:r w:rsidR="00105942">
        <w:rPr>
          <w:rFonts w:ascii="Times New Roman" w:hAnsi="Times New Roman" w:cs="Times New Roman"/>
          <w:b/>
          <w:sz w:val="24"/>
          <w:szCs w:val="24"/>
        </w:rPr>
        <w:t>…………………………………... 12</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Cream Pasteurization</w:t>
      </w:r>
      <w:r w:rsidR="00105942">
        <w:rPr>
          <w:rFonts w:ascii="Times New Roman" w:hAnsi="Times New Roman" w:cs="Times New Roman"/>
          <w:b/>
          <w:sz w:val="24"/>
          <w:szCs w:val="24"/>
        </w:rPr>
        <w:t>…………………………...13</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Cooling</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Holding/Storage</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Blow Molding </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Filling/packaging</w:t>
      </w: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AA0967">
        <w:rPr>
          <w:rFonts w:ascii="Times New Roman" w:hAnsi="Times New Roman" w:cs="Times New Roman"/>
          <w:b/>
          <w:sz w:val="24"/>
          <w:szCs w:val="24"/>
        </w:rPr>
        <w:t>Cold Storage</w:t>
      </w:r>
      <w:r w:rsidR="00105942">
        <w:rPr>
          <w:rFonts w:ascii="Times New Roman" w:hAnsi="Times New Roman" w:cs="Times New Roman"/>
          <w:b/>
          <w:sz w:val="24"/>
          <w:szCs w:val="24"/>
        </w:rPr>
        <w:t>…………………………………</w:t>
      </w:r>
      <w:r w:rsidR="00B04DCF">
        <w:rPr>
          <w:rFonts w:ascii="Times New Roman" w:hAnsi="Times New Roman" w:cs="Times New Roman"/>
          <w:b/>
          <w:sz w:val="24"/>
          <w:szCs w:val="24"/>
        </w:rPr>
        <w:t>...</w:t>
      </w:r>
      <w:r w:rsidR="00FE220A">
        <w:rPr>
          <w:rFonts w:ascii="Times New Roman" w:hAnsi="Times New Roman" w:cs="Times New Roman"/>
          <w:b/>
          <w:sz w:val="24"/>
          <w:szCs w:val="24"/>
        </w:rPr>
        <w:t>.</w:t>
      </w:r>
      <w:r w:rsidR="00105942">
        <w:rPr>
          <w:rFonts w:ascii="Times New Roman" w:hAnsi="Times New Roman" w:cs="Times New Roman"/>
          <w:b/>
          <w:sz w:val="24"/>
          <w:szCs w:val="24"/>
        </w:rPr>
        <w:t>.14</w:t>
      </w:r>
    </w:p>
    <w:p w:rsidR="0084189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Cleaning-in-place (CIP)</w:t>
      </w:r>
      <w:r w:rsidR="0067359F">
        <w:rPr>
          <w:rFonts w:ascii="Times New Roman" w:hAnsi="Times New Roman" w:cs="Times New Roman"/>
          <w:b/>
          <w:sz w:val="24"/>
          <w:szCs w:val="24"/>
        </w:rPr>
        <w:t xml:space="preserve"> </w:t>
      </w:r>
    </w:p>
    <w:p w:rsidR="00230043" w:rsidRDefault="0067359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841893">
        <w:rPr>
          <w:rFonts w:ascii="Times New Roman" w:hAnsi="Times New Roman" w:cs="Times New Roman"/>
          <w:b/>
          <w:sz w:val="24"/>
          <w:szCs w:val="24"/>
        </w:rPr>
        <w:t xml:space="preserve"> Wastewater </w:t>
      </w:r>
      <w:r w:rsidR="00C3008D">
        <w:rPr>
          <w:rFonts w:ascii="Times New Roman" w:hAnsi="Times New Roman" w:cs="Times New Roman"/>
          <w:b/>
          <w:sz w:val="24"/>
          <w:szCs w:val="24"/>
        </w:rPr>
        <w:t>T</w:t>
      </w:r>
      <w:r w:rsidR="00841893">
        <w:rPr>
          <w:rFonts w:ascii="Times New Roman" w:hAnsi="Times New Roman" w:cs="Times New Roman"/>
          <w:b/>
          <w:sz w:val="24"/>
          <w:szCs w:val="24"/>
        </w:rPr>
        <w:t>reatment</w:t>
      </w:r>
      <w:r w:rsidR="00105942">
        <w:rPr>
          <w:rFonts w:ascii="Times New Roman" w:hAnsi="Times New Roman" w:cs="Times New Roman"/>
          <w:b/>
          <w:sz w:val="24"/>
          <w:szCs w:val="24"/>
        </w:rPr>
        <w:t>…………………………15</w:t>
      </w:r>
      <w:r>
        <w:rPr>
          <w:rFonts w:ascii="Times New Roman" w:hAnsi="Times New Roman" w:cs="Times New Roman"/>
          <w:b/>
          <w:sz w:val="24"/>
          <w:szCs w:val="24"/>
        </w:rPr>
        <w:t xml:space="preserve">    </w:t>
      </w:r>
    </w:p>
    <w:p w:rsidR="00664C45" w:rsidRDefault="00664C45" w:rsidP="00230043">
      <w:pPr>
        <w:spacing w:after="0" w:line="240" w:lineRule="auto"/>
        <w:rPr>
          <w:rFonts w:ascii="Times New Roman" w:hAnsi="Times New Roman" w:cs="Times New Roman"/>
          <w:b/>
          <w:sz w:val="24"/>
          <w:szCs w:val="24"/>
        </w:rPr>
      </w:pPr>
    </w:p>
    <w:p w:rsidR="00664C45" w:rsidRDefault="00664C45"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PROCESS SIMULATION RESULTS</w:t>
      </w:r>
    </w:p>
    <w:p w:rsidR="00230043" w:rsidRDefault="00230043" w:rsidP="00230043">
      <w:pPr>
        <w:spacing w:after="0" w:line="240" w:lineRule="auto"/>
        <w:rPr>
          <w:rFonts w:ascii="Times New Roman" w:hAnsi="Times New Roman" w:cs="Times New Roman"/>
          <w:b/>
          <w:sz w:val="24"/>
          <w:szCs w:val="24"/>
        </w:rPr>
      </w:pPr>
    </w:p>
    <w:p w:rsidR="00230043" w:rsidRDefault="002A2A2F"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MATERIAL BALANCES</w:t>
      </w:r>
      <w:r w:rsidR="0067359F">
        <w:rPr>
          <w:rFonts w:ascii="Times New Roman" w:hAnsi="Times New Roman" w:cs="Times New Roman"/>
          <w:b/>
          <w:sz w:val="24"/>
          <w:szCs w:val="24"/>
        </w:rPr>
        <w:t xml:space="preserve"> </w:t>
      </w:r>
      <w:r w:rsidR="004744F7">
        <w:rPr>
          <w:rFonts w:ascii="Times New Roman" w:hAnsi="Times New Roman" w:cs="Times New Roman"/>
          <w:b/>
          <w:sz w:val="24"/>
          <w:szCs w:val="24"/>
        </w:rPr>
        <w:t>………………………</w:t>
      </w:r>
      <w:r w:rsidR="00FE220A">
        <w:rPr>
          <w:rFonts w:ascii="Times New Roman" w:hAnsi="Times New Roman" w:cs="Times New Roman"/>
          <w:b/>
          <w:sz w:val="24"/>
          <w:szCs w:val="24"/>
        </w:rPr>
        <w:t>.</w:t>
      </w:r>
      <w:r w:rsidR="004744F7">
        <w:rPr>
          <w:rFonts w:ascii="Times New Roman" w:hAnsi="Times New Roman" w:cs="Times New Roman"/>
          <w:b/>
          <w:sz w:val="24"/>
          <w:szCs w:val="24"/>
        </w:rPr>
        <w:t>.1</w:t>
      </w:r>
      <w:r w:rsidR="00AA0967">
        <w:rPr>
          <w:rFonts w:ascii="Times New Roman" w:hAnsi="Times New Roman" w:cs="Times New Roman"/>
          <w:b/>
          <w:sz w:val="24"/>
          <w:szCs w:val="24"/>
        </w:rPr>
        <w:t>6</w:t>
      </w:r>
    </w:p>
    <w:p w:rsidR="006E38E4"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26" w:author="ptomasula" w:date="2013-05-18T11:56:00Z">
        <w:r w:rsidRPr="008249E2" w:rsidDel="008249E2">
          <w:rPr>
            <w:rFonts w:ascii="Times New Roman" w:hAnsi="Times New Roman" w:cs="Times New Roman"/>
            <w:b/>
            <w:sz w:val="24"/>
            <w:szCs w:val="24"/>
            <w:rPrChange w:id="27" w:author="ptomasula" w:date="2013-05-18T11:58:00Z">
              <w:rPr>
                <w:rFonts w:ascii="Times New Roman" w:hAnsi="Times New Roman" w:cs="Times New Roman"/>
                <w:b/>
                <w:sz w:val="24"/>
                <w:szCs w:val="24"/>
              </w:rPr>
            </w:rPrChange>
          </w:rPr>
          <w:delText>(</w:delText>
        </w:r>
      </w:del>
      <w:r w:rsidRPr="008249E2">
        <w:rPr>
          <w:rFonts w:ascii="Times New Roman" w:hAnsi="Times New Roman" w:cs="Times New Roman"/>
          <w:b/>
          <w:sz w:val="24"/>
          <w:szCs w:val="24"/>
          <w:rPrChange w:id="28" w:author="ptomasula" w:date="2013-05-18T11:58:00Z">
            <w:rPr>
              <w:rFonts w:ascii="Times New Roman" w:hAnsi="Times New Roman" w:cs="Times New Roman"/>
              <w:b/>
              <w:sz w:val="24"/>
              <w:szCs w:val="24"/>
            </w:rPr>
          </w:rPrChange>
        </w:rPr>
        <w:t>TABLE 3</w:t>
      </w:r>
      <w:r>
        <w:rPr>
          <w:rFonts w:ascii="Times New Roman" w:hAnsi="Times New Roman" w:cs="Times New Roman"/>
          <w:b/>
          <w:sz w:val="24"/>
          <w:szCs w:val="24"/>
        </w:rPr>
        <w:t xml:space="preserve"> </w:t>
      </w:r>
      <w:r w:rsidR="006E38E4">
        <w:rPr>
          <w:rFonts w:ascii="Times New Roman" w:hAnsi="Times New Roman" w:cs="Times New Roman"/>
          <w:b/>
          <w:sz w:val="24"/>
          <w:szCs w:val="24"/>
        </w:rPr>
        <w:t>Raw milk requirements</w:t>
      </w:r>
      <w:del w:id="29" w:author="ptomasula" w:date="2013-05-18T11:56:00Z">
        <w:r w:rsidR="006E38E4" w:rsidDel="008249E2">
          <w:rPr>
            <w:rFonts w:ascii="Times New Roman" w:hAnsi="Times New Roman" w:cs="Times New Roman"/>
            <w:b/>
            <w:sz w:val="24"/>
            <w:szCs w:val="24"/>
          </w:rPr>
          <w:delText>)</w:delText>
        </w:r>
      </w:del>
    </w:p>
    <w:p w:rsidR="00230043" w:rsidRDefault="006E38E4"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30" w:author="ptomasula" w:date="2013-05-18T11:56:00Z">
        <w:r w:rsidDel="008249E2">
          <w:rPr>
            <w:rFonts w:ascii="Times New Roman" w:hAnsi="Times New Roman" w:cs="Times New Roman"/>
            <w:b/>
            <w:sz w:val="24"/>
            <w:szCs w:val="24"/>
          </w:rPr>
          <w:delText>(</w:delText>
        </w:r>
      </w:del>
      <w:r>
        <w:rPr>
          <w:rFonts w:ascii="Times New Roman" w:hAnsi="Times New Roman" w:cs="Times New Roman"/>
          <w:b/>
          <w:sz w:val="24"/>
          <w:szCs w:val="24"/>
        </w:rPr>
        <w:t xml:space="preserve">TABLE </w:t>
      </w:r>
      <w:del w:id="31" w:author="ptomasula" w:date="2013-05-18T11:58:00Z">
        <w:r w:rsidR="004744F7" w:rsidDel="008249E2">
          <w:rPr>
            <w:rFonts w:ascii="Times New Roman" w:hAnsi="Times New Roman" w:cs="Times New Roman"/>
            <w:b/>
            <w:sz w:val="24"/>
            <w:szCs w:val="24"/>
          </w:rPr>
          <w:delText xml:space="preserve"> </w:delText>
        </w:r>
      </w:del>
      <w:r w:rsidR="004744F7">
        <w:rPr>
          <w:rFonts w:ascii="Times New Roman" w:hAnsi="Times New Roman" w:cs="Times New Roman"/>
          <w:b/>
          <w:sz w:val="24"/>
          <w:szCs w:val="24"/>
        </w:rPr>
        <w:t>4</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Annual  </w:t>
      </w:r>
      <w:r w:rsidR="00436C6E">
        <w:rPr>
          <w:rFonts w:ascii="Times New Roman" w:hAnsi="Times New Roman" w:cs="Times New Roman"/>
          <w:b/>
          <w:sz w:val="24"/>
          <w:szCs w:val="24"/>
        </w:rPr>
        <w:t>p</w:t>
      </w:r>
      <w:r>
        <w:rPr>
          <w:rFonts w:ascii="Times New Roman" w:hAnsi="Times New Roman" w:cs="Times New Roman"/>
          <w:b/>
          <w:sz w:val="24"/>
          <w:szCs w:val="24"/>
        </w:rPr>
        <w:t>roduction</w:t>
      </w:r>
      <w:proofErr w:type="gramEnd"/>
      <w:r>
        <w:rPr>
          <w:rFonts w:ascii="Times New Roman" w:hAnsi="Times New Roman" w:cs="Times New Roman"/>
          <w:b/>
          <w:sz w:val="24"/>
          <w:szCs w:val="24"/>
        </w:rPr>
        <w:t xml:space="preserve"> </w:t>
      </w:r>
      <w:r w:rsidR="00436C6E">
        <w:rPr>
          <w:rFonts w:ascii="Times New Roman" w:hAnsi="Times New Roman" w:cs="Times New Roman"/>
          <w:b/>
          <w:sz w:val="24"/>
          <w:szCs w:val="24"/>
        </w:rPr>
        <w:t>r</w:t>
      </w:r>
      <w:r>
        <w:rPr>
          <w:rFonts w:ascii="Times New Roman" w:hAnsi="Times New Roman" w:cs="Times New Roman"/>
          <w:b/>
          <w:sz w:val="24"/>
          <w:szCs w:val="24"/>
        </w:rPr>
        <w:t>ates</w:t>
      </w:r>
      <w:del w:id="32" w:author="ptomasula" w:date="2013-05-18T11:56:00Z">
        <w:r w:rsidR="004744F7" w:rsidDel="008249E2">
          <w:rPr>
            <w:rFonts w:ascii="Times New Roman" w:hAnsi="Times New Roman" w:cs="Times New Roman"/>
            <w:b/>
            <w:sz w:val="24"/>
            <w:szCs w:val="24"/>
          </w:rPr>
          <w:delText>)</w:delText>
        </w:r>
      </w:del>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ENERGY BALANCES…………………………</w:t>
      </w:r>
      <w:r w:rsidR="00FE220A">
        <w:rPr>
          <w:rFonts w:ascii="Times New Roman" w:hAnsi="Times New Roman" w:cs="Times New Roman"/>
          <w:b/>
          <w:sz w:val="24"/>
          <w:szCs w:val="24"/>
        </w:rPr>
        <w:t>..</w:t>
      </w:r>
      <w:r>
        <w:rPr>
          <w:rFonts w:ascii="Times New Roman" w:hAnsi="Times New Roman" w:cs="Times New Roman"/>
          <w:b/>
          <w:sz w:val="24"/>
          <w:szCs w:val="24"/>
        </w:rPr>
        <w:t>..1</w:t>
      </w:r>
      <w:r w:rsidR="00AA0967">
        <w:rPr>
          <w:rFonts w:ascii="Times New Roman" w:hAnsi="Times New Roman" w:cs="Times New Roman"/>
          <w:b/>
          <w:sz w:val="24"/>
          <w:szCs w:val="24"/>
        </w:rPr>
        <w:t>7</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33" w:author="ptomasula" w:date="2013-05-18T11:56:00Z">
        <w:r w:rsidDel="008249E2">
          <w:rPr>
            <w:rFonts w:ascii="Times New Roman" w:hAnsi="Times New Roman" w:cs="Times New Roman"/>
            <w:b/>
            <w:sz w:val="24"/>
            <w:szCs w:val="24"/>
          </w:rPr>
          <w:delText>(</w:delText>
        </w:r>
      </w:del>
      <w:r>
        <w:rPr>
          <w:rFonts w:ascii="Times New Roman" w:hAnsi="Times New Roman" w:cs="Times New Roman"/>
          <w:b/>
          <w:sz w:val="24"/>
          <w:szCs w:val="24"/>
        </w:rPr>
        <w:t>TABLE 5</w:t>
      </w:r>
      <w:r w:rsidR="00436C6E">
        <w:rPr>
          <w:rFonts w:ascii="Times New Roman" w:hAnsi="Times New Roman" w:cs="Times New Roman"/>
          <w:b/>
          <w:sz w:val="24"/>
          <w:szCs w:val="24"/>
        </w:rPr>
        <w:t xml:space="preserve"> Summary of utilities</w:t>
      </w:r>
      <w:del w:id="34" w:author="ptomasula" w:date="2013-05-18T11:56:00Z">
        <w:r w:rsidDel="008249E2">
          <w:rPr>
            <w:rFonts w:ascii="Times New Roman" w:hAnsi="Times New Roman" w:cs="Times New Roman"/>
            <w:b/>
            <w:sz w:val="24"/>
            <w:szCs w:val="24"/>
          </w:rPr>
          <w:delText>)</w:delText>
        </w:r>
      </w:del>
      <w:r w:rsidR="002A2A2F">
        <w:rPr>
          <w:rFonts w:ascii="Times New Roman" w:hAnsi="Times New Roman" w:cs="Times New Roman"/>
          <w:b/>
          <w:sz w:val="24"/>
          <w:szCs w:val="24"/>
        </w:rPr>
        <w:t xml:space="preserve"> </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GREENHOUSE GAS EMISSIONS……………</w:t>
      </w:r>
      <w:r w:rsidR="00FE220A">
        <w:rPr>
          <w:rFonts w:ascii="Times New Roman" w:hAnsi="Times New Roman" w:cs="Times New Roman"/>
          <w:b/>
          <w:sz w:val="24"/>
          <w:szCs w:val="24"/>
        </w:rPr>
        <w:t>.</w:t>
      </w:r>
      <w:r>
        <w:rPr>
          <w:rFonts w:ascii="Times New Roman" w:hAnsi="Times New Roman" w:cs="Times New Roman"/>
          <w:b/>
          <w:sz w:val="24"/>
          <w:szCs w:val="24"/>
        </w:rPr>
        <w:t>.</w:t>
      </w:r>
      <w:r w:rsidR="00FE220A">
        <w:rPr>
          <w:rFonts w:ascii="Times New Roman" w:hAnsi="Times New Roman" w:cs="Times New Roman"/>
          <w:b/>
          <w:sz w:val="24"/>
          <w:szCs w:val="24"/>
        </w:rPr>
        <w:t>.</w:t>
      </w:r>
      <w:r>
        <w:rPr>
          <w:rFonts w:ascii="Times New Roman" w:hAnsi="Times New Roman" w:cs="Times New Roman"/>
          <w:b/>
          <w:sz w:val="24"/>
          <w:szCs w:val="24"/>
        </w:rPr>
        <w:t>.1</w:t>
      </w:r>
      <w:r w:rsidR="00AA0967">
        <w:rPr>
          <w:rFonts w:ascii="Times New Roman" w:hAnsi="Times New Roman" w:cs="Times New Roman"/>
          <w:b/>
          <w:sz w:val="24"/>
          <w:szCs w:val="24"/>
        </w:rPr>
        <w:t>8</w:t>
      </w:r>
    </w:p>
    <w:p w:rsidR="00230043" w:rsidRDefault="00230043" w:rsidP="00230043">
      <w:pPr>
        <w:spacing w:after="0" w:line="240" w:lineRule="auto"/>
        <w:rPr>
          <w:rFonts w:ascii="Times New Roman" w:hAnsi="Times New Roman" w:cs="Times New Roman"/>
          <w:b/>
          <w:sz w:val="24"/>
          <w:szCs w:val="24"/>
        </w:rPr>
      </w:pPr>
    </w:p>
    <w:p w:rsidR="007C07C0" w:rsidRDefault="00841893"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COST ANALYSIS AND ECONOMIC</w:t>
      </w:r>
      <w:r w:rsidR="007C07C0">
        <w:rPr>
          <w:rFonts w:ascii="Times New Roman" w:hAnsi="Times New Roman" w:cs="Times New Roman"/>
          <w:b/>
          <w:sz w:val="24"/>
          <w:szCs w:val="24"/>
        </w:rPr>
        <w:t xml:space="preserve"> </w:t>
      </w:r>
    </w:p>
    <w:p w:rsidR="00841893" w:rsidRDefault="007C07C0"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EVALUATION</w:t>
      </w:r>
      <w:r w:rsidR="00841893">
        <w:rPr>
          <w:rFonts w:ascii="Times New Roman" w:hAnsi="Times New Roman" w:cs="Times New Roman"/>
          <w:b/>
          <w:sz w:val="24"/>
          <w:szCs w:val="24"/>
        </w:rPr>
        <w:t>…</w:t>
      </w:r>
      <w:r>
        <w:rPr>
          <w:rFonts w:ascii="Times New Roman" w:hAnsi="Times New Roman" w:cs="Times New Roman"/>
          <w:b/>
          <w:sz w:val="24"/>
          <w:szCs w:val="24"/>
        </w:rPr>
        <w:t>…………………….</w:t>
      </w:r>
      <w:r w:rsidR="002D2D84">
        <w:rPr>
          <w:rFonts w:ascii="Times New Roman" w:hAnsi="Times New Roman" w:cs="Times New Roman"/>
          <w:b/>
          <w:sz w:val="24"/>
          <w:szCs w:val="24"/>
        </w:rPr>
        <w:t>.</w:t>
      </w:r>
      <w:r w:rsidR="00841893">
        <w:rPr>
          <w:rFonts w:ascii="Times New Roman" w:hAnsi="Times New Roman" w:cs="Times New Roman"/>
          <w:b/>
          <w:sz w:val="24"/>
          <w:szCs w:val="24"/>
        </w:rPr>
        <w:t>…</w:t>
      </w:r>
      <w:r w:rsidR="00B04DCF">
        <w:rPr>
          <w:rFonts w:ascii="Times New Roman" w:hAnsi="Times New Roman" w:cs="Times New Roman"/>
          <w:b/>
          <w:sz w:val="24"/>
          <w:szCs w:val="24"/>
        </w:rPr>
        <w:t>……</w:t>
      </w:r>
      <w:r w:rsidR="000633AD">
        <w:rPr>
          <w:rFonts w:ascii="Times New Roman" w:hAnsi="Times New Roman" w:cs="Times New Roman"/>
          <w:b/>
          <w:sz w:val="24"/>
          <w:szCs w:val="24"/>
        </w:rPr>
        <w:t>..</w:t>
      </w:r>
      <w:r w:rsidR="00841893">
        <w:rPr>
          <w:rFonts w:ascii="Times New Roman" w:hAnsi="Times New Roman" w:cs="Times New Roman"/>
          <w:b/>
          <w:sz w:val="24"/>
          <w:szCs w:val="24"/>
        </w:rPr>
        <w:t>1</w:t>
      </w:r>
      <w:r w:rsidR="00AA0967">
        <w:rPr>
          <w:rFonts w:ascii="Times New Roman" w:hAnsi="Times New Roman" w:cs="Times New Roman"/>
          <w:b/>
          <w:sz w:val="24"/>
          <w:szCs w:val="24"/>
        </w:rPr>
        <w:t>9</w:t>
      </w:r>
    </w:p>
    <w:p w:rsidR="00841893" w:rsidRDefault="00841893"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E626C0">
        <w:rPr>
          <w:rFonts w:ascii="Times New Roman" w:hAnsi="Times New Roman" w:cs="Times New Roman"/>
          <w:b/>
          <w:sz w:val="24"/>
          <w:szCs w:val="24"/>
        </w:rPr>
        <w:t>Equipment costs</w:t>
      </w:r>
    </w:p>
    <w:p w:rsidR="00E626C0" w:rsidRDefault="00841893"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E626C0">
        <w:rPr>
          <w:rFonts w:ascii="Times New Roman" w:hAnsi="Times New Roman" w:cs="Times New Roman"/>
          <w:b/>
          <w:sz w:val="24"/>
          <w:szCs w:val="24"/>
        </w:rPr>
        <w:t>Material</w:t>
      </w:r>
      <w:r w:rsidR="00E66C00">
        <w:rPr>
          <w:rFonts w:ascii="Times New Roman" w:hAnsi="Times New Roman" w:cs="Times New Roman"/>
          <w:b/>
          <w:sz w:val="24"/>
          <w:szCs w:val="24"/>
        </w:rPr>
        <w:t>s</w:t>
      </w:r>
      <w:r w:rsidR="00E626C0">
        <w:rPr>
          <w:rFonts w:ascii="Times New Roman" w:hAnsi="Times New Roman" w:cs="Times New Roman"/>
          <w:b/>
          <w:sz w:val="24"/>
          <w:szCs w:val="24"/>
        </w:rPr>
        <w:t xml:space="preserve"> cost</w:t>
      </w:r>
    </w:p>
    <w:p w:rsidR="00E66C00" w:rsidRDefault="00E626C0"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E66C00">
        <w:rPr>
          <w:rFonts w:ascii="Times New Roman" w:hAnsi="Times New Roman" w:cs="Times New Roman"/>
          <w:b/>
          <w:sz w:val="24"/>
          <w:szCs w:val="24"/>
        </w:rPr>
        <w:t>Utilities cost</w:t>
      </w:r>
    </w:p>
    <w:p w:rsidR="00436C6E" w:rsidRDefault="00E66C00"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Capital costs</w:t>
      </w:r>
      <w:r w:rsidR="009563E9">
        <w:rPr>
          <w:rFonts w:ascii="Times New Roman" w:hAnsi="Times New Roman" w:cs="Times New Roman"/>
          <w:b/>
          <w:sz w:val="24"/>
          <w:szCs w:val="24"/>
        </w:rPr>
        <w:t xml:space="preserve"> </w:t>
      </w:r>
    </w:p>
    <w:p w:rsidR="00E66C00" w:rsidRDefault="00436C6E"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35" w:author="ptomasula" w:date="2013-05-18T11:56:00Z">
        <w:r w:rsidR="009563E9" w:rsidDel="008249E2">
          <w:rPr>
            <w:rFonts w:ascii="Times New Roman" w:hAnsi="Times New Roman" w:cs="Times New Roman"/>
            <w:b/>
            <w:sz w:val="24"/>
            <w:szCs w:val="24"/>
          </w:rPr>
          <w:delText>(</w:delText>
        </w:r>
      </w:del>
      <w:r w:rsidR="009563E9">
        <w:rPr>
          <w:rFonts w:ascii="Times New Roman" w:hAnsi="Times New Roman" w:cs="Times New Roman"/>
          <w:b/>
          <w:sz w:val="24"/>
          <w:szCs w:val="24"/>
        </w:rPr>
        <w:t>T</w:t>
      </w:r>
      <w:r w:rsidR="00FE220A">
        <w:rPr>
          <w:rFonts w:ascii="Times New Roman" w:hAnsi="Times New Roman" w:cs="Times New Roman"/>
          <w:b/>
          <w:sz w:val="24"/>
          <w:szCs w:val="24"/>
        </w:rPr>
        <w:t>ABLE</w:t>
      </w:r>
      <w:r w:rsidR="009563E9">
        <w:rPr>
          <w:rFonts w:ascii="Times New Roman" w:hAnsi="Times New Roman" w:cs="Times New Roman"/>
          <w:b/>
          <w:sz w:val="24"/>
          <w:szCs w:val="24"/>
        </w:rPr>
        <w:t xml:space="preserve"> 6</w:t>
      </w:r>
      <w:r>
        <w:rPr>
          <w:rFonts w:ascii="Times New Roman" w:hAnsi="Times New Roman" w:cs="Times New Roman"/>
          <w:b/>
          <w:sz w:val="24"/>
          <w:szCs w:val="24"/>
        </w:rPr>
        <w:t xml:space="preserve"> Estimated capital costs</w:t>
      </w:r>
      <w:del w:id="36" w:author="ptomasula" w:date="2013-05-18T11:56:00Z">
        <w:r w:rsidR="009563E9" w:rsidDel="008249E2">
          <w:rPr>
            <w:rFonts w:ascii="Times New Roman" w:hAnsi="Times New Roman" w:cs="Times New Roman"/>
            <w:b/>
            <w:sz w:val="24"/>
            <w:szCs w:val="24"/>
          </w:rPr>
          <w:delText>)</w:delText>
        </w:r>
      </w:del>
      <w:r w:rsidR="00FE220A">
        <w:rPr>
          <w:rFonts w:ascii="Times New Roman" w:hAnsi="Times New Roman" w:cs="Times New Roman"/>
          <w:b/>
          <w:sz w:val="24"/>
          <w:szCs w:val="24"/>
        </w:rPr>
        <w:t>………</w:t>
      </w:r>
      <w:ins w:id="37" w:author="ptomasula" w:date="2013-05-18T11:57:00Z">
        <w:r w:rsidR="008249E2">
          <w:rPr>
            <w:rFonts w:ascii="Times New Roman" w:hAnsi="Times New Roman" w:cs="Times New Roman"/>
            <w:b/>
            <w:sz w:val="24"/>
            <w:szCs w:val="24"/>
          </w:rPr>
          <w:t>…</w:t>
        </w:r>
      </w:ins>
      <w:del w:id="38" w:author="ptomasula" w:date="2013-05-18T11:57:00Z">
        <w:r w:rsidDel="008249E2">
          <w:rPr>
            <w:rFonts w:ascii="Times New Roman" w:hAnsi="Times New Roman" w:cs="Times New Roman"/>
            <w:b/>
            <w:sz w:val="24"/>
            <w:szCs w:val="24"/>
          </w:rPr>
          <w:delText xml:space="preserve"> </w:delText>
        </w:r>
      </w:del>
      <w:r w:rsidR="00FE220A">
        <w:rPr>
          <w:rFonts w:ascii="Times New Roman" w:hAnsi="Times New Roman" w:cs="Times New Roman"/>
          <w:b/>
          <w:sz w:val="24"/>
          <w:szCs w:val="24"/>
        </w:rPr>
        <w:t>…</w:t>
      </w:r>
      <w:r w:rsidR="006F60E0">
        <w:rPr>
          <w:rFonts w:ascii="Times New Roman" w:hAnsi="Times New Roman" w:cs="Times New Roman"/>
          <w:b/>
          <w:sz w:val="24"/>
          <w:szCs w:val="24"/>
        </w:rPr>
        <w:t>.</w:t>
      </w:r>
      <w:r w:rsidR="0061587E">
        <w:rPr>
          <w:rFonts w:ascii="Times New Roman" w:hAnsi="Times New Roman" w:cs="Times New Roman"/>
          <w:b/>
          <w:sz w:val="24"/>
          <w:szCs w:val="24"/>
        </w:rPr>
        <w:t xml:space="preserve"> </w:t>
      </w:r>
      <w:r w:rsidR="00FE220A">
        <w:rPr>
          <w:rFonts w:ascii="Times New Roman" w:hAnsi="Times New Roman" w:cs="Times New Roman"/>
          <w:b/>
          <w:sz w:val="24"/>
          <w:szCs w:val="24"/>
        </w:rPr>
        <w:t>20</w:t>
      </w:r>
    </w:p>
    <w:p w:rsidR="00436C6E" w:rsidRDefault="00E66C00"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Operating costs</w:t>
      </w:r>
      <w:r w:rsidR="009563E9">
        <w:rPr>
          <w:rFonts w:ascii="Times New Roman" w:hAnsi="Times New Roman" w:cs="Times New Roman"/>
          <w:b/>
          <w:sz w:val="24"/>
          <w:szCs w:val="24"/>
        </w:rPr>
        <w:t xml:space="preserve"> </w:t>
      </w:r>
    </w:p>
    <w:p w:rsidR="00E66C00" w:rsidRDefault="00436C6E"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39" w:author="ptomasula" w:date="2013-05-18T11:56:00Z">
        <w:r w:rsidR="009563E9" w:rsidDel="008249E2">
          <w:rPr>
            <w:rFonts w:ascii="Times New Roman" w:hAnsi="Times New Roman" w:cs="Times New Roman"/>
            <w:b/>
            <w:sz w:val="24"/>
            <w:szCs w:val="24"/>
          </w:rPr>
          <w:delText>(</w:delText>
        </w:r>
      </w:del>
      <w:r w:rsidR="009563E9">
        <w:rPr>
          <w:rFonts w:ascii="Times New Roman" w:hAnsi="Times New Roman" w:cs="Times New Roman"/>
          <w:b/>
          <w:sz w:val="24"/>
          <w:szCs w:val="24"/>
        </w:rPr>
        <w:t>T</w:t>
      </w:r>
      <w:r w:rsidR="00FE220A">
        <w:rPr>
          <w:rFonts w:ascii="Times New Roman" w:hAnsi="Times New Roman" w:cs="Times New Roman"/>
          <w:b/>
          <w:sz w:val="24"/>
          <w:szCs w:val="24"/>
        </w:rPr>
        <w:t>ABLE</w:t>
      </w:r>
      <w:r w:rsidR="009563E9">
        <w:rPr>
          <w:rFonts w:ascii="Times New Roman" w:hAnsi="Times New Roman" w:cs="Times New Roman"/>
          <w:b/>
          <w:sz w:val="24"/>
          <w:szCs w:val="24"/>
        </w:rPr>
        <w:t xml:space="preserve"> 7</w:t>
      </w:r>
      <w:r>
        <w:rPr>
          <w:rFonts w:ascii="Times New Roman" w:hAnsi="Times New Roman" w:cs="Times New Roman"/>
          <w:b/>
          <w:sz w:val="24"/>
          <w:szCs w:val="24"/>
        </w:rPr>
        <w:t xml:space="preserve"> Annual operating costs</w:t>
      </w:r>
      <w:del w:id="40" w:author="ptomasula" w:date="2013-05-18T11:56:00Z">
        <w:r w:rsidR="009563E9" w:rsidDel="008249E2">
          <w:rPr>
            <w:rFonts w:ascii="Times New Roman" w:hAnsi="Times New Roman" w:cs="Times New Roman"/>
            <w:b/>
            <w:sz w:val="24"/>
            <w:szCs w:val="24"/>
          </w:rPr>
          <w:delText>)</w:delText>
        </w:r>
      </w:del>
      <w:r w:rsidR="00FE220A">
        <w:rPr>
          <w:rFonts w:ascii="Times New Roman" w:hAnsi="Times New Roman" w:cs="Times New Roman"/>
          <w:b/>
          <w:sz w:val="24"/>
          <w:szCs w:val="24"/>
        </w:rPr>
        <w:t>………</w:t>
      </w:r>
      <w:del w:id="41" w:author="ptomasula" w:date="2013-05-18T11:57:00Z">
        <w:r w:rsidR="00FE220A" w:rsidDel="008249E2">
          <w:rPr>
            <w:rFonts w:ascii="Times New Roman" w:hAnsi="Times New Roman" w:cs="Times New Roman"/>
            <w:b/>
            <w:sz w:val="24"/>
            <w:szCs w:val="24"/>
          </w:rPr>
          <w:delText>..</w:delText>
        </w:r>
      </w:del>
      <w:ins w:id="42" w:author="ptomasula" w:date="2013-05-18T11:57:00Z">
        <w:r w:rsidR="008249E2">
          <w:rPr>
            <w:rFonts w:ascii="Times New Roman" w:hAnsi="Times New Roman" w:cs="Times New Roman"/>
            <w:b/>
            <w:sz w:val="24"/>
            <w:szCs w:val="24"/>
          </w:rPr>
          <w:t>….</w:t>
        </w:r>
      </w:ins>
      <w:r w:rsidR="00FE220A">
        <w:rPr>
          <w:rFonts w:ascii="Times New Roman" w:hAnsi="Times New Roman" w:cs="Times New Roman"/>
          <w:b/>
          <w:sz w:val="24"/>
          <w:szCs w:val="24"/>
        </w:rPr>
        <w:t>..</w:t>
      </w:r>
      <w:r w:rsidR="006229B7">
        <w:rPr>
          <w:rFonts w:ascii="Times New Roman" w:hAnsi="Times New Roman" w:cs="Times New Roman"/>
          <w:b/>
          <w:sz w:val="24"/>
          <w:szCs w:val="24"/>
        </w:rPr>
        <w:t>.</w:t>
      </w:r>
      <w:r w:rsidR="006F60E0">
        <w:rPr>
          <w:rFonts w:ascii="Times New Roman" w:hAnsi="Times New Roman" w:cs="Times New Roman"/>
          <w:b/>
          <w:sz w:val="24"/>
          <w:szCs w:val="24"/>
        </w:rPr>
        <w:t>..</w:t>
      </w:r>
      <w:r w:rsidR="00FE220A">
        <w:rPr>
          <w:rFonts w:ascii="Times New Roman" w:hAnsi="Times New Roman" w:cs="Times New Roman"/>
          <w:b/>
          <w:sz w:val="24"/>
          <w:szCs w:val="24"/>
        </w:rPr>
        <w:t>21</w:t>
      </w:r>
    </w:p>
    <w:p w:rsidR="00841893" w:rsidRDefault="00E66C00" w:rsidP="0084189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Unit production cost</w:t>
      </w:r>
    </w:p>
    <w:p w:rsidR="00841893" w:rsidRDefault="00841893" w:rsidP="00230043">
      <w:pPr>
        <w:spacing w:after="0" w:line="240" w:lineRule="auto"/>
        <w:rPr>
          <w:rFonts w:ascii="Times New Roman" w:hAnsi="Times New Roman" w:cs="Times New Roman"/>
          <w:b/>
          <w:sz w:val="24"/>
          <w:szCs w:val="24"/>
        </w:rPr>
      </w:pP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HOW T</w:t>
      </w:r>
      <w:r w:rsidR="00EF03EC">
        <w:rPr>
          <w:rFonts w:ascii="Times New Roman" w:hAnsi="Times New Roman" w:cs="Times New Roman"/>
          <w:b/>
          <w:sz w:val="24"/>
          <w:szCs w:val="24"/>
        </w:rPr>
        <w:t>O USE THE</w:t>
      </w:r>
      <w:r>
        <w:rPr>
          <w:rFonts w:ascii="Times New Roman" w:hAnsi="Times New Roman" w:cs="Times New Roman"/>
          <w:b/>
          <w:sz w:val="24"/>
          <w:szCs w:val="24"/>
        </w:rPr>
        <w:t xml:space="preserve"> MODEL………………</w:t>
      </w:r>
      <w:r w:rsidR="000633AD">
        <w:rPr>
          <w:rFonts w:ascii="Times New Roman" w:hAnsi="Times New Roman" w:cs="Times New Roman"/>
          <w:b/>
          <w:sz w:val="24"/>
          <w:szCs w:val="24"/>
        </w:rPr>
        <w:t>.</w:t>
      </w:r>
      <w:r>
        <w:rPr>
          <w:rFonts w:ascii="Times New Roman" w:hAnsi="Times New Roman" w:cs="Times New Roman"/>
          <w:b/>
          <w:sz w:val="24"/>
          <w:szCs w:val="24"/>
        </w:rPr>
        <w:t>…</w:t>
      </w:r>
      <w:r w:rsidR="00FE220A">
        <w:rPr>
          <w:rFonts w:ascii="Times New Roman" w:hAnsi="Times New Roman" w:cs="Times New Roman"/>
          <w:b/>
          <w:sz w:val="24"/>
          <w:szCs w:val="24"/>
        </w:rPr>
        <w:t>.</w:t>
      </w:r>
      <w:r>
        <w:rPr>
          <w:rFonts w:ascii="Times New Roman" w:hAnsi="Times New Roman" w:cs="Times New Roman"/>
          <w:b/>
          <w:sz w:val="24"/>
          <w:szCs w:val="24"/>
        </w:rPr>
        <w:t>.</w:t>
      </w:r>
      <w:r w:rsidR="00FE220A">
        <w:rPr>
          <w:rFonts w:ascii="Times New Roman" w:hAnsi="Times New Roman" w:cs="Times New Roman"/>
          <w:b/>
          <w:sz w:val="24"/>
          <w:szCs w:val="24"/>
        </w:rPr>
        <w:t>.</w:t>
      </w:r>
      <w:r w:rsidR="006F60E0">
        <w:rPr>
          <w:rFonts w:ascii="Times New Roman" w:hAnsi="Times New Roman" w:cs="Times New Roman"/>
          <w:b/>
          <w:sz w:val="24"/>
          <w:szCs w:val="24"/>
        </w:rPr>
        <w:t>.</w:t>
      </w:r>
      <w:r w:rsidR="00E66C00">
        <w:rPr>
          <w:rFonts w:ascii="Times New Roman" w:hAnsi="Times New Roman" w:cs="Times New Roman"/>
          <w:b/>
          <w:sz w:val="24"/>
          <w:szCs w:val="24"/>
        </w:rPr>
        <w:t>2</w:t>
      </w:r>
      <w:r w:rsidR="00AA0967">
        <w:rPr>
          <w:rFonts w:ascii="Times New Roman" w:hAnsi="Times New Roman" w:cs="Times New Roman"/>
          <w:b/>
          <w:sz w:val="24"/>
          <w:szCs w:val="24"/>
        </w:rPr>
        <w:t>2</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Changes in raw milk composition</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Changes in flow rate, temperature and</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proofErr w:type="gramStart"/>
      <w:r w:rsidR="00DA2192">
        <w:rPr>
          <w:rFonts w:ascii="Times New Roman" w:hAnsi="Times New Roman" w:cs="Times New Roman"/>
          <w:b/>
          <w:sz w:val="24"/>
          <w:szCs w:val="24"/>
        </w:rPr>
        <w:t>p</w:t>
      </w:r>
      <w:r>
        <w:rPr>
          <w:rFonts w:ascii="Times New Roman" w:hAnsi="Times New Roman" w:cs="Times New Roman"/>
          <w:b/>
          <w:sz w:val="24"/>
          <w:szCs w:val="24"/>
        </w:rPr>
        <w:t>ressure</w:t>
      </w:r>
      <w:proofErr w:type="gramEnd"/>
      <w:r>
        <w:rPr>
          <w:rFonts w:ascii="Times New Roman" w:hAnsi="Times New Roman" w:cs="Times New Roman"/>
          <w:b/>
          <w:sz w:val="24"/>
          <w:szCs w:val="24"/>
        </w:rPr>
        <w:t xml:space="preserve"> of a stream</w:t>
      </w:r>
    </w:p>
    <w:p w:rsidR="00230043" w:rsidRDefault="0013543D"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4744F7">
        <w:rPr>
          <w:rFonts w:ascii="Times New Roman" w:hAnsi="Times New Roman" w:cs="Times New Roman"/>
          <w:b/>
          <w:sz w:val="24"/>
          <w:szCs w:val="24"/>
        </w:rPr>
        <w:t xml:space="preserve"> Changes in process parameters</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Adding processing steps</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Modification</w:t>
      </w:r>
      <w:r w:rsidR="00DA2192">
        <w:rPr>
          <w:rFonts w:ascii="Times New Roman" w:hAnsi="Times New Roman" w:cs="Times New Roman"/>
          <w:b/>
          <w:sz w:val="24"/>
          <w:szCs w:val="24"/>
        </w:rPr>
        <w:t>s</w:t>
      </w:r>
      <w:r>
        <w:rPr>
          <w:rFonts w:ascii="Times New Roman" w:hAnsi="Times New Roman" w:cs="Times New Roman"/>
          <w:b/>
          <w:sz w:val="24"/>
          <w:szCs w:val="24"/>
        </w:rPr>
        <w:t xml:space="preserve"> in </w:t>
      </w:r>
      <w:r w:rsidR="00B04DCF">
        <w:rPr>
          <w:rFonts w:ascii="Times New Roman" w:hAnsi="Times New Roman" w:cs="Times New Roman"/>
          <w:b/>
          <w:sz w:val="24"/>
          <w:szCs w:val="24"/>
        </w:rPr>
        <w:t>c</w:t>
      </w:r>
      <w:r w:rsidR="00DA2192">
        <w:rPr>
          <w:rFonts w:ascii="Times New Roman" w:hAnsi="Times New Roman" w:cs="Times New Roman"/>
          <w:b/>
          <w:sz w:val="24"/>
          <w:szCs w:val="24"/>
        </w:rPr>
        <w:t>leaning-in-</w:t>
      </w:r>
      <w:r w:rsidR="00B04DCF">
        <w:rPr>
          <w:rFonts w:ascii="Times New Roman" w:hAnsi="Times New Roman" w:cs="Times New Roman"/>
          <w:b/>
          <w:sz w:val="24"/>
          <w:szCs w:val="24"/>
        </w:rPr>
        <w:t>p</w:t>
      </w:r>
      <w:del w:id="43" w:author="ptomasula" w:date="2013-05-18T11:58:00Z">
        <w:r w:rsidDel="008249E2">
          <w:rPr>
            <w:rFonts w:ascii="Times New Roman" w:hAnsi="Times New Roman" w:cs="Times New Roman"/>
            <w:b/>
            <w:sz w:val="24"/>
            <w:szCs w:val="24"/>
          </w:rPr>
          <w:delText>P</w:delText>
        </w:r>
      </w:del>
      <w:r w:rsidR="00DA2192">
        <w:rPr>
          <w:rFonts w:ascii="Times New Roman" w:hAnsi="Times New Roman" w:cs="Times New Roman"/>
          <w:b/>
          <w:sz w:val="24"/>
          <w:szCs w:val="24"/>
        </w:rPr>
        <w:t>lace</w:t>
      </w:r>
      <w:r>
        <w:rPr>
          <w:rFonts w:ascii="Times New Roman" w:hAnsi="Times New Roman" w:cs="Times New Roman"/>
          <w:b/>
          <w:sz w:val="24"/>
          <w:szCs w:val="24"/>
        </w:rPr>
        <w:t xml:space="preserve"> </w:t>
      </w:r>
      <w:ins w:id="44" w:author="ptomasula" w:date="2013-05-18T11:58:00Z">
        <w:r w:rsidR="008249E2">
          <w:rPr>
            <w:rFonts w:ascii="Times New Roman" w:hAnsi="Times New Roman" w:cs="Times New Roman"/>
            <w:b/>
            <w:sz w:val="24"/>
            <w:szCs w:val="24"/>
          </w:rPr>
          <w:t>o</w:t>
        </w:r>
      </w:ins>
      <w:del w:id="45" w:author="ptomasula" w:date="2013-05-18T11:58:00Z">
        <w:r w:rsidDel="008249E2">
          <w:rPr>
            <w:rFonts w:ascii="Times New Roman" w:hAnsi="Times New Roman" w:cs="Times New Roman"/>
            <w:b/>
            <w:sz w:val="24"/>
            <w:szCs w:val="24"/>
          </w:rPr>
          <w:delText>O</w:delText>
        </w:r>
      </w:del>
      <w:r>
        <w:rPr>
          <w:rFonts w:ascii="Times New Roman" w:hAnsi="Times New Roman" w:cs="Times New Roman"/>
          <w:b/>
          <w:sz w:val="24"/>
          <w:szCs w:val="24"/>
        </w:rPr>
        <w:t>perations</w:t>
      </w:r>
      <w:r w:rsidR="00FB4679">
        <w:rPr>
          <w:rFonts w:ascii="Times New Roman" w:hAnsi="Times New Roman" w:cs="Times New Roman"/>
          <w:b/>
          <w:sz w:val="24"/>
          <w:szCs w:val="24"/>
        </w:rPr>
        <w:t>.</w:t>
      </w:r>
      <w:r w:rsidR="00D66962">
        <w:rPr>
          <w:rFonts w:ascii="Times New Roman" w:hAnsi="Times New Roman" w:cs="Times New Roman"/>
          <w:b/>
          <w:sz w:val="24"/>
          <w:szCs w:val="24"/>
        </w:rPr>
        <w:t>.</w:t>
      </w:r>
      <w:ins w:id="46" w:author="ptomasula" w:date="2013-05-18T11:59:00Z">
        <w:r w:rsidR="008249E2">
          <w:rPr>
            <w:rFonts w:ascii="Times New Roman" w:hAnsi="Times New Roman" w:cs="Times New Roman"/>
            <w:b/>
            <w:sz w:val="24"/>
            <w:szCs w:val="24"/>
          </w:rPr>
          <w:t>....</w:t>
        </w:r>
      </w:ins>
      <w:r w:rsidR="00D66962">
        <w:rPr>
          <w:rFonts w:ascii="Times New Roman" w:hAnsi="Times New Roman" w:cs="Times New Roman"/>
          <w:b/>
          <w:sz w:val="24"/>
          <w:szCs w:val="24"/>
        </w:rPr>
        <w:t>.</w:t>
      </w:r>
      <w:del w:id="47" w:author="ptomasula" w:date="2013-05-18T11:59:00Z">
        <w:r w:rsidR="00D66962" w:rsidDel="006F4207">
          <w:rPr>
            <w:rFonts w:ascii="Times New Roman" w:hAnsi="Times New Roman" w:cs="Times New Roman"/>
            <w:b/>
            <w:sz w:val="24"/>
            <w:szCs w:val="24"/>
          </w:rPr>
          <w:delText xml:space="preserve"> </w:delText>
        </w:r>
      </w:del>
      <w:r w:rsidR="000633AD">
        <w:rPr>
          <w:rFonts w:ascii="Times New Roman" w:hAnsi="Times New Roman" w:cs="Times New Roman"/>
          <w:b/>
          <w:sz w:val="24"/>
          <w:szCs w:val="24"/>
        </w:rPr>
        <w:t>.</w:t>
      </w:r>
      <w:r w:rsidR="006229B7">
        <w:rPr>
          <w:rFonts w:ascii="Times New Roman" w:hAnsi="Times New Roman" w:cs="Times New Roman"/>
          <w:b/>
          <w:sz w:val="24"/>
          <w:szCs w:val="24"/>
        </w:rPr>
        <w:t>24</w:t>
      </w:r>
    </w:p>
    <w:p w:rsidR="006229B7" w:rsidRDefault="006229B7" w:rsidP="00230043">
      <w:pPr>
        <w:spacing w:after="0" w:line="240" w:lineRule="auto"/>
        <w:rPr>
          <w:rFonts w:ascii="Times New Roman" w:hAnsi="Times New Roman" w:cs="Times New Roman"/>
          <w:b/>
          <w:sz w:val="24"/>
          <w:szCs w:val="24"/>
        </w:rPr>
      </w:pPr>
    </w:p>
    <w:p w:rsidR="006229B7" w:rsidRDefault="006229B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APPENDICES</w:t>
      </w:r>
    </w:p>
    <w:p w:rsidR="00230043" w:rsidRDefault="00230043" w:rsidP="00230043">
      <w:pPr>
        <w:spacing w:after="0" w:line="240" w:lineRule="auto"/>
        <w:rPr>
          <w:rFonts w:ascii="Times New Roman" w:hAnsi="Times New Roman" w:cs="Times New Roman"/>
          <w:b/>
          <w:sz w:val="24"/>
          <w:szCs w:val="24"/>
        </w:rPr>
      </w:pP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Appendix 1…………………………………………</w:t>
      </w:r>
      <w:r w:rsidR="00FB4679">
        <w:rPr>
          <w:rFonts w:ascii="Times New Roman" w:hAnsi="Times New Roman" w:cs="Times New Roman"/>
          <w:b/>
          <w:sz w:val="24"/>
          <w:szCs w:val="24"/>
        </w:rPr>
        <w:t>….</w:t>
      </w:r>
      <w:r w:rsidR="00E66C00">
        <w:rPr>
          <w:rFonts w:ascii="Times New Roman" w:hAnsi="Times New Roman" w:cs="Times New Roman"/>
          <w:b/>
          <w:sz w:val="24"/>
          <w:szCs w:val="24"/>
        </w:rPr>
        <w:t>2</w:t>
      </w:r>
      <w:r w:rsidR="00AA0967">
        <w:rPr>
          <w:rFonts w:ascii="Times New Roman" w:hAnsi="Times New Roman" w:cs="Times New Roman"/>
          <w:b/>
          <w:sz w:val="24"/>
          <w:szCs w:val="24"/>
        </w:rPr>
        <w:t>5</w:t>
      </w:r>
    </w:p>
    <w:p w:rsidR="006229B7" w:rsidRDefault="006229B7" w:rsidP="00230043">
      <w:pPr>
        <w:spacing w:after="0" w:line="240" w:lineRule="auto"/>
        <w:rPr>
          <w:rFonts w:ascii="Times New Roman" w:hAnsi="Times New Roman" w:cs="Times New Roman"/>
          <w:b/>
          <w:sz w:val="24"/>
          <w:szCs w:val="24"/>
        </w:rPr>
      </w:pP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48" w:author="ptomasula" w:date="2013-05-18T12:19:00Z">
        <w:r w:rsidDel="00C00048">
          <w:rPr>
            <w:rFonts w:ascii="Times New Roman" w:hAnsi="Times New Roman" w:cs="Times New Roman"/>
            <w:b/>
            <w:sz w:val="24"/>
            <w:szCs w:val="24"/>
          </w:rPr>
          <w:delText>Figure</w:delText>
        </w:r>
      </w:del>
      <w:ins w:id="49" w:author="ptomasula" w:date="2013-05-18T12:19:00Z">
        <w:r w:rsidR="00C00048">
          <w:rPr>
            <w:rFonts w:ascii="Times New Roman" w:hAnsi="Times New Roman" w:cs="Times New Roman"/>
            <w:b/>
            <w:sz w:val="24"/>
            <w:szCs w:val="24"/>
          </w:rPr>
          <w:t>FIGURE</w:t>
        </w:r>
      </w:ins>
      <w:r>
        <w:rPr>
          <w:rFonts w:ascii="Times New Roman" w:hAnsi="Times New Roman" w:cs="Times New Roman"/>
          <w:b/>
          <w:sz w:val="24"/>
          <w:szCs w:val="24"/>
        </w:rPr>
        <w:t xml:space="preserve"> 1 Simplified flow diagram of the fluid</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milk processing plant…………………</w:t>
      </w:r>
      <w:r w:rsidR="00DA2192">
        <w:rPr>
          <w:rFonts w:ascii="Times New Roman" w:hAnsi="Times New Roman" w:cs="Times New Roman"/>
          <w:b/>
          <w:sz w:val="24"/>
          <w:szCs w:val="24"/>
        </w:rPr>
        <w:t>.</w:t>
      </w:r>
      <w:r>
        <w:rPr>
          <w:rFonts w:ascii="Times New Roman" w:hAnsi="Times New Roman" w:cs="Times New Roman"/>
          <w:b/>
          <w:sz w:val="24"/>
          <w:szCs w:val="24"/>
        </w:rPr>
        <w:t>..</w:t>
      </w:r>
      <w:r w:rsidR="00FB4679">
        <w:rPr>
          <w:rFonts w:ascii="Times New Roman" w:hAnsi="Times New Roman" w:cs="Times New Roman"/>
          <w:b/>
          <w:sz w:val="24"/>
          <w:szCs w:val="24"/>
        </w:rPr>
        <w:t>.....</w:t>
      </w:r>
      <w:r>
        <w:rPr>
          <w:rFonts w:ascii="Times New Roman" w:hAnsi="Times New Roman" w:cs="Times New Roman"/>
          <w:b/>
          <w:sz w:val="24"/>
          <w:szCs w:val="24"/>
        </w:rPr>
        <w:t>2</w:t>
      </w:r>
      <w:r w:rsidR="00AA0967">
        <w:rPr>
          <w:rFonts w:ascii="Times New Roman" w:hAnsi="Times New Roman" w:cs="Times New Roman"/>
          <w:b/>
          <w:sz w:val="24"/>
          <w:szCs w:val="24"/>
        </w:rPr>
        <w:t>6</w:t>
      </w:r>
    </w:p>
    <w:p w:rsidR="00230043" w:rsidRDefault="004744F7"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50" w:author="ptomasula" w:date="2013-05-18T12:19:00Z">
        <w:r w:rsidDel="00C00048">
          <w:rPr>
            <w:rFonts w:ascii="Times New Roman" w:hAnsi="Times New Roman" w:cs="Times New Roman"/>
            <w:b/>
            <w:sz w:val="24"/>
            <w:szCs w:val="24"/>
          </w:rPr>
          <w:delText>Figure</w:delText>
        </w:r>
      </w:del>
      <w:ins w:id="51" w:author="ptomasula" w:date="2013-05-18T12:19:00Z">
        <w:r w:rsidR="00C00048">
          <w:rPr>
            <w:rFonts w:ascii="Times New Roman" w:hAnsi="Times New Roman" w:cs="Times New Roman"/>
            <w:b/>
            <w:sz w:val="24"/>
            <w:szCs w:val="24"/>
          </w:rPr>
          <w:t>FIGURE</w:t>
        </w:r>
      </w:ins>
      <w:r>
        <w:rPr>
          <w:rFonts w:ascii="Times New Roman" w:hAnsi="Times New Roman" w:cs="Times New Roman"/>
          <w:b/>
          <w:sz w:val="24"/>
          <w:szCs w:val="24"/>
        </w:rPr>
        <w:t xml:space="preserve"> 2 </w:t>
      </w:r>
      <w:r w:rsidR="0079136C">
        <w:rPr>
          <w:rFonts w:ascii="Times New Roman" w:hAnsi="Times New Roman" w:cs="Times New Roman"/>
          <w:b/>
          <w:sz w:val="24"/>
          <w:szCs w:val="24"/>
        </w:rPr>
        <w:t>SuperP</w:t>
      </w:r>
      <w:r w:rsidR="00E66C00">
        <w:rPr>
          <w:rFonts w:ascii="Times New Roman" w:hAnsi="Times New Roman" w:cs="Times New Roman"/>
          <w:b/>
          <w:sz w:val="24"/>
          <w:szCs w:val="24"/>
        </w:rPr>
        <w:t>ro Designer user interface……</w:t>
      </w:r>
      <w:del w:id="52" w:author="ptomasula" w:date="2013-05-18T12:22:00Z">
        <w:r w:rsidR="00FB4679" w:rsidDel="00C00048">
          <w:rPr>
            <w:rFonts w:ascii="Times New Roman" w:hAnsi="Times New Roman" w:cs="Times New Roman"/>
            <w:b/>
            <w:sz w:val="24"/>
            <w:szCs w:val="24"/>
          </w:rPr>
          <w:delText>…</w:delText>
        </w:r>
      </w:del>
      <w:r w:rsidR="00D66962">
        <w:rPr>
          <w:rFonts w:ascii="Times New Roman" w:hAnsi="Times New Roman" w:cs="Times New Roman"/>
          <w:b/>
          <w:sz w:val="24"/>
          <w:szCs w:val="24"/>
        </w:rPr>
        <w:t>..</w:t>
      </w:r>
      <w:r w:rsidR="00E66C00">
        <w:rPr>
          <w:rFonts w:ascii="Times New Roman" w:hAnsi="Times New Roman" w:cs="Times New Roman"/>
          <w:b/>
          <w:sz w:val="24"/>
          <w:szCs w:val="24"/>
        </w:rPr>
        <w:t>.2</w:t>
      </w:r>
      <w:r w:rsidR="00AA0967">
        <w:rPr>
          <w:rFonts w:ascii="Times New Roman" w:hAnsi="Times New Roman" w:cs="Times New Roman"/>
          <w:b/>
          <w:sz w:val="24"/>
          <w:szCs w:val="24"/>
        </w:rPr>
        <w:t>7</w:t>
      </w:r>
    </w:p>
    <w:p w:rsidR="00230043" w:rsidRDefault="0079136C"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53" w:author="ptomasula" w:date="2013-05-18T12:19:00Z">
        <w:r w:rsidDel="00C00048">
          <w:rPr>
            <w:rFonts w:ascii="Times New Roman" w:hAnsi="Times New Roman" w:cs="Times New Roman"/>
            <w:b/>
            <w:sz w:val="24"/>
            <w:szCs w:val="24"/>
          </w:rPr>
          <w:delText>Figure</w:delText>
        </w:r>
      </w:del>
      <w:ins w:id="54" w:author="ptomasula" w:date="2013-05-18T12:19:00Z">
        <w:r w:rsidR="00C00048">
          <w:rPr>
            <w:rFonts w:ascii="Times New Roman" w:hAnsi="Times New Roman" w:cs="Times New Roman"/>
            <w:b/>
            <w:sz w:val="24"/>
            <w:szCs w:val="24"/>
          </w:rPr>
          <w:t>FIGURE</w:t>
        </w:r>
      </w:ins>
      <w:r>
        <w:rPr>
          <w:rFonts w:ascii="Times New Roman" w:hAnsi="Times New Roman" w:cs="Times New Roman"/>
          <w:b/>
          <w:sz w:val="24"/>
          <w:szCs w:val="24"/>
        </w:rPr>
        <w:t xml:space="preserve"> 3 Flow chart of fluid milk through </w:t>
      </w:r>
    </w:p>
    <w:p w:rsidR="00230043" w:rsidRDefault="0079136C"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E66C00">
        <w:rPr>
          <w:rFonts w:ascii="Times New Roman" w:hAnsi="Times New Roman" w:cs="Times New Roman"/>
          <w:b/>
          <w:sz w:val="24"/>
          <w:szCs w:val="24"/>
        </w:rPr>
        <w:t xml:space="preserve">      production……………………………</w:t>
      </w:r>
      <w:r w:rsidR="00B04DCF">
        <w:rPr>
          <w:rFonts w:ascii="Times New Roman" w:hAnsi="Times New Roman" w:cs="Times New Roman"/>
          <w:b/>
          <w:sz w:val="24"/>
          <w:szCs w:val="24"/>
        </w:rPr>
        <w:t>.</w:t>
      </w:r>
      <w:r w:rsidR="00E66C00">
        <w:rPr>
          <w:rFonts w:ascii="Times New Roman" w:hAnsi="Times New Roman" w:cs="Times New Roman"/>
          <w:b/>
          <w:sz w:val="24"/>
          <w:szCs w:val="24"/>
        </w:rPr>
        <w:t>..</w:t>
      </w:r>
      <w:r w:rsidR="00FB4679">
        <w:rPr>
          <w:rFonts w:ascii="Times New Roman" w:hAnsi="Times New Roman" w:cs="Times New Roman"/>
          <w:b/>
          <w:sz w:val="24"/>
          <w:szCs w:val="24"/>
        </w:rPr>
        <w:t>....</w:t>
      </w:r>
      <w:r w:rsidR="00E66C00">
        <w:rPr>
          <w:rFonts w:ascii="Times New Roman" w:hAnsi="Times New Roman" w:cs="Times New Roman"/>
          <w:b/>
          <w:sz w:val="24"/>
          <w:szCs w:val="24"/>
        </w:rPr>
        <w:t>.2</w:t>
      </w:r>
      <w:r w:rsidR="00AA0967">
        <w:rPr>
          <w:rFonts w:ascii="Times New Roman" w:hAnsi="Times New Roman" w:cs="Times New Roman"/>
          <w:b/>
          <w:sz w:val="24"/>
          <w:szCs w:val="24"/>
        </w:rPr>
        <w:t>8</w:t>
      </w:r>
    </w:p>
    <w:p w:rsidR="00230043" w:rsidRDefault="0079136C"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55" w:author="ptomasula" w:date="2013-05-18T12:19:00Z">
        <w:r w:rsidDel="00C00048">
          <w:rPr>
            <w:rFonts w:ascii="Times New Roman" w:hAnsi="Times New Roman" w:cs="Times New Roman"/>
            <w:b/>
            <w:sz w:val="24"/>
            <w:szCs w:val="24"/>
          </w:rPr>
          <w:delText>Figure</w:delText>
        </w:r>
      </w:del>
      <w:ins w:id="56" w:author="ptomasula" w:date="2013-05-18T12:19:00Z">
        <w:r w:rsidR="00C00048">
          <w:rPr>
            <w:rFonts w:ascii="Times New Roman" w:hAnsi="Times New Roman" w:cs="Times New Roman"/>
            <w:b/>
            <w:sz w:val="24"/>
            <w:szCs w:val="24"/>
          </w:rPr>
          <w:t>FIGURE</w:t>
        </w:r>
      </w:ins>
      <w:r>
        <w:rPr>
          <w:rFonts w:ascii="Times New Roman" w:hAnsi="Times New Roman" w:cs="Times New Roman"/>
          <w:b/>
          <w:sz w:val="24"/>
          <w:szCs w:val="24"/>
        </w:rPr>
        <w:t xml:space="preserve"> 4 Temperature profile of the plate heat</w:t>
      </w:r>
    </w:p>
    <w:p w:rsidR="00230043" w:rsidRDefault="0079136C"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exchangers………………………</w:t>
      </w:r>
      <w:r w:rsidR="00E66C00">
        <w:rPr>
          <w:rFonts w:ascii="Times New Roman" w:hAnsi="Times New Roman" w:cs="Times New Roman"/>
          <w:b/>
          <w:sz w:val="24"/>
          <w:szCs w:val="24"/>
        </w:rPr>
        <w:t>.</w:t>
      </w:r>
      <w:r>
        <w:rPr>
          <w:rFonts w:ascii="Times New Roman" w:hAnsi="Times New Roman" w:cs="Times New Roman"/>
          <w:b/>
          <w:sz w:val="24"/>
          <w:szCs w:val="24"/>
        </w:rPr>
        <w:t>……</w:t>
      </w:r>
      <w:r w:rsidR="00FB4679">
        <w:rPr>
          <w:rFonts w:ascii="Times New Roman" w:hAnsi="Times New Roman" w:cs="Times New Roman"/>
          <w:b/>
          <w:sz w:val="24"/>
          <w:szCs w:val="24"/>
        </w:rPr>
        <w:t>…</w:t>
      </w:r>
      <w:r w:rsidR="00D66962">
        <w:rPr>
          <w:rFonts w:ascii="Times New Roman" w:hAnsi="Times New Roman" w:cs="Times New Roman"/>
          <w:b/>
          <w:sz w:val="24"/>
          <w:szCs w:val="24"/>
        </w:rPr>
        <w:t>..</w:t>
      </w:r>
      <w:r w:rsidR="00FB4679">
        <w:rPr>
          <w:rFonts w:ascii="Times New Roman" w:hAnsi="Times New Roman" w:cs="Times New Roman"/>
          <w:b/>
          <w:sz w:val="24"/>
          <w:szCs w:val="24"/>
        </w:rPr>
        <w:t>.</w:t>
      </w:r>
      <w:r>
        <w:rPr>
          <w:rFonts w:ascii="Times New Roman" w:hAnsi="Times New Roman" w:cs="Times New Roman"/>
          <w:b/>
          <w:sz w:val="24"/>
          <w:szCs w:val="24"/>
        </w:rPr>
        <w:t>2</w:t>
      </w:r>
      <w:r w:rsidR="00AA0967">
        <w:rPr>
          <w:rFonts w:ascii="Times New Roman" w:hAnsi="Times New Roman" w:cs="Times New Roman"/>
          <w:b/>
          <w:sz w:val="24"/>
          <w:szCs w:val="24"/>
        </w:rPr>
        <w:t>9</w:t>
      </w:r>
    </w:p>
    <w:p w:rsidR="002D4FE4" w:rsidRDefault="00E66C00"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57" w:author="ptomasula" w:date="2013-05-18T12:19:00Z">
        <w:r w:rsidR="002D4FE4" w:rsidDel="00C00048">
          <w:rPr>
            <w:rFonts w:ascii="Times New Roman" w:hAnsi="Times New Roman" w:cs="Times New Roman"/>
            <w:b/>
            <w:sz w:val="24"/>
            <w:szCs w:val="24"/>
          </w:rPr>
          <w:delText>Figure</w:delText>
        </w:r>
      </w:del>
      <w:ins w:id="58" w:author="ptomasula" w:date="2013-05-18T12:19:00Z">
        <w:r w:rsidR="00C00048">
          <w:rPr>
            <w:rFonts w:ascii="Times New Roman" w:hAnsi="Times New Roman" w:cs="Times New Roman"/>
            <w:b/>
            <w:sz w:val="24"/>
            <w:szCs w:val="24"/>
          </w:rPr>
          <w:t>FIGURE</w:t>
        </w:r>
      </w:ins>
      <w:r w:rsidR="002D4FE4">
        <w:rPr>
          <w:rFonts w:ascii="Times New Roman" w:hAnsi="Times New Roman" w:cs="Times New Roman"/>
          <w:b/>
          <w:sz w:val="24"/>
          <w:szCs w:val="24"/>
        </w:rPr>
        <w:t xml:space="preserve"> 5 Distribution of utility consumption…</w:t>
      </w:r>
      <w:del w:id="59" w:author="ptomasula" w:date="2013-05-18T12:22:00Z">
        <w:r w:rsidR="00FB4679" w:rsidDel="00C00048">
          <w:rPr>
            <w:rFonts w:ascii="Times New Roman" w:hAnsi="Times New Roman" w:cs="Times New Roman"/>
            <w:b/>
            <w:sz w:val="24"/>
            <w:szCs w:val="24"/>
          </w:rPr>
          <w:delText>.....</w:delText>
        </w:r>
      </w:del>
      <w:r w:rsidR="00D66962">
        <w:rPr>
          <w:rFonts w:ascii="Times New Roman" w:hAnsi="Times New Roman" w:cs="Times New Roman"/>
          <w:b/>
          <w:sz w:val="24"/>
          <w:szCs w:val="24"/>
        </w:rPr>
        <w:t>...</w:t>
      </w:r>
      <w:r w:rsidR="002D4FE4">
        <w:rPr>
          <w:rFonts w:ascii="Times New Roman" w:hAnsi="Times New Roman" w:cs="Times New Roman"/>
          <w:b/>
          <w:sz w:val="24"/>
          <w:szCs w:val="24"/>
        </w:rPr>
        <w:t>.</w:t>
      </w:r>
      <w:r w:rsidR="00AA0967">
        <w:rPr>
          <w:rFonts w:ascii="Times New Roman" w:hAnsi="Times New Roman" w:cs="Times New Roman"/>
          <w:b/>
          <w:sz w:val="24"/>
          <w:szCs w:val="24"/>
        </w:rPr>
        <w:t>30</w:t>
      </w:r>
    </w:p>
    <w:p w:rsidR="00E66C00" w:rsidRDefault="002D4FE4"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del w:id="60" w:author="ptomasula" w:date="2013-05-18T12:19:00Z">
        <w:r w:rsidR="00E66C00" w:rsidDel="00C00048">
          <w:rPr>
            <w:rFonts w:ascii="Times New Roman" w:hAnsi="Times New Roman" w:cs="Times New Roman"/>
            <w:b/>
            <w:sz w:val="24"/>
            <w:szCs w:val="24"/>
          </w:rPr>
          <w:delText>Figure</w:delText>
        </w:r>
      </w:del>
      <w:ins w:id="61" w:author="ptomasula" w:date="2013-05-18T12:19:00Z">
        <w:r w:rsidR="00C00048">
          <w:rPr>
            <w:rFonts w:ascii="Times New Roman" w:hAnsi="Times New Roman" w:cs="Times New Roman"/>
            <w:b/>
            <w:sz w:val="24"/>
            <w:szCs w:val="24"/>
          </w:rPr>
          <w:t>FIGURE</w:t>
        </w:r>
      </w:ins>
      <w:r w:rsidR="00E66C00">
        <w:rPr>
          <w:rFonts w:ascii="Times New Roman" w:hAnsi="Times New Roman" w:cs="Times New Roman"/>
          <w:b/>
          <w:sz w:val="24"/>
          <w:szCs w:val="24"/>
        </w:rPr>
        <w:t xml:space="preserve"> </w:t>
      </w:r>
      <w:r>
        <w:rPr>
          <w:rFonts w:ascii="Times New Roman" w:hAnsi="Times New Roman" w:cs="Times New Roman"/>
          <w:b/>
          <w:sz w:val="24"/>
          <w:szCs w:val="24"/>
        </w:rPr>
        <w:t>6</w:t>
      </w:r>
      <w:r w:rsidR="00E66C00">
        <w:rPr>
          <w:rFonts w:ascii="Times New Roman" w:hAnsi="Times New Roman" w:cs="Times New Roman"/>
          <w:b/>
          <w:sz w:val="24"/>
          <w:szCs w:val="24"/>
        </w:rPr>
        <w:t xml:space="preserve"> Distribution of GHG emissions</w:t>
      </w:r>
      <w:r w:rsidR="005C7419">
        <w:rPr>
          <w:rFonts w:ascii="Times New Roman" w:hAnsi="Times New Roman" w:cs="Times New Roman"/>
          <w:b/>
          <w:sz w:val="24"/>
          <w:szCs w:val="24"/>
        </w:rPr>
        <w:t>…</w:t>
      </w:r>
      <w:r w:rsidR="00E66C00">
        <w:rPr>
          <w:rFonts w:ascii="Times New Roman" w:hAnsi="Times New Roman" w:cs="Times New Roman"/>
          <w:b/>
          <w:sz w:val="24"/>
          <w:szCs w:val="24"/>
        </w:rPr>
        <w:t>…</w:t>
      </w:r>
      <w:r w:rsidR="00DA2192">
        <w:rPr>
          <w:rFonts w:ascii="Times New Roman" w:hAnsi="Times New Roman" w:cs="Times New Roman"/>
          <w:b/>
          <w:sz w:val="24"/>
          <w:szCs w:val="24"/>
        </w:rPr>
        <w:t>…</w:t>
      </w:r>
      <w:r w:rsidR="00D66962">
        <w:rPr>
          <w:rFonts w:ascii="Times New Roman" w:hAnsi="Times New Roman" w:cs="Times New Roman"/>
          <w:b/>
          <w:sz w:val="24"/>
          <w:szCs w:val="24"/>
        </w:rPr>
        <w:t>.</w:t>
      </w:r>
      <w:del w:id="62" w:author="ptomasula" w:date="2013-05-18T12:22:00Z">
        <w:r w:rsidR="00FB4679" w:rsidDel="00C00048">
          <w:rPr>
            <w:rFonts w:ascii="Times New Roman" w:hAnsi="Times New Roman" w:cs="Times New Roman"/>
            <w:b/>
            <w:sz w:val="24"/>
            <w:szCs w:val="24"/>
          </w:rPr>
          <w:delText>…</w:delText>
        </w:r>
      </w:del>
      <w:r w:rsidR="00E66C00">
        <w:rPr>
          <w:rFonts w:ascii="Times New Roman" w:hAnsi="Times New Roman" w:cs="Times New Roman"/>
          <w:b/>
          <w:sz w:val="24"/>
          <w:szCs w:val="24"/>
        </w:rPr>
        <w:t>.</w:t>
      </w:r>
      <w:r w:rsidR="00CB064D">
        <w:rPr>
          <w:rFonts w:ascii="Times New Roman" w:hAnsi="Times New Roman" w:cs="Times New Roman"/>
          <w:b/>
          <w:sz w:val="24"/>
          <w:szCs w:val="24"/>
        </w:rPr>
        <w:t>.</w:t>
      </w:r>
      <w:r w:rsidR="00E66C00">
        <w:rPr>
          <w:rFonts w:ascii="Times New Roman" w:hAnsi="Times New Roman" w:cs="Times New Roman"/>
          <w:b/>
          <w:sz w:val="24"/>
          <w:szCs w:val="24"/>
        </w:rPr>
        <w:t>3</w:t>
      </w:r>
      <w:r w:rsidR="00AA0967">
        <w:rPr>
          <w:rFonts w:ascii="Times New Roman" w:hAnsi="Times New Roman" w:cs="Times New Roman"/>
          <w:b/>
          <w:sz w:val="24"/>
          <w:szCs w:val="24"/>
        </w:rPr>
        <w:t>1</w:t>
      </w:r>
    </w:p>
    <w:p w:rsidR="005F687C" w:rsidRPr="00C00048" w:rsidRDefault="005B7FDB" w:rsidP="00FB4679">
      <w:pPr>
        <w:pStyle w:val="NormalWeb"/>
        <w:contextualSpacing/>
        <w:rPr>
          <w:b/>
          <w:rPrChange w:id="63" w:author="ptomasula" w:date="2013-05-18T12:17:00Z">
            <w:rPr>
              <w:b/>
            </w:rPr>
          </w:rPrChange>
        </w:rPr>
      </w:pPr>
      <w:proofErr w:type="gramStart"/>
      <w:r w:rsidRPr="00C00048">
        <w:rPr>
          <w:b/>
          <w:rPrChange w:id="64" w:author="ptomasula" w:date="2013-05-18T12:17:00Z">
            <w:rPr>
              <w:b/>
            </w:rPr>
          </w:rPrChange>
        </w:rPr>
        <w:t>Appendix A</w:t>
      </w:r>
      <w:r w:rsidR="00EF03EC" w:rsidRPr="00C00048">
        <w:rPr>
          <w:b/>
          <w:rPrChange w:id="65" w:author="ptomasula" w:date="2013-05-18T12:17:00Z">
            <w:rPr>
              <w:b/>
            </w:rPr>
          </w:rPrChange>
        </w:rPr>
        <w:t xml:space="preserve"> </w:t>
      </w:r>
      <w:r w:rsidRPr="00C00048">
        <w:rPr>
          <w:b/>
          <w:rPrChange w:id="66" w:author="ptomasula" w:date="2013-05-18T12:17:00Z">
            <w:rPr>
              <w:b/>
            </w:rPr>
          </w:rPrChange>
        </w:rPr>
        <w:t xml:space="preserve"> </w:t>
      </w:r>
      <w:r w:rsidR="00EF03EC" w:rsidRPr="00C00048">
        <w:rPr>
          <w:b/>
          <w:rPrChange w:id="67" w:author="ptomasula" w:date="2013-05-18T12:17:00Z">
            <w:rPr>
              <w:b/>
            </w:rPr>
          </w:rPrChange>
        </w:rPr>
        <w:t xml:space="preserve"> e-mail attachment</w:t>
      </w:r>
      <w:r w:rsidR="00A77B0C" w:rsidRPr="00C00048">
        <w:rPr>
          <w:b/>
          <w:rPrChange w:id="68" w:author="ptomasula" w:date="2013-05-18T12:17:00Z">
            <w:rPr>
              <w:b/>
            </w:rPr>
          </w:rPrChange>
        </w:rPr>
        <w:t xml:space="preserve"> </w:t>
      </w:r>
      <w:r w:rsidR="00D66962" w:rsidRPr="00C00048">
        <w:rPr>
          <w:b/>
          <w:rPrChange w:id="69" w:author="ptomasula" w:date="2013-05-18T12:17:00Z">
            <w:rPr>
              <w:b/>
            </w:rPr>
          </w:rPrChange>
        </w:rPr>
        <w:t xml:space="preserve">  </w:t>
      </w:r>
      <w:proofErr w:type="gramEnd"/>
      <w:r w:rsidR="00D66962" w:rsidRPr="00C00048">
        <w:rPr>
          <w:b/>
          <w:rPrChange w:id="70" w:author="ptomasula" w:date="2013-05-18T12:17:00Z">
            <w:rPr>
              <w:b/>
            </w:rPr>
          </w:rPrChange>
        </w:rPr>
        <w:t xml:space="preserve"> </w:t>
      </w:r>
      <w:r w:rsidR="00A77B0C" w:rsidRPr="00C00048">
        <w:rPr>
          <w:b/>
          <w:rPrChange w:id="71" w:author="ptomasula" w:date="2013-05-18T12:17:00Z">
            <w:rPr>
              <w:b/>
            </w:rPr>
          </w:rPrChange>
        </w:rPr>
        <w:t>Materials and Streams Report</w:t>
      </w:r>
    </w:p>
    <w:p w:rsidR="006229B7" w:rsidRDefault="005F687C" w:rsidP="005F687C">
      <w:pPr>
        <w:pStyle w:val="NormalWeb"/>
        <w:ind w:left="360"/>
        <w:contextualSpacing/>
        <w:rPr>
          <w:b/>
        </w:rPr>
      </w:pPr>
      <w:r>
        <w:t>(</w:t>
      </w:r>
      <w:r w:rsidRPr="00D738C9">
        <w:t xml:space="preserve">Dairy Process Full homogenize </w:t>
      </w:r>
      <w:r>
        <w:t>40</w:t>
      </w:r>
      <w:r w:rsidRPr="00D738C9">
        <w:t xml:space="preserve">MM </w:t>
      </w:r>
      <w:r>
        <w:t>kg</w:t>
      </w:r>
      <w:r w:rsidRPr="00D738C9">
        <w:t xml:space="preserve"> per yr_</w:t>
      </w:r>
      <w:r>
        <w:t>May2013</w:t>
      </w:r>
      <w:r w:rsidRPr="00D738C9">
        <w:t>_SR.xls</w:t>
      </w:r>
      <w:r>
        <w:t xml:space="preserve">) </w:t>
      </w:r>
    </w:p>
    <w:p w:rsidR="005F687C" w:rsidRDefault="00EF03EC" w:rsidP="00230043">
      <w:pPr>
        <w:spacing w:after="0" w:line="240" w:lineRule="auto"/>
        <w:rPr>
          <w:rFonts w:ascii="Times New Roman" w:hAnsi="Times New Roman" w:cs="Times New Roman"/>
          <w:b/>
          <w:sz w:val="24"/>
          <w:szCs w:val="24"/>
        </w:rPr>
      </w:pPr>
      <w:r>
        <w:rPr>
          <w:rFonts w:ascii="Times New Roman" w:hAnsi="Times New Roman" w:cs="Times New Roman"/>
          <w:b/>
          <w:sz w:val="24"/>
          <w:szCs w:val="24"/>
        </w:rPr>
        <w:t>Appendix B   e-mail attachment</w:t>
      </w:r>
      <w:r w:rsidR="00A77B0C">
        <w:rPr>
          <w:rFonts w:ascii="Times New Roman" w:hAnsi="Times New Roman" w:cs="Times New Roman"/>
          <w:b/>
          <w:sz w:val="24"/>
          <w:szCs w:val="24"/>
        </w:rPr>
        <w:t xml:space="preserve"> </w:t>
      </w:r>
      <w:r w:rsidR="00D66962">
        <w:rPr>
          <w:rFonts w:ascii="Times New Roman" w:hAnsi="Times New Roman" w:cs="Times New Roman"/>
          <w:b/>
          <w:sz w:val="24"/>
          <w:szCs w:val="24"/>
        </w:rPr>
        <w:t xml:space="preserve">   </w:t>
      </w:r>
      <w:r w:rsidR="00A77B0C">
        <w:rPr>
          <w:rFonts w:ascii="Times New Roman" w:hAnsi="Times New Roman" w:cs="Times New Roman"/>
          <w:b/>
          <w:sz w:val="24"/>
          <w:szCs w:val="24"/>
        </w:rPr>
        <w:t>Economic Evaluation Report</w:t>
      </w:r>
    </w:p>
    <w:p w:rsidR="00230043" w:rsidRPr="005F687C" w:rsidRDefault="00D66962" w:rsidP="00230043">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5F687C" w:rsidRPr="005F687C">
        <w:rPr>
          <w:rFonts w:ascii="Times New Roman" w:hAnsi="Times New Roman" w:cs="Times New Roman"/>
          <w:sz w:val="24"/>
          <w:szCs w:val="24"/>
        </w:rPr>
        <w:t>(Dairy Process Full homogenize 40MM kg per yr_May2013_EER.xls)</w:t>
      </w:r>
    </w:p>
    <w:p w:rsidR="006229B7" w:rsidRDefault="006229B7" w:rsidP="00230043">
      <w:pPr>
        <w:spacing w:after="0" w:line="240" w:lineRule="auto"/>
        <w:rPr>
          <w:rFonts w:ascii="Times New Roman" w:hAnsi="Times New Roman" w:cs="Times New Roman"/>
          <w:b/>
          <w:sz w:val="24"/>
          <w:szCs w:val="24"/>
        </w:rPr>
      </w:pPr>
    </w:p>
    <w:p w:rsidR="00A77B0C" w:rsidRDefault="00E66C00" w:rsidP="00E66C00">
      <w:pPr>
        <w:spacing w:after="0" w:line="240" w:lineRule="auto"/>
        <w:rPr>
          <w:rFonts w:ascii="Times New Roman" w:hAnsi="Times New Roman" w:cs="Times New Roman"/>
          <w:b/>
          <w:sz w:val="24"/>
          <w:szCs w:val="24"/>
        </w:rPr>
      </w:pPr>
      <w:r>
        <w:rPr>
          <w:rFonts w:ascii="Times New Roman" w:hAnsi="Times New Roman" w:cs="Times New Roman"/>
          <w:b/>
          <w:sz w:val="24"/>
          <w:szCs w:val="24"/>
        </w:rPr>
        <w:t>Appendix C   e-mail attachment</w:t>
      </w:r>
      <w:r w:rsidR="00A77B0C">
        <w:rPr>
          <w:rFonts w:ascii="Times New Roman" w:hAnsi="Times New Roman" w:cs="Times New Roman"/>
          <w:b/>
          <w:sz w:val="24"/>
          <w:szCs w:val="24"/>
        </w:rPr>
        <w:t xml:space="preserve"> </w:t>
      </w:r>
      <w:r w:rsidR="00D66962">
        <w:rPr>
          <w:rFonts w:ascii="Times New Roman" w:hAnsi="Times New Roman" w:cs="Times New Roman"/>
          <w:b/>
          <w:sz w:val="24"/>
          <w:szCs w:val="24"/>
        </w:rPr>
        <w:t xml:space="preserve">   </w:t>
      </w:r>
      <w:r w:rsidR="00A77B0C">
        <w:rPr>
          <w:rFonts w:ascii="Times New Roman" w:hAnsi="Times New Roman" w:cs="Times New Roman"/>
          <w:b/>
          <w:sz w:val="24"/>
          <w:szCs w:val="24"/>
        </w:rPr>
        <w:t>Greenhouse Gas Report</w:t>
      </w:r>
    </w:p>
    <w:p w:rsidR="00E66C00" w:rsidRDefault="00D66962" w:rsidP="00E66C0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A77B0C">
        <w:rPr>
          <w:rFonts w:ascii="Times New Roman" w:hAnsi="Times New Roman" w:cs="Times New Roman"/>
          <w:b/>
          <w:sz w:val="24"/>
          <w:szCs w:val="24"/>
        </w:rPr>
        <w:t xml:space="preserve"> </w:t>
      </w:r>
      <w:r w:rsidR="00A77B0C" w:rsidRPr="00A77B0C">
        <w:rPr>
          <w:rFonts w:ascii="Times New Roman" w:hAnsi="Times New Roman" w:cs="Times New Roman"/>
          <w:sz w:val="24"/>
          <w:szCs w:val="24"/>
        </w:rPr>
        <w:t>(Greenhouse Gas Report 40MM kg May2013.xls)</w:t>
      </w:r>
    </w:p>
    <w:p w:rsidR="006229B7" w:rsidRDefault="006229B7" w:rsidP="00E66C00">
      <w:pPr>
        <w:spacing w:after="0" w:line="240" w:lineRule="auto"/>
        <w:rPr>
          <w:rFonts w:ascii="Times New Roman" w:hAnsi="Times New Roman" w:cs="Times New Roman"/>
          <w:b/>
          <w:sz w:val="24"/>
          <w:szCs w:val="24"/>
        </w:rPr>
      </w:pPr>
    </w:p>
    <w:p w:rsidR="000F79C5" w:rsidRDefault="000F79C5" w:rsidP="00E66C00">
      <w:pPr>
        <w:spacing w:after="0" w:line="240" w:lineRule="auto"/>
        <w:rPr>
          <w:rFonts w:ascii="Times New Roman" w:hAnsi="Times New Roman" w:cs="Times New Roman"/>
          <w:b/>
          <w:sz w:val="24"/>
          <w:szCs w:val="24"/>
        </w:rPr>
      </w:pPr>
      <w:r>
        <w:rPr>
          <w:rFonts w:ascii="Times New Roman" w:hAnsi="Times New Roman" w:cs="Times New Roman"/>
          <w:b/>
          <w:sz w:val="24"/>
          <w:szCs w:val="24"/>
        </w:rPr>
        <w:t>Appendix D   e-mail attachment</w:t>
      </w:r>
      <w:r w:rsidR="00D66962">
        <w:rPr>
          <w:rFonts w:ascii="Times New Roman" w:hAnsi="Times New Roman" w:cs="Times New Roman"/>
          <w:b/>
          <w:sz w:val="24"/>
          <w:szCs w:val="24"/>
        </w:rPr>
        <w:t xml:space="preserve">   </w:t>
      </w:r>
      <w:r w:rsidR="00A77B0C">
        <w:rPr>
          <w:rFonts w:ascii="Times New Roman" w:hAnsi="Times New Roman" w:cs="Times New Roman"/>
          <w:b/>
          <w:sz w:val="24"/>
          <w:szCs w:val="24"/>
        </w:rPr>
        <w:t xml:space="preserve"> Itemized Cost Report</w:t>
      </w:r>
    </w:p>
    <w:p w:rsidR="00A77B0C" w:rsidRPr="00A77B0C" w:rsidRDefault="00D66962" w:rsidP="00E66C00">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A77B0C" w:rsidRPr="00A77B0C">
        <w:rPr>
          <w:rFonts w:ascii="Times New Roman" w:hAnsi="Times New Roman" w:cs="Times New Roman"/>
          <w:sz w:val="24"/>
          <w:szCs w:val="24"/>
        </w:rPr>
        <w:t>(Dairy Process Full homogenize 40MM kg per yr_May2013_ICR.xls)</w:t>
      </w:r>
    </w:p>
    <w:p w:rsidR="00230043" w:rsidRDefault="00230043" w:rsidP="00230043">
      <w:pPr>
        <w:spacing w:after="0" w:line="240" w:lineRule="auto"/>
        <w:rPr>
          <w:rFonts w:ascii="Times New Roman" w:hAnsi="Times New Roman" w:cs="Times New Roman"/>
          <w:b/>
          <w:sz w:val="24"/>
          <w:szCs w:val="24"/>
        </w:rPr>
      </w:pPr>
    </w:p>
    <w:p w:rsidR="00E71953" w:rsidRDefault="008077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br w:type="column"/>
      </w:r>
      <w:r w:rsidR="006E630E">
        <w:rPr>
          <w:rFonts w:ascii="Times New Roman" w:hAnsi="Times New Roman" w:cs="Times New Roman"/>
          <w:b/>
          <w:sz w:val="24"/>
          <w:szCs w:val="24"/>
        </w:rPr>
        <w:lastRenderedPageBreak/>
        <w:t>INTRODUCTION</w:t>
      </w:r>
    </w:p>
    <w:p w:rsidR="005D4E38" w:rsidRDefault="005D4E38" w:rsidP="00230043">
      <w:pPr>
        <w:spacing w:after="0" w:line="240" w:lineRule="auto"/>
        <w:rPr>
          <w:rFonts w:ascii="Times New Roman" w:hAnsi="Times New Roman" w:cs="Times New Roman"/>
          <w:b/>
          <w:sz w:val="24"/>
          <w:szCs w:val="24"/>
        </w:rPr>
      </w:pPr>
    </w:p>
    <w:p w:rsidR="001A6DB8" w:rsidRDefault="0022384C">
      <w:pPr>
        <w:pStyle w:val="PlainText"/>
        <w:rPr>
          <w:rFonts w:ascii="Times New Roman" w:hAnsi="Times New Roman" w:cs="Times New Roman"/>
          <w:sz w:val="24"/>
          <w:szCs w:val="24"/>
        </w:rPr>
      </w:pPr>
      <w:r>
        <w:rPr>
          <w:rFonts w:ascii="Times New Roman" w:hAnsi="Times New Roman" w:cs="Times New Roman"/>
          <w:sz w:val="24"/>
          <w:szCs w:val="24"/>
        </w:rPr>
        <w:t xml:space="preserve">The </w:t>
      </w:r>
      <w:r w:rsidR="00333CD3">
        <w:rPr>
          <w:rFonts w:ascii="Times New Roman" w:hAnsi="Times New Roman" w:cs="Times New Roman"/>
          <w:sz w:val="24"/>
          <w:szCs w:val="24"/>
        </w:rPr>
        <w:t xml:space="preserve">fluid </w:t>
      </w:r>
      <w:r>
        <w:rPr>
          <w:rFonts w:ascii="Times New Roman" w:hAnsi="Times New Roman" w:cs="Times New Roman"/>
          <w:sz w:val="24"/>
          <w:szCs w:val="24"/>
        </w:rPr>
        <w:t xml:space="preserve">milk </w:t>
      </w:r>
      <w:r w:rsidR="005131D4">
        <w:rPr>
          <w:rFonts w:ascii="Times New Roman" w:hAnsi="Times New Roman" w:cs="Times New Roman"/>
          <w:sz w:val="24"/>
          <w:szCs w:val="24"/>
        </w:rPr>
        <w:t xml:space="preserve">and other food processing </w:t>
      </w:r>
      <w:r>
        <w:rPr>
          <w:rFonts w:ascii="Times New Roman" w:hAnsi="Times New Roman" w:cs="Times New Roman"/>
          <w:sz w:val="24"/>
          <w:szCs w:val="24"/>
        </w:rPr>
        <w:t>industr</w:t>
      </w:r>
      <w:r w:rsidR="005131D4">
        <w:rPr>
          <w:rFonts w:ascii="Times New Roman" w:hAnsi="Times New Roman" w:cs="Times New Roman"/>
          <w:sz w:val="24"/>
          <w:szCs w:val="24"/>
        </w:rPr>
        <w:t>ies</w:t>
      </w:r>
      <w:r>
        <w:rPr>
          <w:rFonts w:ascii="Times New Roman" w:hAnsi="Times New Roman" w:cs="Times New Roman"/>
          <w:sz w:val="24"/>
          <w:szCs w:val="24"/>
        </w:rPr>
        <w:t xml:space="preserve"> </w:t>
      </w:r>
      <w:r w:rsidR="001C2463">
        <w:rPr>
          <w:rFonts w:ascii="Times New Roman" w:hAnsi="Times New Roman" w:cs="Times New Roman"/>
          <w:sz w:val="24"/>
          <w:szCs w:val="24"/>
        </w:rPr>
        <w:t xml:space="preserve">have </w:t>
      </w:r>
      <w:r w:rsidR="009634C0">
        <w:rPr>
          <w:rFonts w:ascii="Times New Roman" w:hAnsi="Times New Roman" w:cs="Times New Roman"/>
          <w:sz w:val="24"/>
          <w:szCs w:val="24"/>
        </w:rPr>
        <w:t>decreased</w:t>
      </w:r>
      <w:r w:rsidR="00E43647">
        <w:rPr>
          <w:rFonts w:ascii="Times New Roman" w:hAnsi="Times New Roman" w:cs="Times New Roman"/>
          <w:sz w:val="24"/>
          <w:szCs w:val="24"/>
        </w:rPr>
        <w:t xml:space="preserve"> their impact on the environment </w:t>
      </w:r>
      <w:r w:rsidR="0021068A">
        <w:rPr>
          <w:rFonts w:ascii="Times New Roman" w:hAnsi="Times New Roman" w:cs="Times New Roman"/>
          <w:sz w:val="24"/>
          <w:szCs w:val="24"/>
        </w:rPr>
        <w:t xml:space="preserve">through the use of </w:t>
      </w:r>
      <w:r w:rsidR="00497258">
        <w:rPr>
          <w:rFonts w:ascii="Times New Roman" w:hAnsi="Times New Roman" w:cs="Times New Roman"/>
          <w:sz w:val="24"/>
          <w:szCs w:val="24"/>
        </w:rPr>
        <w:t>energy management</w:t>
      </w:r>
      <w:r w:rsidR="0021068A">
        <w:rPr>
          <w:rFonts w:ascii="Times New Roman" w:hAnsi="Times New Roman" w:cs="Times New Roman"/>
          <w:sz w:val="24"/>
          <w:szCs w:val="24"/>
        </w:rPr>
        <w:t xml:space="preserve"> </w:t>
      </w:r>
      <w:r w:rsidR="00333CD3">
        <w:rPr>
          <w:rFonts w:ascii="Times New Roman" w:hAnsi="Times New Roman" w:cs="Times New Roman"/>
          <w:sz w:val="24"/>
          <w:szCs w:val="24"/>
        </w:rPr>
        <w:t>practices</w:t>
      </w:r>
      <w:r w:rsidR="0078479D">
        <w:rPr>
          <w:rFonts w:ascii="Times New Roman" w:hAnsi="Times New Roman" w:cs="Times New Roman"/>
          <w:sz w:val="24"/>
          <w:szCs w:val="24"/>
        </w:rPr>
        <w:t>.</w:t>
      </w:r>
      <w:r>
        <w:rPr>
          <w:rFonts w:ascii="Times New Roman" w:hAnsi="Times New Roman" w:cs="Times New Roman"/>
          <w:sz w:val="24"/>
          <w:szCs w:val="24"/>
        </w:rPr>
        <w:t xml:space="preserve"> </w:t>
      </w:r>
      <w:r w:rsidR="00605C48">
        <w:rPr>
          <w:rFonts w:ascii="Times New Roman" w:hAnsi="Times New Roman" w:cs="Times New Roman"/>
          <w:sz w:val="24"/>
          <w:szCs w:val="24"/>
        </w:rPr>
        <w:t>These “Best</w:t>
      </w:r>
      <w:r w:rsidR="009C6042">
        <w:rPr>
          <w:rFonts w:ascii="Times New Roman" w:hAnsi="Times New Roman" w:cs="Times New Roman"/>
          <w:sz w:val="24"/>
          <w:szCs w:val="24"/>
        </w:rPr>
        <w:t xml:space="preserve"> </w:t>
      </w:r>
      <w:r w:rsidR="0078479D">
        <w:rPr>
          <w:rFonts w:ascii="Times New Roman" w:hAnsi="Times New Roman" w:cs="Times New Roman"/>
          <w:sz w:val="24"/>
          <w:szCs w:val="24"/>
        </w:rPr>
        <w:t>Practices”</w:t>
      </w:r>
      <w:r w:rsidR="009C6042">
        <w:rPr>
          <w:rFonts w:ascii="Times New Roman" w:hAnsi="Times New Roman" w:cs="Times New Roman"/>
          <w:sz w:val="24"/>
          <w:szCs w:val="24"/>
        </w:rPr>
        <w:t xml:space="preserve"> </w:t>
      </w:r>
      <w:r w:rsidR="00AD32A9">
        <w:rPr>
          <w:rFonts w:ascii="Times New Roman" w:hAnsi="Times New Roman" w:cs="Times New Roman"/>
          <w:sz w:val="24"/>
          <w:szCs w:val="24"/>
        </w:rPr>
        <w:t>re</w:t>
      </w:r>
      <w:r w:rsidR="0078479D">
        <w:rPr>
          <w:rFonts w:ascii="Times New Roman" w:hAnsi="Times New Roman" w:cs="Times New Roman"/>
          <w:sz w:val="24"/>
          <w:szCs w:val="24"/>
        </w:rPr>
        <w:t>sul</w:t>
      </w:r>
      <w:r w:rsidR="005D4E38">
        <w:rPr>
          <w:rFonts w:ascii="Times New Roman" w:hAnsi="Times New Roman" w:cs="Times New Roman"/>
          <w:sz w:val="24"/>
          <w:szCs w:val="24"/>
        </w:rPr>
        <w:t>t</w:t>
      </w:r>
      <w:r w:rsidR="009634C0">
        <w:rPr>
          <w:rFonts w:ascii="Times New Roman" w:hAnsi="Times New Roman" w:cs="Times New Roman"/>
          <w:sz w:val="24"/>
          <w:szCs w:val="24"/>
        </w:rPr>
        <w:t>ed</w:t>
      </w:r>
      <w:r w:rsidR="0078479D">
        <w:rPr>
          <w:rFonts w:ascii="Times New Roman" w:hAnsi="Times New Roman" w:cs="Times New Roman"/>
          <w:sz w:val="24"/>
          <w:szCs w:val="24"/>
        </w:rPr>
        <w:t xml:space="preserve"> </w:t>
      </w:r>
      <w:r w:rsidR="00295A3F">
        <w:rPr>
          <w:rFonts w:ascii="Times New Roman" w:hAnsi="Times New Roman" w:cs="Times New Roman"/>
          <w:sz w:val="24"/>
          <w:szCs w:val="24"/>
        </w:rPr>
        <w:t>in reductions</w:t>
      </w:r>
      <w:r w:rsidR="0078479D">
        <w:rPr>
          <w:rFonts w:ascii="Times New Roman" w:hAnsi="Times New Roman" w:cs="Times New Roman"/>
          <w:sz w:val="24"/>
          <w:szCs w:val="24"/>
        </w:rPr>
        <w:t xml:space="preserve"> in the</w:t>
      </w:r>
      <w:r w:rsidR="00E9239F">
        <w:rPr>
          <w:rFonts w:ascii="Times New Roman" w:hAnsi="Times New Roman" w:cs="Times New Roman"/>
          <w:sz w:val="24"/>
          <w:szCs w:val="24"/>
        </w:rPr>
        <w:t xml:space="preserve"> amount of </w:t>
      </w:r>
      <w:r w:rsidR="006805B8">
        <w:rPr>
          <w:rFonts w:ascii="Times New Roman" w:hAnsi="Times New Roman" w:cs="Times New Roman"/>
          <w:sz w:val="24"/>
          <w:szCs w:val="24"/>
        </w:rPr>
        <w:t>electric</w:t>
      </w:r>
      <w:r w:rsidR="00E9239F">
        <w:rPr>
          <w:rFonts w:ascii="Times New Roman" w:hAnsi="Times New Roman" w:cs="Times New Roman"/>
          <w:sz w:val="24"/>
          <w:szCs w:val="24"/>
        </w:rPr>
        <w:t>ity</w:t>
      </w:r>
      <w:r w:rsidR="00B844B8">
        <w:rPr>
          <w:rFonts w:ascii="Times New Roman" w:hAnsi="Times New Roman" w:cs="Times New Roman"/>
          <w:sz w:val="24"/>
          <w:szCs w:val="24"/>
        </w:rPr>
        <w:t xml:space="preserve"> and</w:t>
      </w:r>
      <w:r w:rsidR="006805B8">
        <w:rPr>
          <w:rFonts w:ascii="Times New Roman" w:hAnsi="Times New Roman" w:cs="Times New Roman"/>
          <w:sz w:val="24"/>
          <w:szCs w:val="24"/>
        </w:rPr>
        <w:t xml:space="preserve"> fuel</w:t>
      </w:r>
      <w:r w:rsidR="00E9239F">
        <w:rPr>
          <w:rFonts w:ascii="Times New Roman" w:hAnsi="Times New Roman" w:cs="Times New Roman"/>
          <w:sz w:val="24"/>
          <w:szCs w:val="24"/>
        </w:rPr>
        <w:t xml:space="preserve"> needed to operate</w:t>
      </w:r>
      <w:r w:rsidR="006E630E">
        <w:rPr>
          <w:rFonts w:ascii="Times New Roman" w:hAnsi="Times New Roman" w:cs="Times New Roman"/>
          <w:sz w:val="24"/>
          <w:szCs w:val="24"/>
        </w:rPr>
        <w:t xml:space="preserve"> a </w:t>
      </w:r>
      <w:r w:rsidR="00E9239F">
        <w:rPr>
          <w:rFonts w:ascii="Times New Roman" w:hAnsi="Times New Roman" w:cs="Times New Roman"/>
          <w:sz w:val="24"/>
          <w:szCs w:val="24"/>
        </w:rPr>
        <w:t xml:space="preserve">plant </w:t>
      </w:r>
      <w:r w:rsidR="006E630E">
        <w:rPr>
          <w:rFonts w:ascii="Times New Roman" w:hAnsi="Times New Roman" w:cs="Times New Roman"/>
          <w:sz w:val="24"/>
          <w:szCs w:val="24"/>
        </w:rPr>
        <w:t xml:space="preserve">and </w:t>
      </w:r>
      <w:r w:rsidR="00497258">
        <w:rPr>
          <w:rFonts w:ascii="Times New Roman" w:hAnsi="Times New Roman" w:cs="Times New Roman"/>
          <w:sz w:val="24"/>
          <w:szCs w:val="24"/>
        </w:rPr>
        <w:t xml:space="preserve">in the </w:t>
      </w:r>
      <w:r w:rsidR="0078479D">
        <w:rPr>
          <w:rFonts w:ascii="Times New Roman" w:hAnsi="Times New Roman" w:cs="Times New Roman"/>
          <w:sz w:val="24"/>
          <w:szCs w:val="24"/>
        </w:rPr>
        <w:t>greenhouse gas (</w:t>
      </w:r>
      <w:r w:rsidR="00AD32A9">
        <w:rPr>
          <w:rFonts w:ascii="Times New Roman" w:hAnsi="Times New Roman" w:cs="Times New Roman"/>
          <w:sz w:val="24"/>
          <w:szCs w:val="24"/>
        </w:rPr>
        <w:t>GH</w:t>
      </w:r>
      <w:r w:rsidR="00245C45">
        <w:rPr>
          <w:rFonts w:ascii="Times New Roman" w:hAnsi="Times New Roman" w:cs="Times New Roman"/>
          <w:sz w:val="24"/>
          <w:szCs w:val="24"/>
        </w:rPr>
        <w:t>G</w:t>
      </w:r>
      <w:r w:rsidR="0078479D">
        <w:rPr>
          <w:rFonts w:ascii="Times New Roman" w:hAnsi="Times New Roman" w:cs="Times New Roman"/>
          <w:sz w:val="24"/>
          <w:szCs w:val="24"/>
        </w:rPr>
        <w:t>)</w:t>
      </w:r>
      <w:r w:rsidR="00245C45">
        <w:rPr>
          <w:rFonts w:ascii="Times New Roman" w:hAnsi="Times New Roman" w:cs="Times New Roman"/>
          <w:sz w:val="24"/>
          <w:szCs w:val="24"/>
        </w:rPr>
        <w:t xml:space="preserve"> emissions</w:t>
      </w:r>
      <w:r w:rsidR="00497258">
        <w:rPr>
          <w:rFonts w:ascii="Times New Roman" w:hAnsi="Times New Roman" w:cs="Times New Roman"/>
          <w:sz w:val="24"/>
          <w:szCs w:val="24"/>
        </w:rPr>
        <w:t xml:space="preserve"> associated with the burning of fossil fuels</w:t>
      </w:r>
      <w:r w:rsidR="00E9239F">
        <w:rPr>
          <w:rFonts w:ascii="Times New Roman" w:hAnsi="Times New Roman" w:cs="Times New Roman"/>
          <w:sz w:val="24"/>
          <w:szCs w:val="24"/>
        </w:rPr>
        <w:t>. Many of the Best Practices that have been implemented</w:t>
      </w:r>
      <w:r w:rsidR="00F745F3">
        <w:rPr>
          <w:rFonts w:ascii="Times New Roman" w:hAnsi="Times New Roman" w:cs="Times New Roman"/>
          <w:sz w:val="24"/>
          <w:szCs w:val="24"/>
        </w:rPr>
        <w:t xml:space="preserve"> in processing plants </w:t>
      </w:r>
      <w:r w:rsidR="00E9239F">
        <w:rPr>
          <w:rFonts w:ascii="Times New Roman" w:hAnsi="Times New Roman" w:cs="Times New Roman"/>
          <w:sz w:val="24"/>
          <w:szCs w:val="24"/>
        </w:rPr>
        <w:t xml:space="preserve">include </w:t>
      </w:r>
      <w:r w:rsidR="00245C45">
        <w:rPr>
          <w:rFonts w:ascii="Times New Roman" w:hAnsi="Times New Roman" w:cs="Times New Roman"/>
          <w:sz w:val="24"/>
          <w:szCs w:val="24"/>
        </w:rPr>
        <w:t xml:space="preserve">improvements in </w:t>
      </w:r>
      <w:r w:rsidR="006805B8">
        <w:rPr>
          <w:rFonts w:ascii="Times New Roman" w:hAnsi="Times New Roman" w:cs="Times New Roman"/>
          <w:sz w:val="24"/>
          <w:szCs w:val="24"/>
        </w:rPr>
        <w:t>lighting</w:t>
      </w:r>
      <w:r w:rsidR="00605C48">
        <w:rPr>
          <w:rFonts w:ascii="Times New Roman" w:hAnsi="Times New Roman" w:cs="Times New Roman"/>
          <w:sz w:val="24"/>
          <w:szCs w:val="24"/>
        </w:rPr>
        <w:t>,</w:t>
      </w:r>
      <w:r w:rsidR="006805B8">
        <w:rPr>
          <w:rFonts w:ascii="Times New Roman" w:hAnsi="Times New Roman" w:cs="Times New Roman"/>
          <w:sz w:val="24"/>
          <w:szCs w:val="24"/>
        </w:rPr>
        <w:t xml:space="preserve"> </w:t>
      </w:r>
      <w:r w:rsidR="00245C45">
        <w:rPr>
          <w:rFonts w:ascii="Times New Roman" w:hAnsi="Times New Roman" w:cs="Times New Roman"/>
          <w:sz w:val="24"/>
          <w:szCs w:val="24"/>
        </w:rPr>
        <w:t>steam</w:t>
      </w:r>
      <w:r w:rsidR="00E43647">
        <w:rPr>
          <w:rFonts w:ascii="Times New Roman" w:hAnsi="Times New Roman" w:cs="Times New Roman"/>
          <w:sz w:val="24"/>
          <w:szCs w:val="24"/>
        </w:rPr>
        <w:t xml:space="preserve"> production, </w:t>
      </w:r>
      <w:r w:rsidR="00F745F3">
        <w:rPr>
          <w:rFonts w:ascii="Times New Roman" w:hAnsi="Times New Roman" w:cs="Times New Roman"/>
          <w:sz w:val="24"/>
          <w:szCs w:val="24"/>
        </w:rPr>
        <w:t xml:space="preserve">chilled water production, </w:t>
      </w:r>
      <w:r w:rsidR="00E43647">
        <w:rPr>
          <w:rFonts w:ascii="Times New Roman" w:hAnsi="Times New Roman" w:cs="Times New Roman"/>
          <w:sz w:val="24"/>
          <w:szCs w:val="24"/>
        </w:rPr>
        <w:t>refrigeration</w:t>
      </w:r>
      <w:r w:rsidR="006805B8">
        <w:rPr>
          <w:rFonts w:ascii="Times New Roman" w:hAnsi="Times New Roman" w:cs="Times New Roman"/>
          <w:sz w:val="24"/>
          <w:szCs w:val="24"/>
        </w:rPr>
        <w:t xml:space="preserve"> systems, and </w:t>
      </w:r>
      <w:r w:rsidR="00245C45">
        <w:rPr>
          <w:rFonts w:ascii="Times New Roman" w:hAnsi="Times New Roman" w:cs="Times New Roman"/>
          <w:sz w:val="24"/>
          <w:szCs w:val="24"/>
        </w:rPr>
        <w:t>compressed air</w:t>
      </w:r>
      <w:r w:rsidR="00B844B8">
        <w:rPr>
          <w:rFonts w:ascii="Times New Roman" w:hAnsi="Times New Roman" w:cs="Times New Roman"/>
          <w:sz w:val="24"/>
          <w:szCs w:val="24"/>
        </w:rPr>
        <w:t xml:space="preserve"> systems</w:t>
      </w:r>
      <w:r w:rsidR="00904311">
        <w:rPr>
          <w:rFonts w:ascii="Times New Roman" w:hAnsi="Times New Roman" w:cs="Times New Roman"/>
          <w:sz w:val="24"/>
          <w:szCs w:val="24"/>
        </w:rPr>
        <w:t xml:space="preserve">. </w:t>
      </w:r>
      <w:r w:rsidR="006805B8">
        <w:rPr>
          <w:rFonts w:ascii="Times New Roman" w:hAnsi="Times New Roman" w:cs="Times New Roman"/>
          <w:sz w:val="24"/>
          <w:szCs w:val="24"/>
        </w:rPr>
        <w:t xml:space="preserve"> </w:t>
      </w:r>
      <w:r w:rsidR="001C2463">
        <w:rPr>
          <w:rFonts w:ascii="Times New Roman" w:hAnsi="Times New Roman" w:cs="Times New Roman"/>
          <w:sz w:val="24"/>
          <w:szCs w:val="24"/>
        </w:rPr>
        <w:t>Processors have already realized r</w:t>
      </w:r>
      <w:r w:rsidR="001F6B7E">
        <w:rPr>
          <w:rFonts w:ascii="Times New Roman" w:hAnsi="Times New Roman" w:cs="Times New Roman"/>
          <w:sz w:val="24"/>
          <w:szCs w:val="24"/>
        </w:rPr>
        <w:t>eductions in energy use of up to approximately 10</w:t>
      </w:r>
      <w:r w:rsidR="00E94416">
        <w:rPr>
          <w:rFonts w:ascii="Times New Roman" w:hAnsi="Times New Roman" w:cs="Times New Roman"/>
          <w:sz w:val="24"/>
          <w:szCs w:val="24"/>
        </w:rPr>
        <w:t xml:space="preserve">% </w:t>
      </w:r>
      <w:r w:rsidR="00904311">
        <w:rPr>
          <w:rFonts w:ascii="Times New Roman" w:hAnsi="Times New Roman" w:cs="Times New Roman"/>
          <w:sz w:val="24"/>
          <w:szCs w:val="24"/>
        </w:rPr>
        <w:t xml:space="preserve">with </w:t>
      </w:r>
      <w:r w:rsidR="00E9239F">
        <w:rPr>
          <w:rFonts w:ascii="Times New Roman" w:hAnsi="Times New Roman" w:cs="Times New Roman"/>
          <w:sz w:val="24"/>
          <w:szCs w:val="24"/>
        </w:rPr>
        <w:t>the added benefit of reduction</w:t>
      </w:r>
      <w:r w:rsidR="001C2463">
        <w:rPr>
          <w:rFonts w:ascii="Times New Roman" w:hAnsi="Times New Roman" w:cs="Times New Roman"/>
          <w:sz w:val="24"/>
          <w:szCs w:val="24"/>
        </w:rPr>
        <w:t>s</w:t>
      </w:r>
      <w:r w:rsidR="00E9239F">
        <w:rPr>
          <w:rFonts w:ascii="Times New Roman" w:hAnsi="Times New Roman" w:cs="Times New Roman"/>
          <w:sz w:val="24"/>
          <w:szCs w:val="24"/>
        </w:rPr>
        <w:t xml:space="preserve"> in operating costs</w:t>
      </w:r>
      <w:r w:rsidR="001F6B7E">
        <w:rPr>
          <w:rFonts w:ascii="Times New Roman" w:hAnsi="Times New Roman" w:cs="Times New Roman"/>
          <w:sz w:val="24"/>
          <w:szCs w:val="24"/>
        </w:rPr>
        <w:t>.</w:t>
      </w:r>
      <w:r w:rsidR="00623376">
        <w:rPr>
          <w:rFonts w:ascii="Times New Roman" w:hAnsi="Times New Roman" w:cs="Times New Roman"/>
          <w:sz w:val="24"/>
          <w:szCs w:val="24"/>
        </w:rPr>
        <w:t xml:space="preserve"> </w:t>
      </w:r>
    </w:p>
    <w:p w:rsidR="001A6DB8" w:rsidRDefault="001A6DB8">
      <w:pPr>
        <w:pStyle w:val="PlainText"/>
        <w:rPr>
          <w:rFonts w:ascii="Times New Roman" w:hAnsi="Times New Roman" w:cs="Times New Roman"/>
          <w:sz w:val="24"/>
          <w:szCs w:val="24"/>
        </w:rPr>
      </w:pPr>
    </w:p>
    <w:p w:rsidR="00983EE2" w:rsidRDefault="001A6DB8">
      <w:pPr>
        <w:pStyle w:val="PlainText"/>
        <w:rPr>
          <w:rFonts w:ascii="Times New Roman" w:hAnsi="Times New Roman" w:cs="Times New Roman"/>
          <w:sz w:val="24"/>
          <w:szCs w:val="24"/>
        </w:rPr>
      </w:pPr>
      <w:r>
        <w:rPr>
          <w:rFonts w:ascii="Times New Roman" w:hAnsi="Times New Roman" w:cs="Times New Roman"/>
          <w:sz w:val="24"/>
          <w:szCs w:val="24"/>
        </w:rPr>
        <w:t>However, t</w:t>
      </w:r>
      <w:r w:rsidR="000A5705">
        <w:rPr>
          <w:rFonts w:ascii="Times New Roman" w:hAnsi="Times New Roman" w:cs="Times New Roman"/>
          <w:sz w:val="24"/>
          <w:szCs w:val="24"/>
        </w:rPr>
        <w:t>o achieve</w:t>
      </w:r>
      <w:r w:rsidR="001B6ED3">
        <w:rPr>
          <w:rFonts w:ascii="Times New Roman" w:hAnsi="Times New Roman" w:cs="Times New Roman"/>
          <w:sz w:val="24"/>
          <w:szCs w:val="24"/>
        </w:rPr>
        <w:t xml:space="preserve"> </w:t>
      </w:r>
      <w:r w:rsidR="00C55BB0">
        <w:rPr>
          <w:rFonts w:ascii="Times New Roman" w:hAnsi="Times New Roman" w:cs="Times New Roman"/>
          <w:sz w:val="24"/>
          <w:szCs w:val="24"/>
        </w:rPr>
        <w:t xml:space="preserve">sizeable </w:t>
      </w:r>
      <w:r w:rsidR="00C55BB0" w:rsidRPr="006D0D1D">
        <w:rPr>
          <w:rFonts w:ascii="Times New Roman" w:hAnsi="Times New Roman" w:cs="Times New Roman"/>
          <w:sz w:val="24"/>
          <w:szCs w:val="24"/>
        </w:rPr>
        <w:t>reduction</w:t>
      </w:r>
      <w:r w:rsidR="00333CD3">
        <w:rPr>
          <w:rFonts w:ascii="Times New Roman" w:hAnsi="Times New Roman" w:cs="Times New Roman"/>
          <w:sz w:val="24"/>
          <w:szCs w:val="24"/>
        </w:rPr>
        <w:t>s</w:t>
      </w:r>
      <w:r w:rsidR="00C55BB0" w:rsidRPr="006D0D1D">
        <w:rPr>
          <w:rFonts w:ascii="Times New Roman" w:hAnsi="Times New Roman" w:cs="Times New Roman"/>
          <w:sz w:val="24"/>
          <w:szCs w:val="24"/>
        </w:rPr>
        <w:t xml:space="preserve"> in energy us</w:t>
      </w:r>
      <w:r w:rsidR="001C2463">
        <w:rPr>
          <w:rFonts w:ascii="Times New Roman" w:hAnsi="Times New Roman" w:cs="Times New Roman"/>
          <w:sz w:val="24"/>
          <w:szCs w:val="24"/>
        </w:rPr>
        <w:t>e</w:t>
      </w:r>
      <w:r w:rsidR="00C55BB0" w:rsidRPr="006D0D1D">
        <w:rPr>
          <w:rFonts w:ascii="Times New Roman" w:hAnsi="Times New Roman" w:cs="Times New Roman"/>
          <w:sz w:val="24"/>
          <w:szCs w:val="24"/>
        </w:rPr>
        <w:t xml:space="preserve"> and </w:t>
      </w:r>
      <w:r w:rsidR="00C55BB0">
        <w:rPr>
          <w:rFonts w:ascii="Times New Roman" w:hAnsi="Times New Roman" w:cs="Times New Roman"/>
          <w:sz w:val="24"/>
          <w:szCs w:val="24"/>
        </w:rPr>
        <w:t>GHG</w:t>
      </w:r>
      <w:r w:rsidR="00C55BB0" w:rsidRPr="006D0D1D">
        <w:rPr>
          <w:rFonts w:ascii="Times New Roman" w:hAnsi="Times New Roman" w:cs="Times New Roman"/>
          <w:sz w:val="24"/>
          <w:szCs w:val="24"/>
        </w:rPr>
        <w:t xml:space="preserve"> emissions </w:t>
      </w:r>
      <w:r w:rsidR="00125DCF">
        <w:rPr>
          <w:rFonts w:ascii="Times New Roman" w:hAnsi="Times New Roman" w:cs="Times New Roman"/>
          <w:sz w:val="24"/>
          <w:szCs w:val="24"/>
        </w:rPr>
        <w:t xml:space="preserve">throughout </w:t>
      </w:r>
      <w:r>
        <w:rPr>
          <w:rFonts w:ascii="Times New Roman" w:hAnsi="Times New Roman" w:cs="Times New Roman"/>
          <w:sz w:val="24"/>
          <w:szCs w:val="24"/>
        </w:rPr>
        <w:t>a processing</w:t>
      </w:r>
      <w:r w:rsidR="00125DCF">
        <w:rPr>
          <w:rFonts w:ascii="Times New Roman" w:hAnsi="Times New Roman" w:cs="Times New Roman"/>
          <w:sz w:val="24"/>
          <w:szCs w:val="24"/>
        </w:rPr>
        <w:t xml:space="preserve"> plant</w:t>
      </w:r>
      <w:r w:rsidR="00F745F3">
        <w:rPr>
          <w:rFonts w:ascii="Times New Roman" w:hAnsi="Times New Roman" w:cs="Times New Roman"/>
          <w:sz w:val="24"/>
          <w:szCs w:val="24"/>
        </w:rPr>
        <w:t xml:space="preserve">, </w:t>
      </w:r>
      <w:r w:rsidR="00E27EC1">
        <w:rPr>
          <w:rFonts w:ascii="Times New Roman" w:hAnsi="Times New Roman" w:cs="Times New Roman"/>
          <w:sz w:val="24"/>
          <w:szCs w:val="24"/>
        </w:rPr>
        <w:t xml:space="preserve">improvements </w:t>
      </w:r>
      <w:r w:rsidR="006E630E">
        <w:rPr>
          <w:rFonts w:ascii="Times New Roman" w:hAnsi="Times New Roman" w:cs="Times New Roman"/>
          <w:sz w:val="24"/>
          <w:szCs w:val="24"/>
        </w:rPr>
        <w:t>in</w:t>
      </w:r>
      <w:r w:rsidR="006E630E" w:rsidRPr="006D0D1D">
        <w:rPr>
          <w:rFonts w:ascii="Times New Roman" w:hAnsi="Times New Roman" w:cs="Times New Roman"/>
          <w:sz w:val="24"/>
          <w:szCs w:val="24"/>
        </w:rPr>
        <w:t xml:space="preserve"> the</w:t>
      </w:r>
      <w:r w:rsidR="00C55BB0" w:rsidRPr="006D0D1D">
        <w:rPr>
          <w:rFonts w:ascii="Times New Roman" w:hAnsi="Times New Roman" w:cs="Times New Roman"/>
          <w:sz w:val="24"/>
          <w:szCs w:val="24"/>
        </w:rPr>
        <w:t xml:space="preserve"> efficiency of the entire </w:t>
      </w:r>
      <w:r w:rsidR="000A5705">
        <w:rPr>
          <w:rFonts w:ascii="Times New Roman" w:hAnsi="Times New Roman" w:cs="Times New Roman"/>
          <w:sz w:val="24"/>
          <w:szCs w:val="24"/>
        </w:rPr>
        <w:t>process</w:t>
      </w:r>
      <w:r w:rsidR="001C2463">
        <w:rPr>
          <w:rFonts w:ascii="Times New Roman" w:hAnsi="Times New Roman" w:cs="Times New Roman"/>
          <w:sz w:val="24"/>
          <w:szCs w:val="24"/>
        </w:rPr>
        <w:t>,</w:t>
      </w:r>
      <w:r w:rsidR="000A5705">
        <w:rPr>
          <w:rFonts w:ascii="Times New Roman" w:hAnsi="Times New Roman" w:cs="Times New Roman"/>
          <w:sz w:val="24"/>
          <w:szCs w:val="24"/>
        </w:rPr>
        <w:t xml:space="preserve"> </w:t>
      </w:r>
      <w:r w:rsidR="0075738A">
        <w:rPr>
          <w:rFonts w:ascii="Times New Roman" w:hAnsi="Times New Roman" w:cs="Times New Roman"/>
          <w:sz w:val="24"/>
          <w:szCs w:val="24"/>
        </w:rPr>
        <w:t xml:space="preserve">possibly </w:t>
      </w:r>
      <w:r w:rsidR="00C55BB0" w:rsidRPr="006D0D1D">
        <w:rPr>
          <w:rFonts w:ascii="Times New Roman" w:hAnsi="Times New Roman" w:cs="Times New Roman"/>
          <w:sz w:val="24"/>
          <w:szCs w:val="24"/>
        </w:rPr>
        <w:t>in combination with a conversion to alternative energy sources</w:t>
      </w:r>
      <w:r w:rsidR="001C2463">
        <w:rPr>
          <w:rFonts w:ascii="Times New Roman" w:hAnsi="Times New Roman" w:cs="Times New Roman"/>
          <w:sz w:val="24"/>
          <w:szCs w:val="24"/>
        </w:rPr>
        <w:t>,</w:t>
      </w:r>
      <w:r w:rsidR="00125DCF">
        <w:rPr>
          <w:rFonts w:ascii="Times New Roman" w:hAnsi="Times New Roman" w:cs="Times New Roman"/>
          <w:sz w:val="24"/>
          <w:szCs w:val="24"/>
        </w:rPr>
        <w:t xml:space="preserve"> must be considered</w:t>
      </w:r>
      <w:r w:rsidR="00C55BB0" w:rsidRPr="006D0D1D">
        <w:rPr>
          <w:rFonts w:ascii="Times New Roman" w:hAnsi="Times New Roman" w:cs="Times New Roman"/>
          <w:sz w:val="24"/>
          <w:szCs w:val="24"/>
        </w:rPr>
        <w:t xml:space="preserve">. </w:t>
      </w:r>
      <w:r w:rsidR="00F745F3">
        <w:rPr>
          <w:rFonts w:ascii="Times New Roman" w:hAnsi="Times New Roman" w:cs="Times New Roman"/>
          <w:sz w:val="24"/>
          <w:szCs w:val="24"/>
        </w:rPr>
        <w:t xml:space="preserve">In the case of fluid milk processing, which is used as a template for other milk </w:t>
      </w:r>
      <w:r w:rsidR="0075738A">
        <w:rPr>
          <w:rFonts w:ascii="Times New Roman" w:hAnsi="Times New Roman" w:cs="Times New Roman"/>
          <w:sz w:val="24"/>
          <w:szCs w:val="24"/>
        </w:rPr>
        <w:t xml:space="preserve">and food </w:t>
      </w:r>
      <w:r w:rsidR="00F745F3">
        <w:rPr>
          <w:rFonts w:ascii="Times New Roman" w:hAnsi="Times New Roman" w:cs="Times New Roman"/>
          <w:sz w:val="24"/>
          <w:szCs w:val="24"/>
        </w:rPr>
        <w:t xml:space="preserve">processing operations in this simulator, </w:t>
      </w:r>
      <w:r w:rsidR="00125DCF">
        <w:rPr>
          <w:rFonts w:ascii="Times New Roman" w:hAnsi="Times New Roman" w:cs="Times New Roman"/>
          <w:sz w:val="24"/>
          <w:szCs w:val="24"/>
        </w:rPr>
        <w:t xml:space="preserve">significant </w:t>
      </w:r>
      <w:r w:rsidR="006E630E">
        <w:rPr>
          <w:rFonts w:ascii="Times New Roman" w:hAnsi="Times New Roman" w:cs="Times New Roman"/>
          <w:sz w:val="24"/>
          <w:szCs w:val="24"/>
        </w:rPr>
        <w:t>improvements</w:t>
      </w:r>
      <w:r w:rsidR="00C55BB0">
        <w:rPr>
          <w:rFonts w:ascii="Times New Roman" w:hAnsi="Times New Roman" w:cs="Times New Roman"/>
          <w:sz w:val="24"/>
          <w:szCs w:val="24"/>
        </w:rPr>
        <w:t xml:space="preserve"> in the efficiency of the </w:t>
      </w:r>
      <w:r w:rsidR="006E630E">
        <w:rPr>
          <w:rFonts w:ascii="Times New Roman" w:hAnsi="Times New Roman" w:cs="Times New Roman"/>
          <w:sz w:val="24"/>
          <w:szCs w:val="24"/>
        </w:rPr>
        <w:t>entire fluid</w:t>
      </w:r>
      <w:r w:rsidR="00F745F3">
        <w:rPr>
          <w:rFonts w:ascii="Times New Roman" w:hAnsi="Times New Roman" w:cs="Times New Roman"/>
          <w:sz w:val="24"/>
          <w:szCs w:val="24"/>
        </w:rPr>
        <w:t xml:space="preserve"> milk</w:t>
      </w:r>
      <w:r w:rsidR="00C55BB0">
        <w:rPr>
          <w:rFonts w:ascii="Times New Roman" w:hAnsi="Times New Roman" w:cs="Times New Roman"/>
          <w:sz w:val="24"/>
          <w:szCs w:val="24"/>
        </w:rPr>
        <w:t xml:space="preserve"> process </w:t>
      </w:r>
      <w:r w:rsidR="00497258">
        <w:rPr>
          <w:rFonts w:ascii="Times New Roman" w:hAnsi="Times New Roman" w:cs="Times New Roman"/>
          <w:sz w:val="24"/>
          <w:szCs w:val="24"/>
        </w:rPr>
        <w:t xml:space="preserve">may </w:t>
      </w:r>
      <w:r w:rsidR="00125DCF">
        <w:rPr>
          <w:rFonts w:ascii="Times New Roman" w:hAnsi="Times New Roman" w:cs="Times New Roman"/>
          <w:sz w:val="24"/>
          <w:szCs w:val="24"/>
        </w:rPr>
        <w:t xml:space="preserve">require consideration </w:t>
      </w:r>
      <w:r w:rsidR="00520DE7">
        <w:rPr>
          <w:rFonts w:ascii="Times New Roman" w:hAnsi="Times New Roman" w:cs="Times New Roman"/>
          <w:sz w:val="24"/>
          <w:szCs w:val="24"/>
        </w:rPr>
        <w:t xml:space="preserve">of the </w:t>
      </w:r>
      <w:r w:rsidR="00C55BB0">
        <w:rPr>
          <w:rFonts w:ascii="Times New Roman" w:hAnsi="Times New Roman" w:cs="Times New Roman"/>
          <w:sz w:val="24"/>
          <w:szCs w:val="24"/>
        </w:rPr>
        <w:t>use of alternative processing</w:t>
      </w:r>
      <w:r w:rsidR="00F745F3">
        <w:rPr>
          <w:rFonts w:ascii="Times New Roman" w:hAnsi="Times New Roman" w:cs="Times New Roman"/>
          <w:sz w:val="24"/>
          <w:szCs w:val="24"/>
        </w:rPr>
        <w:t xml:space="preserve"> technologies, </w:t>
      </w:r>
      <w:r w:rsidR="005D4E38">
        <w:rPr>
          <w:rFonts w:ascii="Times New Roman" w:hAnsi="Times New Roman" w:cs="Times New Roman"/>
          <w:sz w:val="24"/>
          <w:szCs w:val="24"/>
        </w:rPr>
        <w:t xml:space="preserve">such as </w:t>
      </w:r>
      <w:r w:rsidR="00F745F3">
        <w:rPr>
          <w:rFonts w:ascii="Times New Roman" w:hAnsi="Times New Roman" w:cs="Times New Roman"/>
          <w:sz w:val="24"/>
          <w:szCs w:val="24"/>
        </w:rPr>
        <w:t>nonthermal processing technologies,</w:t>
      </w:r>
      <w:r w:rsidR="00C55BB0">
        <w:rPr>
          <w:rFonts w:ascii="Times New Roman" w:hAnsi="Times New Roman" w:cs="Times New Roman"/>
          <w:sz w:val="24"/>
          <w:szCs w:val="24"/>
        </w:rPr>
        <w:t xml:space="preserve"> </w:t>
      </w:r>
      <w:r w:rsidR="00637B38">
        <w:rPr>
          <w:rFonts w:ascii="Times New Roman" w:hAnsi="Times New Roman" w:cs="Times New Roman"/>
          <w:sz w:val="24"/>
          <w:szCs w:val="24"/>
        </w:rPr>
        <w:t>or alternative pasteurization and sterilization systems</w:t>
      </w:r>
      <w:r w:rsidR="001C2463">
        <w:rPr>
          <w:rFonts w:ascii="Times New Roman" w:hAnsi="Times New Roman" w:cs="Times New Roman"/>
          <w:sz w:val="24"/>
          <w:szCs w:val="24"/>
        </w:rPr>
        <w:t>.</w:t>
      </w:r>
      <w:r w:rsidR="00C55BB0">
        <w:rPr>
          <w:rFonts w:ascii="Times New Roman" w:hAnsi="Times New Roman" w:cs="Times New Roman"/>
          <w:sz w:val="24"/>
          <w:szCs w:val="24"/>
        </w:rPr>
        <w:t xml:space="preserve"> </w:t>
      </w:r>
      <w:r w:rsidR="00B844B8">
        <w:rPr>
          <w:rFonts w:ascii="Times New Roman" w:hAnsi="Times New Roman" w:cs="Times New Roman"/>
          <w:sz w:val="24"/>
          <w:szCs w:val="24"/>
        </w:rPr>
        <w:t xml:space="preserve"> </w:t>
      </w:r>
    </w:p>
    <w:p w:rsidR="00C55BB0" w:rsidRPr="006D0D1D" w:rsidRDefault="00C55BB0" w:rsidP="00C55BB0">
      <w:pPr>
        <w:pStyle w:val="PlainText"/>
        <w:ind w:left="360"/>
        <w:rPr>
          <w:rFonts w:ascii="Times New Roman" w:hAnsi="Times New Roman" w:cs="Times New Roman"/>
          <w:sz w:val="24"/>
          <w:szCs w:val="24"/>
        </w:rPr>
      </w:pPr>
    </w:p>
    <w:p w:rsidR="001C2463" w:rsidRDefault="00B844B8">
      <w:pPr>
        <w:rPr>
          <w:rFonts w:ascii="Times New Roman" w:hAnsi="Times New Roman" w:cs="Times New Roman"/>
          <w:sz w:val="24"/>
          <w:szCs w:val="24"/>
        </w:rPr>
      </w:pPr>
      <w:r>
        <w:rPr>
          <w:rFonts w:ascii="Times New Roman" w:hAnsi="Times New Roman" w:cs="Times New Roman"/>
          <w:sz w:val="24"/>
          <w:szCs w:val="24"/>
        </w:rPr>
        <w:t xml:space="preserve">The adoption of alternative energy management systems and/or alternative processing </w:t>
      </w:r>
      <w:r w:rsidR="0067370D">
        <w:rPr>
          <w:rFonts w:ascii="Times New Roman" w:hAnsi="Times New Roman" w:cs="Times New Roman"/>
          <w:sz w:val="24"/>
          <w:szCs w:val="24"/>
        </w:rPr>
        <w:t>technologies</w:t>
      </w:r>
      <w:r w:rsidR="00371BD4">
        <w:rPr>
          <w:rFonts w:ascii="Times New Roman" w:hAnsi="Times New Roman" w:cs="Times New Roman"/>
          <w:sz w:val="24"/>
          <w:szCs w:val="24"/>
        </w:rPr>
        <w:t xml:space="preserve"> to retrofit an existing processing plant</w:t>
      </w:r>
      <w:r w:rsidR="00A56CA4">
        <w:rPr>
          <w:rFonts w:ascii="Times New Roman" w:hAnsi="Times New Roman" w:cs="Times New Roman"/>
          <w:sz w:val="24"/>
          <w:szCs w:val="24"/>
        </w:rPr>
        <w:t xml:space="preserve"> involve</w:t>
      </w:r>
      <w:r w:rsidR="00BC6035">
        <w:rPr>
          <w:rFonts w:ascii="Times New Roman" w:hAnsi="Times New Roman" w:cs="Times New Roman"/>
          <w:sz w:val="24"/>
          <w:szCs w:val="24"/>
        </w:rPr>
        <w:t>s</w:t>
      </w:r>
      <w:r w:rsidR="00A56CA4">
        <w:rPr>
          <w:rFonts w:ascii="Times New Roman" w:hAnsi="Times New Roman" w:cs="Times New Roman"/>
          <w:sz w:val="24"/>
          <w:szCs w:val="24"/>
        </w:rPr>
        <w:t xml:space="preserve"> significant economic risk</w:t>
      </w:r>
      <w:r w:rsidR="00BC6035">
        <w:rPr>
          <w:rFonts w:ascii="Times New Roman" w:hAnsi="Times New Roman" w:cs="Times New Roman"/>
          <w:sz w:val="24"/>
          <w:szCs w:val="24"/>
        </w:rPr>
        <w:t>s</w:t>
      </w:r>
      <w:r w:rsidR="00A56CA4">
        <w:rPr>
          <w:rFonts w:ascii="Times New Roman" w:hAnsi="Times New Roman" w:cs="Times New Roman"/>
          <w:sz w:val="24"/>
          <w:szCs w:val="24"/>
        </w:rPr>
        <w:t>.</w:t>
      </w:r>
      <w:r w:rsidR="00AE1102">
        <w:rPr>
          <w:rFonts w:ascii="Times New Roman" w:hAnsi="Times New Roman" w:cs="Times New Roman"/>
          <w:sz w:val="24"/>
          <w:szCs w:val="24"/>
        </w:rPr>
        <w:t xml:space="preserve"> </w:t>
      </w:r>
      <w:r w:rsidR="00BD647A">
        <w:rPr>
          <w:rFonts w:ascii="Times New Roman" w:hAnsi="Times New Roman" w:cs="Times New Roman"/>
          <w:sz w:val="24"/>
          <w:szCs w:val="24"/>
        </w:rPr>
        <w:t xml:space="preserve">The ability to simulate </w:t>
      </w:r>
      <w:ins w:id="72" w:author="ptomasula" w:date="2013-05-18T12:00:00Z">
        <w:r w:rsidR="006F4207">
          <w:rPr>
            <w:rFonts w:ascii="Times New Roman" w:hAnsi="Times New Roman" w:cs="Times New Roman"/>
            <w:sz w:val="24"/>
            <w:szCs w:val="24"/>
          </w:rPr>
          <w:t>the</w:t>
        </w:r>
      </w:ins>
      <w:del w:id="73" w:author="ptomasula" w:date="2013-05-18T12:00:00Z">
        <w:r w:rsidR="00BD647A" w:rsidDel="006F4207">
          <w:rPr>
            <w:rFonts w:ascii="Times New Roman" w:hAnsi="Times New Roman" w:cs="Times New Roman"/>
            <w:sz w:val="24"/>
            <w:szCs w:val="24"/>
          </w:rPr>
          <w:delText>a</w:delText>
        </w:r>
      </w:del>
      <w:r w:rsidR="00BD647A">
        <w:rPr>
          <w:rFonts w:ascii="Times New Roman" w:hAnsi="Times New Roman" w:cs="Times New Roman"/>
          <w:sz w:val="24"/>
          <w:szCs w:val="24"/>
        </w:rPr>
        <w:t xml:space="preserve"> fluid milk or other food processing operation </w:t>
      </w:r>
      <w:r w:rsidR="00930744">
        <w:rPr>
          <w:rFonts w:ascii="Times New Roman" w:hAnsi="Times New Roman" w:cs="Times New Roman"/>
          <w:sz w:val="24"/>
          <w:szCs w:val="24"/>
        </w:rPr>
        <w:t xml:space="preserve">is highly desirable since it </w:t>
      </w:r>
      <w:r w:rsidR="00BD647A">
        <w:rPr>
          <w:rFonts w:ascii="Times New Roman" w:hAnsi="Times New Roman" w:cs="Times New Roman"/>
          <w:sz w:val="24"/>
          <w:szCs w:val="24"/>
        </w:rPr>
        <w:t xml:space="preserve">allows </w:t>
      </w:r>
      <w:r w:rsidR="00567795">
        <w:rPr>
          <w:rFonts w:ascii="Times New Roman" w:hAnsi="Times New Roman" w:cs="Times New Roman"/>
          <w:sz w:val="24"/>
          <w:szCs w:val="24"/>
        </w:rPr>
        <w:t>processors to benchmark their existing operation</w:t>
      </w:r>
      <w:r w:rsidR="00BD647A">
        <w:rPr>
          <w:rFonts w:ascii="Times New Roman" w:hAnsi="Times New Roman" w:cs="Times New Roman"/>
          <w:sz w:val="24"/>
          <w:szCs w:val="24"/>
        </w:rPr>
        <w:t>s</w:t>
      </w:r>
      <w:r w:rsidR="00136484">
        <w:rPr>
          <w:rFonts w:ascii="Times New Roman" w:hAnsi="Times New Roman" w:cs="Times New Roman"/>
          <w:sz w:val="24"/>
          <w:szCs w:val="24"/>
        </w:rPr>
        <w:t xml:space="preserve">. </w:t>
      </w:r>
      <w:r w:rsidR="00FE5F77">
        <w:rPr>
          <w:rFonts w:ascii="Times New Roman" w:hAnsi="Times New Roman" w:cs="Times New Roman"/>
          <w:sz w:val="24"/>
          <w:szCs w:val="24"/>
        </w:rPr>
        <w:t>The</w:t>
      </w:r>
      <w:r w:rsidR="00136484">
        <w:rPr>
          <w:rFonts w:ascii="Times New Roman" w:hAnsi="Times New Roman" w:cs="Times New Roman"/>
          <w:sz w:val="24"/>
          <w:szCs w:val="24"/>
        </w:rPr>
        <w:t xml:space="preserve"> </w:t>
      </w:r>
      <w:r w:rsidR="00FE5F77">
        <w:rPr>
          <w:rFonts w:ascii="Times New Roman" w:hAnsi="Times New Roman" w:cs="Times New Roman"/>
          <w:sz w:val="24"/>
          <w:szCs w:val="24"/>
        </w:rPr>
        <w:t xml:space="preserve">benchmarked process can then be </w:t>
      </w:r>
      <w:r w:rsidR="008D4442">
        <w:rPr>
          <w:rFonts w:ascii="Times New Roman" w:hAnsi="Times New Roman" w:cs="Times New Roman"/>
          <w:sz w:val="24"/>
          <w:szCs w:val="24"/>
        </w:rPr>
        <w:t>used as</w:t>
      </w:r>
      <w:r w:rsidR="00FE5F77">
        <w:rPr>
          <w:rFonts w:ascii="Times New Roman" w:hAnsi="Times New Roman" w:cs="Times New Roman"/>
          <w:sz w:val="24"/>
          <w:szCs w:val="24"/>
        </w:rPr>
        <w:t xml:space="preserve"> the starting point to </w:t>
      </w:r>
      <w:r w:rsidR="00F140BE">
        <w:rPr>
          <w:rFonts w:ascii="Times New Roman" w:hAnsi="Times New Roman" w:cs="Times New Roman"/>
          <w:sz w:val="24"/>
          <w:szCs w:val="24"/>
        </w:rPr>
        <w:t>determin</w:t>
      </w:r>
      <w:r w:rsidR="00496631">
        <w:rPr>
          <w:rFonts w:ascii="Times New Roman" w:hAnsi="Times New Roman" w:cs="Times New Roman"/>
          <w:sz w:val="24"/>
          <w:szCs w:val="24"/>
        </w:rPr>
        <w:t>e</w:t>
      </w:r>
      <w:r w:rsidR="00F140BE">
        <w:rPr>
          <w:rFonts w:ascii="Times New Roman" w:hAnsi="Times New Roman" w:cs="Times New Roman"/>
          <w:sz w:val="24"/>
          <w:szCs w:val="24"/>
        </w:rPr>
        <w:t xml:space="preserve"> the</w:t>
      </w:r>
      <w:r w:rsidR="006F51E1">
        <w:rPr>
          <w:rFonts w:ascii="Times New Roman" w:hAnsi="Times New Roman" w:cs="Times New Roman"/>
          <w:sz w:val="24"/>
          <w:szCs w:val="24"/>
        </w:rPr>
        <w:t xml:space="preserve"> </w:t>
      </w:r>
      <w:r w:rsidR="00C25CC3">
        <w:rPr>
          <w:rFonts w:ascii="Times New Roman" w:hAnsi="Times New Roman" w:cs="Times New Roman"/>
          <w:sz w:val="24"/>
          <w:szCs w:val="24"/>
        </w:rPr>
        <w:t xml:space="preserve">economic </w:t>
      </w:r>
      <w:r w:rsidR="006F51E1">
        <w:rPr>
          <w:rFonts w:ascii="Times New Roman" w:hAnsi="Times New Roman" w:cs="Times New Roman"/>
          <w:sz w:val="24"/>
          <w:szCs w:val="24"/>
        </w:rPr>
        <w:t>feasibility</w:t>
      </w:r>
      <w:r w:rsidR="00C25CC3">
        <w:rPr>
          <w:rFonts w:ascii="Times New Roman" w:hAnsi="Times New Roman" w:cs="Times New Roman"/>
          <w:sz w:val="24"/>
          <w:szCs w:val="24"/>
        </w:rPr>
        <w:t xml:space="preserve"> </w:t>
      </w:r>
      <w:r w:rsidR="00AF49F2">
        <w:rPr>
          <w:rFonts w:ascii="Times New Roman" w:hAnsi="Times New Roman" w:cs="Times New Roman"/>
          <w:sz w:val="24"/>
          <w:szCs w:val="24"/>
        </w:rPr>
        <w:t xml:space="preserve">of </w:t>
      </w:r>
      <w:r w:rsidR="00326986">
        <w:rPr>
          <w:rFonts w:ascii="Times New Roman" w:hAnsi="Times New Roman" w:cs="Times New Roman"/>
          <w:sz w:val="24"/>
          <w:szCs w:val="24"/>
        </w:rPr>
        <w:t>installing alternative</w:t>
      </w:r>
      <w:r w:rsidR="00B76AFE">
        <w:rPr>
          <w:rFonts w:ascii="Times New Roman" w:hAnsi="Times New Roman" w:cs="Times New Roman"/>
          <w:sz w:val="24"/>
          <w:szCs w:val="24"/>
        </w:rPr>
        <w:t xml:space="preserve"> energy management systems, such as solar energy, or alternative processing </w:t>
      </w:r>
      <w:r w:rsidR="001C2463">
        <w:rPr>
          <w:rFonts w:ascii="Times New Roman" w:hAnsi="Times New Roman" w:cs="Times New Roman"/>
          <w:sz w:val="24"/>
          <w:szCs w:val="24"/>
        </w:rPr>
        <w:t>technologies</w:t>
      </w:r>
      <w:r w:rsidR="00326986">
        <w:rPr>
          <w:rFonts w:ascii="Times New Roman" w:hAnsi="Times New Roman" w:cs="Times New Roman"/>
          <w:sz w:val="24"/>
          <w:szCs w:val="24"/>
        </w:rPr>
        <w:t xml:space="preserve"> into</w:t>
      </w:r>
      <w:r w:rsidR="00B77847">
        <w:rPr>
          <w:rFonts w:ascii="Times New Roman" w:hAnsi="Times New Roman" w:cs="Times New Roman"/>
          <w:sz w:val="24"/>
          <w:szCs w:val="24"/>
        </w:rPr>
        <w:t xml:space="preserve"> an existing plant </w:t>
      </w:r>
      <w:r w:rsidR="001C2463">
        <w:rPr>
          <w:rFonts w:ascii="Times New Roman" w:hAnsi="Times New Roman" w:cs="Times New Roman"/>
          <w:sz w:val="24"/>
          <w:szCs w:val="24"/>
        </w:rPr>
        <w:t>and to calculate the energy us</w:t>
      </w:r>
      <w:r w:rsidR="00986F48">
        <w:rPr>
          <w:rFonts w:ascii="Times New Roman" w:hAnsi="Times New Roman" w:cs="Times New Roman"/>
          <w:sz w:val="24"/>
          <w:szCs w:val="24"/>
        </w:rPr>
        <w:t>e</w:t>
      </w:r>
      <w:r w:rsidR="001C2463">
        <w:rPr>
          <w:rFonts w:ascii="Times New Roman" w:hAnsi="Times New Roman" w:cs="Times New Roman"/>
          <w:sz w:val="24"/>
          <w:szCs w:val="24"/>
        </w:rPr>
        <w:t xml:space="preserve"> and GHG emissions associated with the changes</w:t>
      </w:r>
      <w:r w:rsidR="00C25CC3">
        <w:rPr>
          <w:rFonts w:ascii="Times New Roman" w:hAnsi="Times New Roman" w:cs="Times New Roman"/>
          <w:sz w:val="24"/>
          <w:szCs w:val="24"/>
        </w:rPr>
        <w:t>.</w:t>
      </w:r>
      <w:r w:rsidR="0042171D">
        <w:rPr>
          <w:rFonts w:ascii="Times New Roman" w:hAnsi="Times New Roman" w:cs="Times New Roman"/>
          <w:sz w:val="24"/>
          <w:szCs w:val="24"/>
        </w:rPr>
        <w:t xml:space="preserve"> </w:t>
      </w:r>
      <w:r w:rsidR="00AF49F2">
        <w:rPr>
          <w:rFonts w:ascii="Times New Roman" w:hAnsi="Times New Roman" w:cs="Times New Roman"/>
          <w:sz w:val="24"/>
          <w:szCs w:val="24"/>
        </w:rPr>
        <w:t xml:space="preserve"> </w:t>
      </w:r>
      <w:r w:rsidR="00BD647A">
        <w:rPr>
          <w:rFonts w:ascii="Times New Roman" w:hAnsi="Times New Roman" w:cs="Times New Roman"/>
          <w:sz w:val="24"/>
          <w:szCs w:val="24"/>
        </w:rPr>
        <w:t>Also,</w:t>
      </w:r>
      <w:r w:rsidR="009451BB">
        <w:rPr>
          <w:rFonts w:ascii="Times New Roman" w:hAnsi="Times New Roman" w:cs="Times New Roman"/>
          <w:sz w:val="24"/>
          <w:szCs w:val="24"/>
        </w:rPr>
        <w:t xml:space="preserve"> </w:t>
      </w:r>
      <w:r w:rsidR="0042171D">
        <w:rPr>
          <w:rFonts w:ascii="Times New Roman" w:hAnsi="Times New Roman" w:cs="Times New Roman"/>
          <w:sz w:val="24"/>
          <w:szCs w:val="24"/>
        </w:rPr>
        <w:t>t</w:t>
      </w:r>
      <w:r w:rsidR="00C25CC3">
        <w:rPr>
          <w:rFonts w:ascii="Times New Roman" w:hAnsi="Times New Roman" w:cs="Times New Roman"/>
          <w:sz w:val="24"/>
          <w:szCs w:val="24"/>
        </w:rPr>
        <w:t xml:space="preserve">he benchmarked process may be used to </w:t>
      </w:r>
      <w:r w:rsidR="00AE1102">
        <w:rPr>
          <w:rFonts w:ascii="Times New Roman" w:hAnsi="Times New Roman" w:cs="Times New Roman"/>
          <w:sz w:val="24"/>
          <w:szCs w:val="24"/>
        </w:rPr>
        <w:t>explore</w:t>
      </w:r>
      <w:r w:rsidR="00B23C2A">
        <w:rPr>
          <w:rFonts w:ascii="Times New Roman" w:hAnsi="Times New Roman" w:cs="Times New Roman"/>
          <w:sz w:val="24"/>
          <w:szCs w:val="24"/>
        </w:rPr>
        <w:t xml:space="preserve"> plant upgrades</w:t>
      </w:r>
      <w:r w:rsidR="00B77847">
        <w:rPr>
          <w:rFonts w:ascii="Times New Roman" w:hAnsi="Times New Roman" w:cs="Times New Roman"/>
          <w:sz w:val="24"/>
          <w:szCs w:val="24"/>
        </w:rPr>
        <w:t>,</w:t>
      </w:r>
      <w:r w:rsidR="00B23C2A">
        <w:rPr>
          <w:rFonts w:ascii="Times New Roman" w:hAnsi="Times New Roman" w:cs="Times New Roman"/>
          <w:sz w:val="24"/>
          <w:szCs w:val="24"/>
        </w:rPr>
        <w:t xml:space="preserve"> expansions and </w:t>
      </w:r>
      <w:r w:rsidR="0075738A">
        <w:rPr>
          <w:rFonts w:ascii="Times New Roman" w:hAnsi="Times New Roman" w:cs="Times New Roman"/>
          <w:sz w:val="24"/>
          <w:szCs w:val="24"/>
        </w:rPr>
        <w:t xml:space="preserve">various </w:t>
      </w:r>
      <w:r w:rsidR="00B23C2A">
        <w:rPr>
          <w:rFonts w:ascii="Times New Roman" w:hAnsi="Times New Roman" w:cs="Times New Roman"/>
          <w:sz w:val="24"/>
          <w:szCs w:val="24"/>
        </w:rPr>
        <w:t xml:space="preserve">process schemes and </w:t>
      </w:r>
      <w:r w:rsidR="00986F48">
        <w:rPr>
          <w:rFonts w:ascii="Times New Roman" w:hAnsi="Times New Roman" w:cs="Times New Roman"/>
          <w:sz w:val="24"/>
          <w:szCs w:val="24"/>
        </w:rPr>
        <w:t xml:space="preserve">to </w:t>
      </w:r>
      <w:r w:rsidR="005134AA">
        <w:rPr>
          <w:rFonts w:ascii="Times New Roman" w:hAnsi="Times New Roman" w:cs="Times New Roman"/>
          <w:sz w:val="24"/>
          <w:szCs w:val="24"/>
        </w:rPr>
        <w:t xml:space="preserve">evaluate </w:t>
      </w:r>
      <w:r w:rsidR="00B23C2A">
        <w:rPr>
          <w:rFonts w:ascii="Times New Roman" w:hAnsi="Times New Roman" w:cs="Times New Roman"/>
          <w:sz w:val="24"/>
          <w:szCs w:val="24"/>
        </w:rPr>
        <w:t>technologies that reduce water use and waste.</w:t>
      </w:r>
      <w:r w:rsidR="00A56CA4">
        <w:rPr>
          <w:rFonts w:ascii="Times New Roman" w:hAnsi="Times New Roman" w:cs="Times New Roman"/>
          <w:sz w:val="24"/>
          <w:szCs w:val="24"/>
        </w:rPr>
        <w:t xml:space="preserve"> </w:t>
      </w:r>
    </w:p>
    <w:p w:rsidR="00E81CC5" w:rsidRDefault="00BA2CC0">
      <w:pPr>
        <w:rPr>
          <w:rFonts w:ascii="Times New Roman" w:hAnsi="Times New Roman" w:cs="Times New Roman"/>
          <w:sz w:val="24"/>
          <w:szCs w:val="24"/>
        </w:rPr>
      </w:pPr>
      <w:r>
        <w:rPr>
          <w:rFonts w:ascii="Times New Roman" w:hAnsi="Times New Roman" w:cs="Times New Roman"/>
          <w:sz w:val="24"/>
          <w:szCs w:val="24"/>
        </w:rPr>
        <w:t xml:space="preserve">The Dairy and Functional Foods Research Unit, Eastern Regional </w:t>
      </w:r>
      <w:r w:rsidR="00AF49F2">
        <w:rPr>
          <w:rFonts w:ascii="Times New Roman" w:hAnsi="Times New Roman" w:cs="Times New Roman"/>
          <w:sz w:val="24"/>
          <w:szCs w:val="24"/>
        </w:rPr>
        <w:t>Research</w:t>
      </w:r>
      <w:r>
        <w:rPr>
          <w:rFonts w:ascii="Times New Roman" w:hAnsi="Times New Roman" w:cs="Times New Roman"/>
          <w:sz w:val="24"/>
          <w:szCs w:val="24"/>
        </w:rPr>
        <w:t xml:space="preserve"> Center, Agricultural Research Service, United States Department of Agriculture, Wyndmoor, PA </w:t>
      </w:r>
      <w:r w:rsidR="0022384C">
        <w:rPr>
          <w:rFonts w:ascii="Times New Roman" w:hAnsi="Times New Roman" w:cs="Times New Roman"/>
          <w:sz w:val="24"/>
          <w:szCs w:val="24"/>
        </w:rPr>
        <w:t xml:space="preserve">has developed </w:t>
      </w:r>
      <w:r w:rsidR="00A1025B">
        <w:rPr>
          <w:rFonts w:ascii="Times New Roman" w:hAnsi="Times New Roman" w:cs="Times New Roman"/>
          <w:sz w:val="24"/>
          <w:szCs w:val="24"/>
        </w:rPr>
        <w:t>this</w:t>
      </w:r>
      <w:r w:rsidR="0022384C">
        <w:rPr>
          <w:rFonts w:ascii="Times New Roman" w:hAnsi="Times New Roman" w:cs="Times New Roman"/>
          <w:sz w:val="24"/>
          <w:szCs w:val="24"/>
        </w:rPr>
        <w:t xml:space="preserve"> generic </w:t>
      </w:r>
      <w:r w:rsidR="00546CD3">
        <w:rPr>
          <w:rFonts w:ascii="Times New Roman" w:hAnsi="Times New Roman" w:cs="Times New Roman"/>
          <w:sz w:val="24"/>
          <w:szCs w:val="24"/>
        </w:rPr>
        <w:t>fluid milk process</w:t>
      </w:r>
      <w:r w:rsidR="0022384C">
        <w:rPr>
          <w:rFonts w:ascii="Times New Roman" w:hAnsi="Times New Roman" w:cs="Times New Roman"/>
          <w:sz w:val="24"/>
          <w:szCs w:val="24"/>
        </w:rPr>
        <w:t xml:space="preserve">ing </w:t>
      </w:r>
      <w:r w:rsidR="00546CD3">
        <w:rPr>
          <w:rFonts w:ascii="Times New Roman" w:hAnsi="Times New Roman" w:cs="Times New Roman"/>
          <w:sz w:val="24"/>
          <w:szCs w:val="24"/>
        </w:rPr>
        <w:t>simulation model</w:t>
      </w:r>
      <w:r w:rsidR="00446D30">
        <w:rPr>
          <w:rFonts w:ascii="Times New Roman" w:hAnsi="Times New Roman" w:cs="Times New Roman"/>
          <w:sz w:val="24"/>
          <w:szCs w:val="24"/>
        </w:rPr>
        <w:t xml:space="preserve"> </w:t>
      </w:r>
      <w:r w:rsidR="000A11FB">
        <w:rPr>
          <w:rFonts w:ascii="Times New Roman" w:hAnsi="Times New Roman" w:cs="Times New Roman"/>
          <w:sz w:val="24"/>
          <w:szCs w:val="24"/>
        </w:rPr>
        <w:t xml:space="preserve">using </w:t>
      </w:r>
      <w:r w:rsidR="00230043" w:rsidRPr="00230043">
        <w:rPr>
          <w:rFonts w:ascii="Times New Roman" w:hAnsi="Times New Roman" w:cs="Times New Roman"/>
          <w:b/>
          <w:sz w:val="24"/>
          <w:szCs w:val="24"/>
        </w:rPr>
        <w:t xml:space="preserve">SuperPro Designer, Version 8.5 Build </w:t>
      </w:r>
      <w:r w:rsidR="00F93A42">
        <w:rPr>
          <w:rFonts w:ascii="Times New Roman" w:hAnsi="Times New Roman" w:cs="Times New Roman"/>
          <w:b/>
          <w:sz w:val="24"/>
          <w:szCs w:val="24"/>
        </w:rPr>
        <w:t>6</w:t>
      </w:r>
      <w:r w:rsidR="000A11FB">
        <w:rPr>
          <w:rFonts w:ascii="Times New Roman" w:hAnsi="Times New Roman" w:cs="Times New Roman"/>
          <w:sz w:val="24"/>
          <w:szCs w:val="24"/>
        </w:rPr>
        <w:t xml:space="preserve"> (Intelligen Inc., Scotch Plains, NJ)</w:t>
      </w:r>
      <w:r w:rsidR="00A1025B">
        <w:rPr>
          <w:rFonts w:ascii="Times New Roman" w:hAnsi="Times New Roman" w:cs="Times New Roman"/>
          <w:sz w:val="24"/>
          <w:szCs w:val="24"/>
        </w:rPr>
        <w:t>.</w:t>
      </w:r>
      <w:r w:rsidR="00002A01">
        <w:rPr>
          <w:rFonts w:ascii="Times New Roman" w:hAnsi="Times New Roman" w:cs="Times New Roman"/>
          <w:sz w:val="24"/>
          <w:szCs w:val="24"/>
        </w:rPr>
        <w:t xml:space="preserve"> This </w:t>
      </w:r>
      <w:r w:rsidR="00282539">
        <w:rPr>
          <w:rFonts w:ascii="Times New Roman" w:hAnsi="Times New Roman" w:cs="Times New Roman"/>
          <w:sz w:val="24"/>
          <w:szCs w:val="24"/>
        </w:rPr>
        <w:t xml:space="preserve">simulation </w:t>
      </w:r>
      <w:r w:rsidR="00002A01">
        <w:rPr>
          <w:rFonts w:ascii="Times New Roman" w:hAnsi="Times New Roman" w:cs="Times New Roman"/>
          <w:sz w:val="24"/>
          <w:szCs w:val="24"/>
        </w:rPr>
        <w:t xml:space="preserve">model </w:t>
      </w:r>
      <w:r w:rsidR="00282539">
        <w:rPr>
          <w:rFonts w:ascii="Times New Roman" w:hAnsi="Times New Roman" w:cs="Times New Roman"/>
          <w:sz w:val="24"/>
          <w:szCs w:val="24"/>
        </w:rPr>
        <w:t xml:space="preserve">will </w:t>
      </w:r>
      <w:r w:rsidR="0075738A">
        <w:rPr>
          <w:rFonts w:ascii="Times New Roman" w:hAnsi="Times New Roman" w:cs="Times New Roman"/>
          <w:sz w:val="24"/>
          <w:szCs w:val="24"/>
        </w:rPr>
        <w:t xml:space="preserve">ultimately </w:t>
      </w:r>
      <w:r w:rsidR="00282539">
        <w:rPr>
          <w:rFonts w:ascii="Times New Roman" w:hAnsi="Times New Roman" w:cs="Times New Roman"/>
          <w:sz w:val="24"/>
          <w:szCs w:val="24"/>
        </w:rPr>
        <w:t xml:space="preserve">allow </w:t>
      </w:r>
      <w:r w:rsidR="00546CD3">
        <w:rPr>
          <w:rFonts w:ascii="Times New Roman" w:hAnsi="Times New Roman" w:cs="Times New Roman"/>
          <w:sz w:val="24"/>
          <w:szCs w:val="24"/>
        </w:rPr>
        <w:t xml:space="preserve">the dairy and food </w:t>
      </w:r>
      <w:r w:rsidR="001B2D44">
        <w:rPr>
          <w:rFonts w:ascii="Times New Roman" w:hAnsi="Times New Roman" w:cs="Times New Roman"/>
          <w:sz w:val="24"/>
          <w:szCs w:val="24"/>
        </w:rPr>
        <w:t xml:space="preserve">processing </w:t>
      </w:r>
      <w:r w:rsidR="00546CD3">
        <w:rPr>
          <w:rFonts w:ascii="Times New Roman" w:hAnsi="Times New Roman" w:cs="Times New Roman"/>
          <w:sz w:val="24"/>
          <w:szCs w:val="24"/>
        </w:rPr>
        <w:t>industries</w:t>
      </w:r>
      <w:r w:rsidR="00282539">
        <w:rPr>
          <w:rFonts w:ascii="Times New Roman" w:hAnsi="Times New Roman" w:cs="Times New Roman"/>
          <w:sz w:val="24"/>
          <w:szCs w:val="24"/>
        </w:rPr>
        <w:t xml:space="preserve"> to evaluate the </w:t>
      </w:r>
      <w:r w:rsidR="001C2463">
        <w:rPr>
          <w:rFonts w:ascii="Times New Roman" w:hAnsi="Times New Roman" w:cs="Times New Roman"/>
          <w:sz w:val="24"/>
          <w:szCs w:val="24"/>
        </w:rPr>
        <w:t xml:space="preserve">economic impact </w:t>
      </w:r>
      <w:r w:rsidR="00282539">
        <w:rPr>
          <w:rFonts w:ascii="Times New Roman" w:hAnsi="Times New Roman" w:cs="Times New Roman"/>
          <w:sz w:val="24"/>
          <w:szCs w:val="24"/>
        </w:rPr>
        <w:t xml:space="preserve">of </w:t>
      </w:r>
      <w:r w:rsidR="001C2463">
        <w:rPr>
          <w:rFonts w:ascii="Times New Roman" w:hAnsi="Times New Roman" w:cs="Times New Roman"/>
          <w:sz w:val="24"/>
          <w:szCs w:val="24"/>
        </w:rPr>
        <w:t xml:space="preserve">installing </w:t>
      </w:r>
      <w:r w:rsidR="00282539">
        <w:rPr>
          <w:rFonts w:ascii="Times New Roman" w:hAnsi="Times New Roman" w:cs="Times New Roman"/>
          <w:sz w:val="24"/>
          <w:szCs w:val="24"/>
        </w:rPr>
        <w:t>alternative</w:t>
      </w:r>
      <w:r w:rsidR="001B2D44">
        <w:rPr>
          <w:rFonts w:ascii="Times New Roman" w:hAnsi="Times New Roman" w:cs="Times New Roman"/>
          <w:sz w:val="24"/>
          <w:szCs w:val="24"/>
        </w:rPr>
        <w:t xml:space="preserve"> energy management systems </w:t>
      </w:r>
      <w:r w:rsidR="00A1025B">
        <w:rPr>
          <w:rFonts w:ascii="Times New Roman" w:hAnsi="Times New Roman" w:cs="Times New Roman"/>
          <w:sz w:val="24"/>
          <w:szCs w:val="24"/>
        </w:rPr>
        <w:t>and processing</w:t>
      </w:r>
      <w:r w:rsidR="00282539">
        <w:rPr>
          <w:rFonts w:ascii="Times New Roman" w:hAnsi="Times New Roman" w:cs="Times New Roman"/>
          <w:sz w:val="24"/>
          <w:szCs w:val="24"/>
        </w:rPr>
        <w:t xml:space="preserve"> technologies</w:t>
      </w:r>
      <w:r w:rsidR="001B2D44">
        <w:rPr>
          <w:rFonts w:ascii="Times New Roman" w:hAnsi="Times New Roman" w:cs="Times New Roman"/>
          <w:sz w:val="24"/>
          <w:szCs w:val="24"/>
        </w:rPr>
        <w:t xml:space="preserve"> directly on a model of their plant</w:t>
      </w:r>
      <w:r w:rsidR="00282539">
        <w:rPr>
          <w:rFonts w:ascii="Times New Roman" w:hAnsi="Times New Roman" w:cs="Times New Roman"/>
          <w:sz w:val="24"/>
          <w:szCs w:val="24"/>
        </w:rPr>
        <w:t xml:space="preserve"> and </w:t>
      </w:r>
      <w:r w:rsidR="001C2463">
        <w:rPr>
          <w:rFonts w:ascii="Times New Roman" w:hAnsi="Times New Roman" w:cs="Times New Roman"/>
          <w:sz w:val="24"/>
          <w:szCs w:val="24"/>
        </w:rPr>
        <w:t xml:space="preserve">to calculate </w:t>
      </w:r>
      <w:r w:rsidR="00282539">
        <w:rPr>
          <w:rFonts w:ascii="Times New Roman" w:hAnsi="Times New Roman" w:cs="Times New Roman"/>
          <w:sz w:val="24"/>
          <w:szCs w:val="24"/>
        </w:rPr>
        <w:t>energy</w:t>
      </w:r>
      <w:r w:rsidR="003F6614">
        <w:rPr>
          <w:rFonts w:ascii="Times New Roman" w:hAnsi="Times New Roman" w:cs="Times New Roman"/>
          <w:sz w:val="24"/>
          <w:szCs w:val="24"/>
        </w:rPr>
        <w:t xml:space="preserve"> usage</w:t>
      </w:r>
      <w:r w:rsidR="001C2463">
        <w:rPr>
          <w:rFonts w:ascii="Times New Roman" w:hAnsi="Times New Roman" w:cs="Times New Roman"/>
          <w:sz w:val="24"/>
          <w:szCs w:val="24"/>
        </w:rPr>
        <w:t xml:space="preserve"> and</w:t>
      </w:r>
      <w:r w:rsidR="00DA4B65">
        <w:rPr>
          <w:rFonts w:ascii="Times New Roman" w:hAnsi="Times New Roman" w:cs="Times New Roman"/>
          <w:sz w:val="24"/>
          <w:szCs w:val="24"/>
        </w:rPr>
        <w:t xml:space="preserve"> GHG</w:t>
      </w:r>
      <w:r w:rsidR="003F6614">
        <w:rPr>
          <w:rFonts w:ascii="Times New Roman" w:hAnsi="Times New Roman" w:cs="Times New Roman"/>
          <w:sz w:val="24"/>
          <w:szCs w:val="24"/>
        </w:rPr>
        <w:t xml:space="preserve"> emissions</w:t>
      </w:r>
      <w:r w:rsidR="00986F48">
        <w:rPr>
          <w:rFonts w:ascii="Times New Roman" w:hAnsi="Times New Roman" w:cs="Times New Roman"/>
          <w:sz w:val="24"/>
          <w:szCs w:val="24"/>
        </w:rPr>
        <w:t>,</w:t>
      </w:r>
      <w:r w:rsidR="001C2463">
        <w:rPr>
          <w:rFonts w:ascii="Times New Roman" w:hAnsi="Times New Roman" w:cs="Times New Roman"/>
          <w:sz w:val="24"/>
          <w:szCs w:val="24"/>
        </w:rPr>
        <w:t xml:space="preserve"> reported as</w:t>
      </w:r>
      <w:r w:rsidR="00282539">
        <w:rPr>
          <w:rFonts w:ascii="Times New Roman" w:hAnsi="Times New Roman" w:cs="Times New Roman"/>
          <w:sz w:val="24"/>
          <w:szCs w:val="24"/>
        </w:rPr>
        <w:t xml:space="preserve"> </w:t>
      </w:r>
      <w:r w:rsidR="0075738A">
        <w:rPr>
          <w:rFonts w:ascii="Times New Roman" w:hAnsi="Times New Roman" w:cs="Times New Roman"/>
          <w:sz w:val="24"/>
          <w:szCs w:val="24"/>
        </w:rPr>
        <w:t>g</w:t>
      </w:r>
      <w:r w:rsidR="00293C63">
        <w:rPr>
          <w:rFonts w:ascii="Times New Roman" w:hAnsi="Times New Roman" w:cs="Times New Roman"/>
          <w:sz w:val="24"/>
          <w:szCs w:val="24"/>
        </w:rPr>
        <w:t xml:space="preserve"> CO</w:t>
      </w:r>
      <w:r w:rsidR="00293C63" w:rsidRPr="00293C63">
        <w:rPr>
          <w:rFonts w:ascii="Times New Roman" w:hAnsi="Times New Roman" w:cs="Times New Roman"/>
          <w:sz w:val="24"/>
          <w:szCs w:val="24"/>
          <w:vertAlign w:val="subscript"/>
        </w:rPr>
        <w:t>2</w:t>
      </w:r>
      <w:r w:rsidR="00293C63">
        <w:rPr>
          <w:rFonts w:ascii="Times New Roman" w:hAnsi="Times New Roman" w:cs="Times New Roman"/>
          <w:sz w:val="24"/>
          <w:szCs w:val="24"/>
        </w:rPr>
        <w:t xml:space="preserve"> equivalents (e)/ gallon or kg of packaged milk.</w:t>
      </w:r>
      <w:r w:rsidR="00282539">
        <w:rPr>
          <w:rFonts w:ascii="Times New Roman" w:hAnsi="Times New Roman" w:cs="Times New Roman"/>
          <w:sz w:val="24"/>
          <w:szCs w:val="24"/>
        </w:rPr>
        <w:t xml:space="preserve"> </w:t>
      </w:r>
      <w:r w:rsidR="00FB0956">
        <w:rPr>
          <w:rFonts w:ascii="Times New Roman" w:hAnsi="Times New Roman" w:cs="Times New Roman"/>
          <w:sz w:val="24"/>
          <w:szCs w:val="24"/>
        </w:rPr>
        <w:t>Future versions</w:t>
      </w:r>
      <w:r w:rsidR="00DA4B65">
        <w:rPr>
          <w:rFonts w:ascii="Times New Roman" w:hAnsi="Times New Roman" w:cs="Times New Roman"/>
          <w:sz w:val="24"/>
          <w:szCs w:val="24"/>
        </w:rPr>
        <w:t xml:space="preserve"> of this simulator</w:t>
      </w:r>
      <w:r w:rsidR="00FB0956">
        <w:rPr>
          <w:rFonts w:ascii="Times New Roman" w:hAnsi="Times New Roman" w:cs="Times New Roman"/>
          <w:sz w:val="24"/>
          <w:szCs w:val="24"/>
        </w:rPr>
        <w:t xml:space="preserve"> will include process blocks for </w:t>
      </w:r>
      <w:r w:rsidR="00DC338F">
        <w:rPr>
          <w:rFonts w:ascii="Times New Roman" w:hAnsi="Times New Roman" w:cs="Times New Roman"/>
          <w:sz w:val="24"/>
          <w:szCs w:val="24"/>
        </w:rPr>
        <w:t>various alternative</w:t>
      </w:r>
      <w:r w:rsidR="00D71EA1">
        <w:rPr>
          <w:rFonts w:ascii="Times New Roman" w:hAnsi="Times New Roman" w:cs="Times New Roman"/>
          <w:sz w:val="24"/>
          <w:szCs w:val="24"/>
        </w:rPr>
        <w:t xml:space="preserve"> processing technologies and energy management </w:t>
      </w:r>
      <w:r w:rsidR="001B2D44">
        <w:rPr>
          <w:rFonts w:ascii="Times New Roman" w:hAnsi="Times New Roman" w:cs="Times New Roman"/>
          <w:sz w:val="24"/>
          <w:szCs w:val="24"/>
        </w:rPr>
        <w:t>systems</w:t>
      </w:r>
      <w:r w:rsidR="00FD3819">
        <w:rPr>
          <w:rFonts w:ascii="Times New Roman" w:hAnsi="Times New Roman" w:cs="Times New Roman"/>
          <w:sz w:val="24"/>
          <w:szCs w:val="24"/>
        </w:rPr>
        <w:t>.</w:t>
      </w:r>
    </w:p>
    <w:p w:rsidR="002357FD" w:rsidRDefault="002357FD">
      <w:pPr>
        <w:rPr>
          <w:rFonts w:ascii="Times New Roman" w:hAnsi="Times New Roman" w:cs="Times New Roman"/>
          <w:sz w:val="24"/>
          <w:szCs w:val="24"/>
        </w:rPr>
      </w:pPr>
    </w:p>
    <w:p w:rsidR="001A6DB8" w:rsidRDefault="001A6DB8">
      <w:pPr>
        <w:rPr>
          <w:rFonts w:ascii="Times New Roman" w:hAnsi="Times New Roman" w:cs="Times New Roman"/>
          <w:sz w:val="24"/>
          <w:szCs w:val="24"/>
        </w:rPr>
      </w:pPr>
    </w:p>
    <w:p w:rsidR="001A6DB8" w:rsidRDefault="001A6DB8">
      <w:pPr>
        <w:rPr>
          <w:rFonts w:ascii="Times New Roman" w:hAnsi="Times New Roman" w:cs="Times New Roman"/>
          <w:sz w:val="24"/>
          <w:szCs w:val="24"/>
        </w:rPr>
      </w:pPr>
    </w:p>
    <w:p w:rsidR="001E4072" w:rsidRPr="0011572F" w:rsidRDefault="001E4072" w:rsidP="001C2463">
      <w:pPr>
        <w:pStyle w:val="NormalWeb"/>
        <w:rPr>
          <w:b/>
        </w:rPr>
      </w:pPr>
      <w:r w:rsidRPr="0011572F">
        <w:rPr>
          <w:b/>
        </w:rPr>
        <w:lastRenderedPageBreak/>
        <w:t>O</w:t>
      </w:r>
      <w:r w:rsidR="00326986">
        <w:rPr>
          <w:b/>
        </w:rPr>
        <w:t>VERVIEW</w:t>
      </w:r>
    </w:p>
    <w:p w:rsidR="0049635C" w:rsidRDefault="00951C77" w:rsidP="00AA5EC6">
      <w:pPr>
        <w:pStyle w:val="NormalWeb"/>
      </w:pPr>
      <w:r>
        <w:t>Process simulation is a model-based representation of technical processes and unit operations</w:t>
      </w:r>
      <w:r w:rsidR="00BC4215">
        <w:t xml:space="preserve"> using computer software</w:t>
      </w:r>
      <w:r>
        <w:t>.</w:t>
      </w:r>
      <w:r w:rsidR="00BC4215">
        <w:t xml:space="preserve"> There are many chemical engineering process simulation software </w:t>
      </w:r>
      <w:r w:rsidR="00B32DE6">
        <w:t xml:space="preserve">tools available </w:t>
      </w:r>
      <w:r w:rsidR="005305D7">
        <w:t>on</w:t>
      </w:r>
      <w:r w:rsidR="00BC4215">
        <w:t xml:space="preserve"> the market</w:t>
      </w:r>
      <w:r>
        <w:t xml:space="preserve"> </w:t>
      </w:r>
      <w:r w:rsidR="00BC4215">
        <w:t xml:space="preserve">today, such as Aspen Plus, SuperPro Designer, CHEMCAD and </w:t>
      </w:r>
      <w:proofErr w:type="spellStart"/>
      <w:r w:rsidR="00BC4215">
        <w:t>ProSimPlus</w:t>
      </w:r>
      <w:proofErr w:type="spellEnd"/>
      <w:r w:rsidR="003500CE">
        <w:t>. We have elected to use SuperPro Designer</w:t>
      </w:r>
      <w:r w:rsidR="007F2F34">
        <w:t xml:space="preserve"> (Intelligen Inc.)</w:t>
      </w:r>
      <w:r w:rsidR="003500CE">
        <w:t xml:space="preserve"> </w:t>
      </w:r>
      <w:r w:rsidR="00252742">
        <w:t>because</w:t>
      </w:r>
      <w:r w:rsidR="003500CE">
        <w:t xml:space="preserve"> </w:t>
      </w:r>
      <w:r w:rsidR="00252742">
        <w:t>it is</w:t>
      </w:r>
      <w:r w:rsidR="003500CE">
        <w:t xml:space="preserve"> user</w:t>
      </w:r>
      <w:r w:rsidR="00252742">
        <w:t>-friendly</w:t>
      </w:r>
      <w:r w:rsidR="003500CE">
        <w:t xml:space="preserve"> </w:t>
      </w:r>
      <w:r w:rsidR="00AA5EC6">
        <w:t xml:space="preserve">and </w:t>
      </w:r>
      <w:r w:rsidR="00252742">
        <w:t xml:space="preserve">has </w:t>
      </w:r>
      <w:r w:rsidR="00AA5EC6">
        <w:t>modeling capabilit</w:t>
      </w:r>
      <w:r w:rsidR="001E4072">
        <w:t>ies</w:t>
      </w:r>
      <w:r w:rsidR="00B32DE6">
        <w:t xml:space="preserve"> which </w:t>
      </w:r>
      <w:r w:rsidR="00252742">
        <w:t>are</w:t>
      </w:r>
      <w:r w:rsidR="00B32DE6">
        <w:t xml:space="preserve"> suitable for this application</w:t>
      </w:r>
      <w:r w:rsidR="00AA5EC6">
        <w:t xml:space="preserve">. </w:t>
      </w:r>
      <w:r w:rsidR="00AA5EC6" w:rsidRPr="00F827AD">
        <w:rPr>
          <w:b/>
        </w:rPr>
        <w:t xml:space="preserve">You will need to have </w:t>
      </w:r>
      <w:r w:rsidR="00B32DE6" w:rsidRPr="00F827AD">
        <w:rPr>
          <w:b/>
        </w:rPr>
        <w:t xml:space="preserve">a </w:t>
      </w:r>
      <w:r w:rsidR="00AA5EC6" w:rsidRPr="00F827AD">
        <w:rPr>
          <w:b/>
        </w:rPr>
        <w:t xml:space="preserve">SuperPro Designer software license to run our </w:t>
      </w:r>
      <w:r w:rsidR="005305D7">
        <w:rPr>
          <w:b/>
        </w:rPr>
        <w:t>Fluid Milk Process</w:t>
      </w:r>
      <w:r w:rsidR="00AA5EC6" w:rsidRPr="00F827AD">
        <w:rPr>
          <w:b/>
        </w:rPr>
        <w:t xml:space="preserve"> model. A functional evaluation version </w:t>
      </w:r>
      <w:r w:rsidR="007F2F34">
        <w:rPr>
          <w:b/>
        </w:rPr>
        <w:t xml:space="preserve">of the software </w:t>
      </w:r>
      <w:r w:rsidR="00AA5EC6" w:rsidRPr="00F827AD">
        <w:rPr>
          <w:b/>
        </w:rPr>
        <w:t xml:space="preserve">is available </w:t>
      </w:r>
      <w:r w:rsidR="005305D7">
        <w:rPr>
          <w:b/>
        </w:rPr>
        <w:t>for</w:t>
      </w:r>
      <w:r w:rsidR="00AA5EC6" w:rsidRPr="00F827AD">
        <w:rPr>
          <w:b/>
        </w:rPr>
        <w:t xml:space="preserve"> download (free of charge) from </w:t>
      </w:r>
      <w:r w:rsidR="00F140BE">
        <w:rPr>
          <w:b/>
        </w:rPr>
        <w:t xml:space="preserve">the </w:t>
      </w:r>
      <w:r w:rsidR="00AA5EC6" w:rsidRPr="00F827AD">
        <w:rPr>
          <w:b/>
        </w:rPr>
        <w:t>Intelligen Inc. website (</w:t>
      </w:r>
      <w:hyperlink r:id="rId9" w:history="1">
        <w:r w:rsidR="00AA5EC6" w:rsidRPr="00F827AD">
          <w:rPr>
            <w:rStyle w:val="Hyperlink"/>
            <w:b/>
          </w:rPr>
          <w:t>www.intelligen.com</w:t>
        </w:r>
      </w:hyperlink>
      <w:r w:rsidR="00AA5EC6" w:rsidRPr="00F827AD">
        <w:rPr>
          <w:b/>
        </w:rPr>
        <w:t>).</w:t>
      </w:r>
      <w:r w:rsidR="00AA5EC6" w:rsidRPr="00DF1D6E">
        <w:t xml:space="preserve"> It is available for the MS Windows 2000, XP, Vista and 7 platforms</w:t>
      </w:r>
      <w:r w:rsidR="00884BA8">
        <w:t xml:space="preserve"> and</w:t>
      </w:r>
      <w:r w:rsidR="00AA5EC6" w:rsidRPr="00DF1D6E">
        <w:t xml:space="preserve"> requires a Pentium PC (&gt; 800 MHz) with at least 128 MB of RAM, and 400 MB of free hard disk space. </w:t>
      </w:r>
    </w:p>
    <w:p w:rsidR="00AA5EC6" w:rsidRDefault="0049635C" w:rsidP="00AA5EC6">
      <w:pPr>
        <w:pStyle w:val="NormalWeb"/>
      </w:pPr>
      <w:r>
        <w:t xml:space="preserve">Save the </w:t>
      </w:r>
      <w:r w:rsidR="00D738C9">
        <w:t xml:space="preserve">data </w:t>
      </w:r>
      <w:r>
        <w:t xml:space="preserve">file </w:t>
      </w:r>
      <w:r w:rsidR="00230043" w:rsidRPr="00230043">
        <w:rPr>
          <w:b/>
        </w:rPr>
        <w:t xml:space="preserve">Dairy Process Full Homogenize </w:t>
      </w:r>
      <w:r w:rsidR="00FF5C53">
        <w:rPr>
          <w:b/>
        </w:rPr>
        <w:t>40</w:t>
      </w:r>
      <w:r w:rsidR="00230043" w:rsidRPr="00230043">
        <w:rPr>
          <w:b/>
        </w:rPr>
        <w:t xml:space="preserve">MM </w:t>
      </w:r>
      <w:r w:rsidR="00455BB2">
        <w:rPr>
          <w:b/>
        </w:rPr>
        <w:t>kg</w:t>
      </w:r>
      <w:r w:rsidR="00230043" w:rsidRPr="00230043">
        <w:rPr>
          <w:b/>
        </w:rPr>
        <w:t xml:space="preserve"> per </w:t>
      </w:r>
      <w:proofErr w:type="spellStart"/>
      <w:r w:rsidR="00230043" w:rsidRPr="00230043">
        <w:rPr>
          <w:b/>
        </w:rPr>
        <w:t>yr_</w:t>
      </w:r>
      <w:r w:rsidR="00455BB2">
        <w:rPr>
          <w:b/>
        </w:rPr>
        <w:t>May</w:t>
      </w:r>
      <w:proofErr w:type="spellEnd"/>
      <w:r w:rsidR="00455BB2">
        <w:rPr>
          <w:b/>
        </w:rPr>
        <w:t xml:space="preserve"> 2013</w:t>
      </w:r>
      <w:r w:rsidR="00496631">
        <w:t xml:space="preserve"> from the e-mail attachment into </w:t>
      </w:r>
      <w:r>
        <w:t>your Documents file.</w:t>
      </w:r>
      <w:r w:rsidR="00E26B01">
        <w:t xml:space="preserve"> </w:t>
      </w:r>
      <w:r w:rsidR="004F65A2">
        <w:t xml:space="preserve">Open the program by clicking on the </w:t>
      </w:r>
      <w:r w:rsidR="00230043" w:rsidRPr="00230043">
        <w:rPr>
          <w:b/>
        </w:rPr>
        <w:t>SuperPro Designer v 8.5</w:t>
      </w:r>
      <w:r w:rsidR="00496631">
        <w:t xml:space="preserve"> icon</w:t>
      </w:r>
      <w:r w:rsidR="00F84603">
        <w:t>.</w:t>
      </w:r>
      <w:r w:rsidR="00E26B01">
        <w:t xml:space="preserve"> </w:t>
      </w:r>
      <w:r>
        <w:t xml:space="preserve">To view the process flow sheet, click on </w:t>
      </w:r>
      <w:r w:rsidR="00FF62EB">
        <w:t>“Open another process file”</w:t>
      </w:r>
      <w:r w:rsidR="00D738C9">
        <w:t xml:space="preserve"> and then the icon on the right to locate the </w:t>
      </w:r>
      <w:r w:rsidR="00D738C9" w:rsidRPr="00496631">
        <w:rPr>
          <w:b/>
        </w:rPr>
        <w:t xml:space="preserve">Dairy Process Full Homogenize </w:t>
      </w:r>
      <w:r w:rsidR="00E71953">
        <w:rPr>
          <w:b/>
        </w:rPr>
        <w:t>40</w:t>
      </w:r>
      <w:r w:rsidR="00D738C9" w:rsidRPr="00496631">
        <w:rPr>
          <w:b/>
        </w:rPr>
        <w:t xml:space="preserve">MM </w:t>
      </w:r>
      <w:r w:rsidR="00455BB2">
        <w:rPr>
          <w:b/>
        </w:rPr>
        <w:t xml:space="preserve">kg </w:t>
      </w:r>
      <w:r w:rsidR="00D738C9" w:rsidRPr="00496631">
        <w:rPr>
          <w:b/>
        </w:rPr>
        <w:t xml:space="preserve">per </w:t>
      </w:r>
      <w:proofErr w:type="spellStart"/>
      <w:r w:rsidR="00D738C9" w:rsidRPr="00496631">
        <w:rPr>
          <w:b/>
        </w:rPr>
        <w:t>yr_</w:t>
      </w:r>
      <w:r w:rsidR="00455BB2">
        <w:rPr>
          <w:b/>
        </w:rPr>
        <w:t>May</w:t>
      </w:r>
      <w:proofErr w:type="spellEnd"/>
      <w:r w:rsidR="00455BB2">
        <w:rPr>
          <w:b/>
        </w:rPr>
        <w:t xml:space="preserve"> 2013</w:t>
      </w:r>
      <w:r w:rsidR="00D738C9">
        <w:rPr>
          <w:b/>
        </w:rPr>
        <w:t xml:space="preserve">. </w:t>
      </w:r>
      <w:r w:rsidR="00AC3588">
        <w:rPr>
          <w:b/>
        </w:rPr>
        <w:t xml:space="preserve"> </w:t>
      </w:r>
      <w:r w:rsidR="00D738C9">
        <w:rPr>
          <w:b/>
        </w:rPr>
        <w:t xml:space="preserve">A flow sheet for the Fluid Milk Process that has already been modeled will open up.  </w:t>
      </w:r>
    </w:p>
    <w:p w:rsidR="00DF1D6E" w:rsidRDefault="00DF1D6E" w:rsidP="00AA5EC6">
      <w:pPr>
        <w:pStyle w:val="NormalWeb"/>
      </w:pPr>
      <w:r>
        <w:t>We beg</w:t>
      </w:r>
      <w:r w:rsidR="004F65A2">
        <w:t>an</w:t>
      </w:r>
      <w:r>
        <w:t xml:space="preserve"> modeling the milk processing plant by developing a flow diagram (see </w:t>
      </w:r>
      <w:del w:id="74" w:author="ptomasula" w:date="2013-05-18T12:19:00Z">
        <w:r w:rsidR="00230043" w:rsidRPr="00230043" w:rsidDel="00C00048">
          <w:rPr>
            <w:b/>
          </w:rPr>
          <w:delText>Figure</w:delText>
        </w:r>
      </w:del>
      <w:ins w:id="75" w:author="ptomasula" w:date="2013-05-18T12:19:00Z">
        <w:r w:rsidR="00C00048">
          <w:rPr>
            <w:b/>
          </w:rPr>
          <w:t>FIGURE</w:t>
        </w:r>
      </w:ins>
      <w:r w:rsidR="00230043" w:rsidRPr="00230043">
        <w:rPr>
          <w:b/>
        </w:rPr>
        <w:t xml:space="preserve"> 1 in Appendix 1</w:t>
      </w:r>
      <w:r>
        <w:t xml:space="preserve">).  The icons represent the </w:t>
      </w:r>
      <w:r w:rsidR="00340CA2">
        <w:t>equipment</w:t>
      </w:r>
      <w:r w:rsidR="0063528D">
        <w:t xml:space="preserve"> unit operations</w:t>
      </w:r>
      <w:r w:rsidR="00340CA2">
        <w:t xml:space="preserve"> in the fluid milk process</w:t>
      </w:r>
      <w:r w:rsidR="00AF6B53">
        <w:t xml:space="preserve">.  The connecting lines </w:t>
      </w:r>
      <w:r w:rsidR="00340CA2">
        <w:t>in</w:t>
      </w:r>
      <w:r w:rsidR="00AF6B53">
        <w:t xml:space="preserve">dicate the direction </w:t>
      </w:r>
      <w:r w:rsidR="00340CA2">
        <w:t>in</w:t>
      </w:r>
      <w:r w:rsidR="00AF6B53">
        <w:t xml:space="preserve"> which the streams flow</w:t>
      </w:r>
      <w:r w:rsidR="00340CA2">
        <w:t xml:space="preserve"> and allow</w:t>
      </w:r>
      <w:r w:rsidR="00666D87">
        <w:t xml:space="preserve"> </w:t>
      </w:r>
      <w:r w:rsidR="00340CA2">
        <w:t xml:space="preserve">the </w:t>
      </w:r>
      <w:r w:rsidR="00666D87">
        <w:t>user to keep track of the streams and components throughout the process model.  Stream characteristic</w:t>
      </w:r>
      <w:r w:rsidR="00340CA2">
        <w:t>s</w:t>
      </w:r>
      <w:r w:rsidR="00666D87">
        <w:t xml:space="preserve"> include </w:t>
      </w:r>
      <w:r w:rsidR="0063528D">
        <w:t>flow rate</w:t>
      </w:r>
      <w:r w:rsidR="00025093">
        <w:t xml:space="preserve">, temperature, pressure, physical state and components in the stream.  </w:t>
      </w:r>
      <w:r w:rsidR="00AF6B53">
        <w:t xml:space="preserve">SuperPro Designer </w:t>
      </w:r>
      <w:r w:rsidR="0041445E">
        <w:t>feature</w:t>
      </w:r>
      <w:r w:rsidR="0063528D">
        <w:t>s</w:t>
      </w:r>
      <w:r w:rsidR="00AF6B53">
        <w:t xml:space="preserve"> </w:t>
      </w:r>
      <w:r w:rsidR="0063528D">
        <w:t>a</w:t>
      </w:r>
      <w:r w:rsidR="00AF6B53">
        <w:t xml:space="preserve"> user-friendly interface (see </w:t>
      </w:r>
      <w:del w:id="76" w:author="ptomasula" w:date="2013-05-18T12:19:00Z">
        <w:r w:rsidR="00230043" w:rsidRPr="00230043" w:rsidDel="00C00048">
          <w:rPr>
            <w:b/>
          </w:rPr>
          <w:delText>Figure</w:delText>
        </w:r>
      </w:del>
      <w:ins w:id="77" w:author="ptomasula" w:date="2013-05-18T12:19:00Z">
        <w:r w:rsidR="00C00048">
          <w:rPr>
            <w:b/>
          </w:rPr>
          <w:t>FIGURE</w:t>
        </w:r>
      </w:ins>
      <w:r w:rsidR="00230043" w:rsidRPr="00230043">
        <w:rPr>
          <w:b/>
        </w:rPr>
        <w:t xml:space="preserve"> 2 in Appendix 1</w:t>
      </w:r>
      <w:r w:rsidR="00AF6B53">
        <w:t xml:space="preserve">) that </w:t>
      </w:r>
      <w:r w:rsidR="0063528D">
        <w:t xml:space="preserve">the </w:t>
      </w:r>
      <w:r w:rsidR="00AF6B53">
        <w:t xml:space="preserve">user can just point-and-click to modify the values in the </w:t>
      </w:r>
      <w:r w:rsidR="0063528D">
        <w:t>flow sheet</w:t>
      </w:r>
      <w:r w:rsidR="0041445E">
        <w:t>.  The interface is very similar to other MS Window</w:t>
      </w:r>
      <w:r w:rsidR="00F068B8">
        <w:t>s</w:t>
      </w:r>
      <w:r w:rsidR="0041445E">
        <w:t xml:space="preserve"> applications.</w:t>
      </w:r>
    </w:p>
    <w:p w:rsidR="00F068B8" w:rsidRDefault="00F068B8" w:rsidP="00AA5EC6">
      <w:pPr>
        <w:pStyle w:val="NormalWeb"/>
      </w:pPr>
      <w:r>
        <w:t xml:space="preserve">For each unit operation, the simulator includes a mathematical model that performs material and energy balance calculations.  Based on the material balances, it performs equipment sizing calculations.  </w:t>
      </w:r>
      <w:r w:rsidR="00F21BFF">
        <w:t xml:space="preserve">The initialization of operations is done through </w:t>
      </w:r>
      <w:r w:rsidR="0063528D">
        <w:t xml:space="preserve">the </w:t>
      </w:r>
      <w:r w:rsidR="00F21BFF">
        <w:t>appropriate dialog windows</w:t>
      </w:r>
      <w:r w:rsidR="00666D87">
        <w:t xml:space="preserve"> by double-clicking the unit operation icon</w:t>
      </w:r>
      <w:r w:rsidR="0063528D">
        <w:t xml:space="preserve"> to specify the process parameters. </w:t>
      </w:r>
      <w:r w:rsidR="00F21BFF">
        <w:t xml:space="preserve"> User</w:t>
      </w:r>
      <w:r w:rsidR="00743D1A">
        <w:t>s</w:t>
      </w:r>
      <w:r w:rsidR="00F21BFF">
        <w:t xml:space="preserve"> can adjust the process parameters according to </w:t>
      </w:r>
      <w:r w:rsidR="00743D1A">
        <w:t xml:space="preserve">their plant data.  </w:t>
      </w:r>
      <w:r>
        <w:t>SuperPro Designer includes more than 1</w:t>
      </w:r>
      <w:r w:rsidR="00743D1A">
        <w:t>4</w:t>
      </w:r>
      <w:r>
        <w:t>0 unit operations</w:t>
      </w:r>
      <w:r w:rsidR="00743D1A">
        <w:t xml:space="preserve"> to meet the need</w:t>
      </w:r>
      <w:r w:rsidR="0063528D">
        <w:t>s</w:t>
      </w:r>
      <w:r w:rsidR="00743D1A">
        <w:t xml:space="preserve"> of most processes.</w:t>
      </w:r>
    </w:p>
    <w:p w:rsidR="00230043" w:rsidRDefault="00E203D9" w:rsidP="00230043">
      <w:pPr>
        <w:pStyle w:val="NormalWeb"/>
      </w:pPr>
      <w:r>
        <w:t>The results of the simulation are presented in the form of reports, although you can</w:t>
      </w:r>
      <w:r w:rsidR="00124BB9">
        <w:t xml:space="preserve"> partially</w:t>
      </w:r>
      <w:r w:rsidR="00B94EB9">
        <w:t xml:space="preserve"> view t</w:t>
      </w:r>
      <w:r>
        <w:t>h</w:t>
      </w:r>
      <w:r w:rsidR="00527C83">
        <w:t>e</w:t>
      </w:r>
      <w:r>
        <w:t>se results on the screen</w:t>
      </w:r>
      <w:r w:rsidR="00A64152">
        <w:t xml:space="preserve"> (Click on the Re</w:t>
      </w:r>
      <w:r w:rsidR="002403A0">
        <w:t>ports</w:t>
      </w:r>
      <w:r w:rsidR="00A64152">
        <w:t xml:space="preserve"> tab)</w:t>
      </w:r>
      <w:r>
        <w:t xml:space="preserve">. </w:t>
      </w:r>
      <w:r w:rsidR="00C65C6B">
        <w:t>There are s</w:t>
      </w:r>
      <w:r w:rsidR="005D7521">
        <w:t>everal reports</w:t>
      </w:r>
      <w:r w:rsidR="00C65C6B">
        <w:t xml:space="preserve"> generated </w:t>
      </w:r>
      <w:r w:rsidR="007F25C2">
        <w:t xml:space="preserve">by the simulation, each focusing on a different </w:t>
      </w:r>
      <w:r w:rsidR="00EA0936">
        <w:t>topic</w:t>
      </w:r>
      <w:r w:rsidR="007F25C2">
        <w:t>. The reports are generated (upon request using appropriate menu calls) and saved in a temporary file.  The file format of the report can be chosen by the user (e.g. ‘</w:t>
      </w:r>
      <w:proofErr w:type="spellStart"/>
      <w:r w:rsidR="007F25C2">
        <w:t>xls</w:t>
      </w:r>
      <w:proofErr w:type="spellEnd"/>
      <w:r w:rsidR="007F25C2">
        <w:t>’, ‘pdf’, ‘html’, etc.)</w:t>
      </w:r>
      <w:r>
        <w:t xml:space="preserve">  The following </w:t>
      </w:r>
      <w:r w:rsidR="00230043" w:rsidRPr="00230043">
        <w:rPr>
          <w:b/>
        </w:rPr>
        <w:t>reports</w:t>
      </w:r>
      <w:r>
        <w:t xml:space="preserve"> </w:t>
      </w:r>
      <w:r w:rsidR="00124BB9">
        <w:t>are generated by SuperPro Designer</w:t>
      </w:r>
      <w:r w:rsidR="00AC3588">
        <w:t>.  Only the SR, EER and ICR reports are demonstrated in this manual.</w:t>
      </w:r>
    </w:p>
    <w:p w:rsidR="00124BB9" w:rsidRDefault="00D738C9" w:rsidP="00124BB9">
      <w:pPr>
        <w:pStyle w:val="NormalWeb"/>
        <w:numPr>
          <w:ilvl w:val="0"/>
          <w:numId w:val="1"/>
        </w:numPr>
      </w:pPr>
      <w:r>
        <w:t xml:space="preserve"> </w:t>
      </w:r>
      <w:r w:rsidR="00124BB9">
        <w:t>Material &amp; St</w:t>
      </w:r>
      <w:r w:rsidR="008D4442">
        <w:t>r</w:t>
      </w:r>
      <w:r w:rsidR="00124BB9">
        <w:t>eam</w:t>
      </w:r>
      <w:r w:rsidR="008D4442">
        <w:t>s</w:t>
      </w:r>
      <w:r w:rsidR="00124BB9">
        <w:t xml:space="preserve"> Report (SR)</w:t>
      </w:r>
    </w:p>
    <w:p w:rsidR="00124BB9" w:rsidRDefault="00124BB9" w:rsidP="00124BB9">
      <w:pPr>
        <w:pStyle w:val="NormalWeb"/>
        <w:numPr>
          <w:ilvl w:val="0"/>
          <w:numId w:val="1"/>
        </w:numPr>
      </w:pPr>
      <w:r>
        <w:t>Economic Evaluation Report (E</w:t>
      </w:r>
      <w:r w:rsidR="00206D11">
        <w:t>E</w:t>
      </w:r>
      <w:r>
        <w:t>R)</w:t>
      </w:r>
    </w:p>
    <w:p w:rsidR="00230043" w:rsidRDefault="00230043" w:rsidP="00230043">
      <w:pPr>
        <w:pStyle w:val="NormalWeb"/>
        <w:ind w:left="720"/>
      </w:pPr>
    </w:p>
    <w:p w:rsidR="00124BB9" w:rsidRDefault="00124BB9" w:rsidP="00124BB9">
      <w:pPr>
        <w:pStyle w:val="NormalWeb"/>
        <w:numPr>
          <w:ilvl w:val="0"/>
          <w:numId w:val="1"/>
        </w:numPr>
      </w:pPr>
      <w:r>
        <w:lastRenderedPageBreak/>
        <w:t>Cash Flow Analysis Report (CFR)</w:t>
      </w:r>
    </w:p>
    <w:p w:rsidR="00124BB9" w:rsidRDefault="00124BB9" w:rsidP="00124BB9">
      <w:pPr>
        <w:pStyle w:val="NormalWeb"/>
        <w:numPr>
          <w:ilvl w:val="0"/>
          <w:numId w:val="1"/>
        </w:numPr>
      </w:pPr>
      <w:r>
        <w:t>Itemized Cost Report (ICR)</w:t>
      </w:r>
    </w:p>
    <w:p w:rsidR="00124BB9" w:rsidRDefault="00124BB9" w:rsidP="00124BB9">
      <w:pPr>
        <w:pStyle w:val="NormalWeb"/>
        <w:numPr>
          <w:ilvl w:val="0"/>
          <w:numId w:val="1"/>
        </w:numPr>
      </w:pPr>
      <w:r>
        <w:t>Throughput Analysis Report (THR)</w:t>
      </w:r>
    </w:p>
    <w:p w:rsidR="00124BB9" w:rsidRDefault="00124BB9" w:rsidP="00124BB9">
      <w:pPr>
        <w:pStyle w:val="NormalWeb"/>
        <w:numPr>
          <w:ilvl w:val="0"/>
          <w:numId w:val="1"/>
        </w:numPr>
      </w:pPr>
      <w:r>
        <w:t>Environmental Impact Report (EIR)</w:t>
      </w:r>
    </w:p>
    <w:p w:rsidR="00124BB9" w:rsidRDefault="00124BB9" w:rsidP="00124BB9">
      <w:pPr>
        <w:pStyle w:val="NormalWeb"/>
        <w:numPr>
          <w:ilvl w:val="0"/>
          <w:numId w:val="1"/>
        </w:numPr>
      </w:pPr>
      <w:r>
        <w:t>Emissions Report (EMS)</w:t>
      </w:r>
    </w:p>
    <w:p w:rsidR="00124BB9" w:rsidRDefault="00124BB9" w:rsidP="00124BB9">
      <w:pPr>
        <w:pStyle w:val="NormalWeb"/>
        <w:numPr>
          <w:ilvl w:val="0"/>
          <w:numId w:val="1"/>
        </w:numPr>
      </w:pPr>
      <w:r>
        <w:t>Equipment Report (EQR)</w:t>
      </w:r>
    </w:p>
    <w:p w:rsidR="00124BB9" w:rsidRDefault="00124BB9" w:rsidP="00124BB9">
      <w:pPr>
        <w:pStyle w:val="NormalWeb"/>
        <w:numPr>
          <w:ilvl w:val="0"/>
          <w:numId w:val="1"/>
        </w:numPr>
      </w:pPr>
      <w:r>
        <w:t>CIP Skid Report (CSR)</w:t>
      </w:r>
    </w:p>
    <w:p w:rsidR="00124BB9" w:rsidRDefault="00124BB9" w:rsidP="00124BB9">
      <w:pPr>
        <w:pStyle w:val="NormalWeb"/>
        <w:numPr>
          <w:ilvl w:val="0"/>
          <w:numId w:val="1"/>
        </w:numPr>
      </w:pPr>
      <w:r>
        <w:t>Input Data Report (IDR)</w:t>
      </w:r>
    </w:p>
    <w:p w:rsidR="00206D11" w:rsidRDefault="00A64152" w:rsidP="00230043">
      <w:pPr>
        <w:pStyle w:val="NormalWeb"/>
        <w:ind w:left="360"/>
        <w:contextualSpacing/>
      </w:pPr>
      <w:r w:rsidRPr="00D813EE">
        <w:rPr>
          <w:b/>
        </w:rPr>
        <w:t>Appendix A</w:t>
      </w:r>
      <w:r>
        <w:t xml:space="preserve"> (</w:t>
      </w:r>
      <w:r w:rsidRPr="00D738C9">
        <w:t xml:space="preserve">Dairy Process Full homogenize </w:t>
      </w:r>
      <w:r w:rsidR="00FF5C53">
        <w:t>40</w:t>
      </w:r>
      <w:r w:rsidRPr="00D738C9">
        <w:t xml:space="preserve">MM </w:t>
      </w:r>
      <w:r w:rsidR="00D42F37">
        <w:t>kg</w:t>
      </w:r>
      <w:r w:rsidRPr="00D738C9">
        <w:t xml:space="preserve"> per yr_</w:t>
      </w:r>
      <w:r w:rsidR="00D42F37">
        <w:t>May</w:t>
      </w:r>
      <w:r w:rsidR="00A616DC">
        <w:t>2013</w:t>
      </w:r>
      <w:r w:rsidRPr="00D738C9">
        <w:t>_SR.xls</w:t>
      </w:r>
      <w:r>
        <w:t xml:space="preserve">) </w:t>
      </w:r>
    </w:p>
    <w:p w:rsidR="000F79C5" w:rsidRDefault="00A64152" w:rsidP="00230043">
      <w:pPr>
        <w:pStyle w:val="NormalWeb"/>
        <w:ind w:left="360"/>
        <w:contextualSpacing/>
      </w:pPr>
      <w:r w:rsidRPr="00D813EE">
        <w:rPr>
          <w:b/>
        </w:rPr>
        <w:t>Appendix B</w:t>
      </w:r>
      <w:r>
        <w:t xml:space="preserve"> (</w:t>
      </w:r>
      <w:r w:rsidRPr="00D813EE">
        <w:t xml:space="preserve">Dairy Process Full homogenize </w:t>
      </w:r>
      <w:r w:rsidR="00FF5C53">
        <w:t>40</w:t>
      </w:r>
      <w:r w:rsidRPr="00D813EE">
        <w:t xml:space="preserve">MM </w:t>
      </w:r>
      <w:r w:rsidR="00D42F37">
        <w:t>kg</w:t>
      </w:r>
      <w:r w:rsidRPr="00D813EE">
        <w:t xml:space="preserve"> per yr_</w:t>
      </w:r>
      <w:r w:rsidR="00D42F37">
        <w:t>May</w:t>
      </w:r>
      <w:r w:rsidR="00A616DC">
        <w:t>2013</w:t>
      </w:r>
      <w:r w:rsidRPr="00D813EE">
        <w:t>_EER.xls</w:t>
      </w:r>
      <w:r>
        <w:t>)</w:t>
      </w:r>
      <w:r w:rsidR="000F79C5">
        <w:t xml:space="preserve"> </w:t>
      </w:r>
      <w:r w:rsidR="0094095E" w:rsidRPr="0094095E">
        <w:rPr>
          <w:b/>
        </w:rPr>
        <w:t>Appendix C</w:t>
      </w:r>
      <w:r w:rsidR="000F79C5">
        <w:t xml:space="preserve"> (Greenhouse Gas Repor</w:t>
      </w:r>
      <w:r w:rsidR="001073CC">
        <w:t xml:space="preserve">t </w:t>
      </w:r>
      <w:r w:rsidR="00FF5C53">
        <w:t>40</w:t>
      </w:r>
      <w:r w:rsidR="001073CC">
        <w:t xml:space="preserve">MM </w:t>
      </w:r>
      <w:r w:rsidR="00D42F37">
        <w:t>kg</w:t>
      </w:r>
      <w:r w:rsidR="001073CC">
        <w:t xml:space="preserve"> </w:t>
      </w:r>
      <w:r w:rsidR="00D42F37">
        <w:t>May</w:t>
      </w:r>
      <w:r w:rsidR="00A616DC">
        <w:t>2013</w:t>
      </w:r>
      <w:r w:rsidR="000F79C5">
        <w:t xml:space="preserve">.xls) </w:t>
      </w:r>
    </w:p>
    <w:p w:rsidR="00230043" w:rsidRDefault="0094095E" w:rsidP="00230043">
      <w:pPr>
        <w:pStyle w:val="NormalWeb"/>
        <w:ind w:left="360"/>
      </w:pPr>
      <w:r w:rsidRPr="0094095E">
        <w:rPr>
          <w:b/>
        </w:rPr>
        <w:t>Appendix D</w:t>
      </w:r>
      <w:r w:rsidR="000F79C5">
        <w:t xml:space="preserve"> (Dairy Process Full </w:t>
      </w:r>
      <w:proofErr w:type="gramStart"/>
      <w:r w:rsidR="000F79C5">
        <w:t>homogenize</w:t>
      </w:r>
      <w:proofErr w:type="gramEnd"/>
      <w:r w:rsidR="000F79C5">
        <w:t xml:space="preserve"> </w:t>
      </w:r>
      <w:r w:rsidR="00FF5C53">
        <w:t>40</w:t>
      </w:r>
      <w:r w:rsidR="000F79C5">
        <w:t xml:space="preserve">MM </w:t>
      </w:r>
      <w:r w:rsidR="00D42F37">
        <w:t>kg</w:t>
      </w:r>
      <w:r w:rsidR="000F79C5">
        <w:t xml:space="preserve"> per yr_</w:t>
      </w:r>
      <w:r w:rsidR="00D42F37">
        <w:t>May</w:t>
      </w:r>
      <w:r w:rsidR="00A616DC">
        <w:t>2013</w:t>
      </w:r>
      <w:r w:rsidR="000F79C5">
        <w:t xml:space="preserve">_ICR.xls) </w:t>
      </w:r>
      <w:del w:id="78" w:author="ptomasula" w:date="2013-05-18T12:25:00Z">
        <w:r w:rsidR="00A64152" w:rsidDel="00BD15B7">
          <w:delText xml:space="preserve">in the attachment to this e-mail </w:delText>
        </w:r>
      </w:del>
      <w:r w:rsidR="00A64152">
        <w:t>reproduce</w:t>
      </w:r>
      <w:r w:rsidR="0045554C">
        <w:t>s</w:t>
      </w:r>
      <w:r w:rsidR="00A64152">
        <w:t xml:space="preserve"> the Material and Streams Report</w:t>
      </w:r>
      <w:r w:rsidR="000F79C5">
        <w:t>,</w:t>
      </w:r>
      <w:r w:rsidR="00A64152">
        <w:t xml:space="preserve"> the Economic Evaluation Report</w:t>
      </w:r>
      <w:r w:rsidR="000F79C5">
        <w:t>, the Greenhouse Gas Report and the Itemized Cost Report</w:t>
      </w:r>
      <w:r w:rsidR="00A64152">
        <w:t xml:space="preserve">. </w:t>
      </w:r>
    </w:p>
    <w:p w:rsidR="00230043" w:rsidRDefault="00230043" w:rsidP="00230043">
      <w:pPr>
        <w:pStyle w:val="NormalWeb"/>
        <w:ind w:left="720"/>
      </w:pPr>
    </w:p>
    <w:p w:rsidR="00D958A3" w:rsidRDefault="00D958A3">
      <w:pPr>
        <w:rPr>
          <w:rStyle w:val="hcp2"/>
          <w:rFonts w:ascii="Times New Roman" w:hAnsi="Times New Roman" w:cs="Times New Roman"/>
          <w:b/>
        </w:rPr>
      </w:pPr>
      <w:r>
        <w:rPr>
          <w:rStyle w:val="hcp2"/>
          <w:rFonts w:ascii="Times New Roman" w:hAnsi="Times New Roman" w:cs="Times New Roman"/>
          <w:b/>
        </w:rPr>
        <w:br w:type="page"/>
      </w:r>
    </w:p>
    <w:p w:rsidR="008C29CD" w:rsidRPr="00D738C9" w:rsidRDefault="00750B3F" w:rsidP="008C29CD">
      <w:pPr>
        <w:rPr>
          <w:rFonts w:ascii="Times New Roman" w:hAnsi="Times New Roman" w:cs="Times New Roman"/>
          <w:b/>
          <w:sz w:val="24"/>
          <w:szCs w:val="24"/>
        </w:rPr>
      </w:pPr>
      <w:r>
        <w:rPr>
          <w:rStyle w:val="hcp2"/>
          <w:rFonts w:ascii="Times New Roman" w:hAnsi="Times New Roman" w:cs="Times New Roman"/>
          <w:b/>
        </w:rPr>
        <w:lastRenderedPageBreak/>
        <w:t>PROCESS MODEL DESCRIPTION</w:t>
      </w:r>
    </w:p>
    <w:p w:rsidR="00E81CC5" w:rsidRDefault="006A4746">
      <w:pPr>
        <w:rPr>
          <w:rFonts w:ascii="Times New Roman" w:hAnsi="Times New Roman" w:cs="Times New Roman"/>
          <w:sz w:val="24"/>
          <w:szCs w:val="24"/>
        </w:rPr>
      </w:pPr>
      <w:r>
        <w:rPr>
          <w:rFonts w:ascii="Times New Roman" w:hAnsi="Times New Roman" w:cs="Times New Roman"/>
          <w:sz w:val="24"/>
          <w:szCs w:val="24"/>
        </w:rPr>
        <w:t xml:space="preserve">A process model </w:t>
      </w:r>
      <w:r w:rsidR="00972AD3">
        <w:rPr>
          <w:rFonts w:ascii="Times New Roman" w:hAnsi="Times New Roman" w:cs="Times New Roman"/>
          <w:sz w:val="24"/>
          <w:szCs w:val="24"/>
        </w:rPr>
        <w:t>for a fluid milk plant processing</w:t>
      </w:r>
      <w:r>
        <w:rPr>
          <w:rFonts w:ascii="Times New Roman" w:hAnsi="Times New Roman" w:cs="Times New Roman"/>
          <w:sz w:val="24"/>
          <w:szCs w:val="24"/>
        </w:rPr>
        <w:t xml:space="preserve"> 40 </w:t>
      </w:r>
      <w:r w:rsidR="002A7D9A">
        <w:rPr>
          <w:rFonts w:ascii="Times New Roman" w:hAnsi="Times New Roman" w:cs="Times New Roman"/>
          <w:sz w:val="24"/>
          <w:szCs w:val="24"/>
        </w:rPr>
        <w:t>M</w:t>
      </w:r>
      <w:r>
        <w:rPr>
          <w:rFonts w:ascii="Times New Roman" w:hAnsi="Times New Roman" w:cs="Times New Roman"/>
          <w:sz w:val="24"/>
          <w:szCs w:val="24"/>
        </w:rPr>
        <w:t xml:space="preserve">illion </w:t>
      </w:r>
      <w:r w:rsidR="00105942">
        <w:rPr>
          <w:rFonts w:ascii="Times New Roman" w:hAnsi="Times New Roman" w:cs="Times New Roman"/>
          <w:sz w:val="24"/>
          <w:szCs w:val="24"/>
        </w:rPr>
        <w:t>k</w:t>
      </w:r>
      <w:r w:rsidR="00D42F37">
        <w:rPr>
          <w:rFonts w:ascii="Times New Roman" w:hAnsi="Times New Roman" w:cs="Times New Roman"/>
          <w:sz w:val="24"/>
          <w:szCs w:val="24"/>
        </w:rPr>
        <w:t>g</w:t>
      </w:r>
      <w:r w:rsidR="00DC08E0">
        <w:rPr>
          <w:rFonts w:ascii="Times New Roman" w:hAnsi="Times New Roman" w:cs="Times New Roman"/>
          <w:sz w:val="24"/>
          <w:szCs w:val="24"/>
        </w:rPr>
        <w:t xml:space="preserve"> per year</w:t>
      </w:r>
      <w:r>
        <w:rPr>
          <w:rFonts w:ascii="Times New Roman" w:hAnsi="Times New Roman" w:cs="Times New Roman"/>
          <w:sz w:val="24"/>
          <w:szCs w:val="24"/>
        </w:rPr>
        <w:t xml:space="preserve"> </w:t>
      </w:r>
      <w:r w:rsidR="005C50F7">
        <w:rPr>
          <w:rFonts w:ascii="Times New Roman" w:hAnsi="Times New Roman" w:cs="Times New Roman"/>
          <w:sz w:val="24"/>
          <w:szCs w:val="24"/>
        </w:rPr>
        <w:t xml:space="preserve">of </w:t>
      </w:r>
      <w:r>
        <w:rPr>
          <w:rFonts w:ascii="Times New Roman" w:hAnsi="Times New Roman" w:cs="Times New Roman"/>
          <w:sz w:val="24"/>
          <w:szCs w:val="24"/>
        </w:rPr>
        <w:t xml:space="preserve">fluid </w:t>
      </w:r>
      <w:r w:rsidR="008D4442">
        <w:rPr>
          <w:rFonts w:ascii="Times New Roman" w:hAnsi="Times New Roman" w:cs="Times New Roman"/>
          <w:sz w:val="24"/>
          <w:szCs w:val="24"/>
        </w:rPr>
        <w:t xml:space="preserve">milk </w:t>
      </w:r>
      <w:proofErr w:type="gramStart"/>
      <w:r w:rsidR="005C50F7">
        <w:rPr>
          <w:rFonts w:ascii="Times New Roman" w:hAnsi="Times New Roman" w:cs="Times New Roman"/>
          <w:sz w:val="24"/>
          <w:szCs w:val="24"/>
        </w:rPr>
        <w:t>(</w:t>
      </w:r>
      <w:r w:rsidR="00E26B01">
        <w:rPr>
          <w:rFonts w:ascii="Times New Roman" w:hAnsi="Times New Roman" w:cs="Times New Roman"/>
          <w:sz w:val="24"/>
          <w:szCs w:val="24"/>
        </w:rPr>
        <w:t>11</w:t>
      </w:r>
      <w:r w:rsidR="005C50F7">
        <w:rPr>
          <w:rFonts w:ascii="Times New Roman" w:hAnsi="Times New Roman" w:cs="Times New Roman"/>
          <w:sz w:val="24"/>
          <w:szCs w:val="24"/>
        </w:rPr>
        <w:t xml:space="preserve"> </w:t>
      </w:r>
      <w:r w:rsidR="00E26B01">
        <w:rPr>
          <w:rFonts w:ascii="Times New Roman" w:hAnsi="Times New Roman" w:cs="Times New Roman"/>
          <w:sz w:val="24"/>
          <w:szCs w:val="24"/>
        </w:rPr>
        <w:t>million gal</w:t>
      </w:r>
      <w:r w:rsidR="005C50F7">
        <w:rPr>
          <w:rFonts w:ascii="Times New Roman" w:hAnsi="Times New Roman" w:cs="Times New Roman"/>
          <w:sz w:val="24"/>
          <w:szCs w:val="24"/>
        </w:rPr>
        <w:t>/year)</w:t>
      </w:r>
      <w:proofErr w:type="gramEnd"/>
      <w:r w:rsidR="005C50F7">
        <w:rPr>
          <w:rFonts w:ascii="Times New Roman" w:hAnsi="Times New Roman" w:cs="Times New Roman"/>
          <w:sz w:val="24"/>
          <w:szCs w:val="24"/>
        </w:rPr>
        <w:t xml:space="preserve"> </w:t>
      </w:r>
      <w:r w:rsidR="008D4442">
        <w:rPr>
          <w:rFonts w:ascii="Times New Roman" w:hAnsi="Times New Roman" w:cs="Times New Roman"/>
          <w:sz w:val="24"/>
          <w:szCs w:val="24"/>
        </w:rPr>
        <w:t>has</w:t>
      </w:r>
      <w:r>
        <w:rPr>
          <w:rFonts w:ascii="Times New Roman" w:hAnsi="Times New Roman" w:cs="Times New Roman"/>
          <w:sz w:val="24"/>
          <w:szCs w:val="24"/>
        </w:rPr>
        <w:t xml:space="preserve"> been developed based on data </w:t>
      </w:r>
      <w:r w:rsidR="00972AD3">
        <w:rPr>
          <w:rFonts w:ascii="Times New Roman" w:hAnsi="Times New Roman" w:cs="Times New Roman"/>
          <w:sz w:val="24"/>
          <w:szCs w:val="24"/>
        </w:rPr>
        <w:t xml:space="preserve">obtained through consultation with </w:t>
      </w:r>
      <w:r>
        <w:rPr>
          <w:rFonts w:ascii="Times New Roman" w:hAnsi="Times New Roman" w:cs="Times New Roman"/>
          <w:sz w:val="24"/>
          <w:szCs w:val="24"/>
        </w:rPr>
        <w:t>industrial experts</w:t>
      </w:r>
      <w:r w:rsidR="00972AD3">
        <w:rPr>
          <w:rFonts w:ascii="Times New Roman" w:hAnsi="Times New Roman" w:cs="Times New Roman"/>
          <w:sz w:val="24"/>
          <w:szCs w:val="24"/>
        </w:rPr>
        <w:t>,</w:t>
      </w:r>
      <w:r>
        <w:rPr>
          <w:rFonts w:ascii="Times New Roman" w:hAnsi="Times New Roman" w:cs="Times New Roman"/>
          <w:sz w:val="24"/>
          <w:szCs w:val="24"/>
        </w:rPr>
        <w:t xml:space="preserve"> equipment suppliers</w:t>
      </w:r>
      <w:r w:rsidR="00972AD3">
        <w:rPr>
          <w:rFonts w:ascii="Times New Roman" w:hAnsi="Times New Roman" w:cs="Times New Roman"/>
          <w:sz w:val="24"/>
          <w:szCs w:val="24"/>
        </w:rPr>
        <w:t xml:space="preserve"> and the literature</w:t>
      </w:r>
      <w:r>
        <w:rPr>
          <w:rFonts w:ascii="Times New Roman" w:hAnsi="Times New Roman" w:cs="Times New Roman"/>
          <w:sz w:val="24"/>
          <w:szCs w:val="24"/>
        </w:rPr>
        <w:t xml:space="preserve">.  A simplified flow diagram of the process is shown in </w:t>
      </w:r>
      <w:del w:id="79" w:author="ptomasula" w:date="2013-05-18T12:19:00Z">
        <w:r w:rsidR="00230043" w:rsidRPr="00230043" w:rsidDel="00C00048">
          <w:rPr>
            <w:rFonts w:ascii="Times New Roman" w:hAnsi="Times New Roman" w:cs="Times New Roman"/>
            <w:b/>
            <w:sz w:val="24"/>
            <w:szCs w:val="24"/>
          </w:rPr>
          <w:delText>Figure</w:delText>
        </w:r>
      </w:del>
      <w:ins w:id="80" w:author="ptomasula" w:date="2013-05-18T12:19:00Z">
        <w:r w:rsidR="00C00048">
          <w:rPr>
            <w:rFonts w:ascii="Times New Roman" w:hAnsi="Times New Roman" w:cs="Times New Roman"/>
            <w:b/>
            <w:sz w:val="24"/>
            <w:szCs w:val="24"/>
          </w:rPr>
          <w:t>FIGURE</w:t>
        </w:r>
      </w:ins>
      <w:r w:rsidR="00230043" w:rsidRPr="00230043">
        <w:rPr>
          <w:rFonts w:ascii="Times New Roman" w:hAnsi="Times New Roman" w:cs="Times New Roman"/>
          <w:b/>
          <w:sz w:val="24"/>
          <w:szCs w:val="24"/>
        </w:rPr>
        <w:t xml:space="preserve"> 1 of Appendix 1</w:t>
      </w:r>
      <w:r>
        <w:rPr>
          <w:rFonts w:ascii="Times New Roman" w:hAnsi="Times New Roman" w:cs="Times New Roman"/>
          <w:sz w:val="24"/>
          <w:szCs w:val="24"/>
        </w:rPr>
        <w:t xml:space="preserve">.  The process is not intended to replicate any existing plant but </w:t>
      </w:r>
      <w:r w:rsidR="00972AD3">
        <w:rPr>
          <w:rFonts w:ascii="Times New Roman" w:hAnsi="Times New Roman" w:cs="Times New Roman"/>
          <w:sz w:val="24"/>
          <w:szCs w:val="24"/>
        </w:rPr>
        <w:t>is</w:t>
      </w:r>
      <w:r>
        <w:rPr>
          <w:rFonts w:ascii="Times New Roman" w:hAnsi="Times New Roman" w:cs="Times New Roman"/>
          <w:sz w:val="24"/>
          <w:szCs w:val="24"/>
        </w:rPr>
        <w:t xml:space="preserve"> a generic plant design containing </w:t>
      </w:r>
      <w:r w:rsidR="00972AD3">
        <w:rPr>
          <w:rFonts w:ascii="Times New Roman" w:hAnsi="Times New Roman" w:cs="Times New Roman"/>
          <w:sz w:val="24"/>
          <w:szCs w:val="24"/>
        </w:rPr>
        <w:t xml:space="preserve">the </w:t>
      </w:r>
      <w:r>
        <w:rPr>
          <w:rFonts w:ascii="Times New Roman" w:hAnsi="Times New Roman" w:cs="Times New Roman"/>
          <w:sz w:val="24"/>
          <w:szCs w:val="24"/>
        </w:rPr>
        <w:t xml:space="preserve">unit operations and equipment necessary </w:t>
      </w:r>
      <w:r w:rsidR="00972AD3">
        <w:rPr>
          <w:rFonts w:ascii="Times New Roman" w:hAnsi="Times New Roman" w:cs="Times New Roman"/>
          <w:sz w:val="24"/>
          <w:szCs w:val="24"/>
        </w:rPr>
        <w:t xml:space="preserve">to process milk </w:t>
      </w:r>
      <w:r w:rsidR="008D4442">
        <w:rPr>
          <w:rFonts w:ascii="Times New Roman" w:hAnsi="Times New Roman" w:cs="Times New Roman"/>
          <w:sz w:val="24"/>
          <w:szCs w:val="24"/>
        </w:rPr>
        <w:t>using conventional</w:t>
      </w:r>
      <w:r w:rsidR="00D628E8">
        <w:rPr>
          <w:rFonts w:ascii="Times New Roman" w:hAnsi="Times New Roman" w:cs="Times New Roman"/>
          <w:sz w:val="24"/>
          <w:szCs w:val="24"/>
        </w:rPr>
        <w:t xml:space="preserve"> HTST pasteurization </w:t>
      </w:r>
      <w:r w:rsidR="00972AD3">
        <w:rPr>
          <w:rFonts w:ascii="Times New Roman" w:hAnsi="Times New Roman" w:cs="Times New Roman"/>
          <w:sz w:val="24"/>
          <w:szCs w:val="24"/>
        </w:rPr>
        <w:t>with</w:t>
      </w:r>
      <w:r w:rsidR="00D628E8">
        <w:rPr>
          <w:rFonts w:ascii="Times New Roman" w:hAnsi="Times New Roman" w:cs="Times New Roman"/>
          <w:sz w:val="24"/>
          <w:szCs w:val="24"/>
        </w:rPr>
        <w:t xml:space="preserve"> </w:t>
      </w:r>
      <w:r>
        <w:rPr>
          <w:rFonts w:ascii="Times New Roman" w:hAnsi="Times New Roman" w:cs="Times New Roman"/>
          <w:sz w:val="24"/>
          <w:szCs w:val="24"/>
        </w:rPr>
        <w:t>full homogenization.</w:t>
      </w:r>
      <w:r w:rsidR="008C29CD">
        <w:rPr>
          <w:rFonts w:ascii="Times New Roman" w:hAnsi="Times New Roman" w:cs="Times New Roman"/>
          <w:sz w:val="24"/>
          <w:szCs w:val="24"/>
        </w:rPr>
        <w:t xml:space="preserve"> </w:t>
      </w:r>
      <w:r w:rsidR="008C29CD" w:rsidRPr="005C50F7">
        <w:rPr>
          <w:rFonts w:ascii="Times New Roman" w:hAnsi="Times New Roman" w:cs="Times New Roman"/>
          <w:b/>
          <w:sz w:val="24"/>
          <w:szCs w:val="24"/>
        </w:rPr>
        <w:t>A facility operat</w:t>
      </w:r>
      <w:r w:rsidR="0045554C" w:rsidRPr="005C50F7">
        <w:rPr>
          <w:rFonts w:ascii="Times New Roman" w:hAnsi="Times New Roman" w:cs="Times New Roman"/>
          <w:b/>
          <w:sz w:val="24"/>
          <w:szCs w:val="24"/>
        </w:rPr>
        <w:t>ing</w:t>
      </w:r>
      <w:r w:rsidR="002A7D9A" w:rsidRPr="005C50F7">
        <w:rPr>
          <w:rFonts w:ascii="Times New Roman" w:hAnsi="Times New Roman" w:cs="Times New Roman"/>
          <w:b/>
          <w:sz w:val="24"/>
          <w:szCs w:val="24"/>
        </w:rPr>
        <w:t xml:space="preserve"> </w:t>
      </w:r>
      <w:r w:rsidR="00374A9F" w:rsidRPr="005C50F7">
        <w:rPr>
          <w:rFonts w:ascii="Times New Roman" w:hAnsi="Times New Roman" w:cs="Times New Roman"/>
          <w:b/>
          <w:sz w:val="24"/>
          <w:szCs w:val="24"/>
        </w:rPr>
        <w:t>16</w:t>
      </w:r>
      <w:r w:rsidR="008C29CD" w:rsidRPr="005C50F7">
        <w:rPr>
          <w:rFonts w:ascii="Times New Roman" w:hAnsi="Times New Roman" w:cs="Times New Roman"/>
          <w:b/>
          <w:sz w:val="24"/>
          <w:szCs w:val="24"/>
        </w:rPr>
        <w:t xml:space="preserve"> hours a day, </w:t>
      </w:r>
      <w:r w:rsidR="00374A9F" w:rsidRPr="005C50F7">
        <w:rPr>
          <w:rFonts w:ascii="Times New Roman" w:hAnsi="Times New Roman" w:cs="Times New Roman"/>
          <w:b/>
          <w:sz w:val="24"/>
          <w:szCs w:val="24"/>
        </w:rPr>
        <w:t>260</w:t>
      </w:r>
      <w:r w:rsidR="008C29CD" w:rsidRPr="005C50F7">
        <w:rPr>
          <w:rFonts w:ascii="Times New Roman" w:hAnsi="Times New Roman" w:cs="Times New Roman"/>
          <w:b/>
          <w:sz w:val="24"/>
          <w:szCs w:val="24"/>
        </w:rPr>
        <w:t xml:space="preserve"> days a year is used in the model.</w:t>
      </w:r>
      <w:r w:rsidR="00BA1782">
        <w:rPr>
          <w:rFonts w:ascii="Times New Roman" w:hAnsi="Times New Roman" w:cs="Times New Roman"/>
          <w:sz w:val="24"/>
          <w:szCs w:val="24"/>
        </w:rPr>
        <w:t xml:space="preserve">  Two products, regular </w:t>
      </w:r>
      <w:r w:rsidR="005C50F7">
        <w:rPr>
          <w:rFonts w:ascii="Times New Roman" w:hAnsi="Times New Roman" w:cs="Times New Roman"/>
          <w:sz w:val="24"/>
          <w:szCs w:val="24"/>
        </w:rPr>
        <w:t xml:space="preserve">whole </w:t>
      </w:r>
      <w:r w:rsidR="00BA1782">
        <w:rPr>
          <w:rFonts w:ascii="Times New Roman" w:hAnsi="Times New Roman" w:cs="Times New Roman"/>
          <w:sz w:val="24"/>
          <w:szCs w:val="24"/>
        </w:rPr>
        <w:t xml:space="preserve">milk </w:t>
      </w:r>
      <w:r w:rsidR="00803304">
        <w:rPr>
          <w:rFonts w:ascii="Times New Roman" w:hAnsi="Times New Roman" w:cs="Times New Roman"/>
          <w:sz w:val="24"/>
          <w:szCs w:val="24"/>
        </w:rPr>
        <w:t>(39</w:t>
      </w:r>
      <w:r w:rsidR="00B15BDC">
        <w:rPr>
          <w:rFonts w:ascii="Times New Roman" w:hAnsi="Times New Roman" w:cs="Times New Roman"/>
          <w:sz w:val="24"/>
          <w:szCs w:val="24"/>
        </w:rPr>
        <w:t>.3</w:t>
      </w:r>
      <w:r w:rsidR="00803304">
        <w:rPr>
          <w:rFonts w:ascii="Times New Roman" w:hAnsi="Times New Roman" w:cs="Times New Roman"/>
          <w:sz w:val="24"/>
          <w:szCs w:val="24"/>
        </w:rPr>
        <w:t xml:space="preserve"> million </w:t>
      </w:r>
      <w:r w:rsidR="00D42F37">
        <w:rPr>
          <w:rFonts w:ascii="Times New Roman" w:hAnsi="Times New Roman" w:cs="Times New Roman"/>
          <w:sz w:val="24"/>
          <w:szCs w:val="24"/>
        </w:rPr>
        <w:t>kg</w:t>
      </w:r>
      <w:r w:rsidR="00803304">
        <w:rPr>
          <w:rFonts w:ascii="Times New Roman" w:hAnsi="Times New Roman" w:cs="Times New Roman"/>
          <w:sz w:val="24"/>
          <w:szCs w:val="24"/>
        </w:rPr>
        <w:t xml:space="preserve"> per year) </w:t>
      </w:r>
      <w:r w:rsidR="00BA1782">
        <w:rPr>
          <w:rFonts w:ascii="Times New Roman" w:hAnsi="Times New Roman" w:cs="Times New Roman"/>
          <w:sz w:val="24"/>
          <w:szCs w:val="24"/>
        </w:rPr>
        <w:t>and cream</w:t>
      </w:r>
      <w:r w:rsidR="00803304">
        <w:rPr>
          <w:rFonts w:ascii="Times New Roman" w:hAnsi="Times New Roman" w:cs="Times New Roman"/>
          <w:sz w:val="24"/>
          <w:szCs w:val="24"/>
        </w:rPr>
        <w:t xml:space="preserve"> (</w:t>
      </w:r>
      <w:r w:rsidR="00B15BDC">
        <w:rPr>
          <w:rFonts w:ascii="Times New Roman" w:hAnsi="Times New Roman" w:cs="Times New Roman"/>
          <w:sz w:val="24"/>
          <w:szCs w:val="24"/>
        </w:rPr>
        <w:t>0.7</w:t>
      </w:r>
      <w:r w:rsidR="00803304">
        <w:rPr>
          <w:rFonts w:ascii="Times New Roman" w:hAnsi="Times New Roman" w:cs="Times New Roman"/>
          <w:sz w:val="24"/>
          <w:szCs w:val="24"/>
        </w:rPr>
        <w:t xml:space="preserve"> million </w:t>
      </w:r>
      <w:r w:rsidR="00105942">
        <w:rPr>
          <w:rFonts w:ascii="Times New Roman" w:hAnsi="Times New Roman" w:cs="Times New Roman"/>
          <w:sz w:val="24"/>
          <w:szCs w:val="24"/>
        </w:rPr>
        <w:t>kg</w:t>
      </w:r>
      <w:r w:rsidR="00803304">
        <w:rPr>
          <w:rFonts w:ascii="Times New Roman" w:hAnsi="Times New Roman" w:cs="Times New Roman"/>
          <w:sz w:val="24"/>
          <w:szCs w:val="24"/>
        </w:rPr>
        <w:t xml:space="preserve"> per year)</w:t>
      </w:r>
      <w:r w:rsidR="00BA1782">
        <w:rPr>
          <w:rFonts w:ascii="Times New Roman" w:hAnsi="Times New Roman" w:cs="Times New Roman"/>
          <w:sz w:val="24"/>
          <w:szCs w:val="24"/>
        </w:rPr>
        <w:t>, are produced in the plant.</w:t>
      </w:r>
    </w:p>
    <w:p w:rsidR="0063545F" w:rsidRDefault="0063545F">
      <w:pPr>
        <w:rPr>
          <w:rFonts w:ascii="Times New Roman" w:hAnsi="Times New Roman" w:cs="Times New Roman"/>
          <w:sz w:val="24"/>
          <w:szCs w:val="24"/>
        </w:rPr>
      </w:pPr>
      <w:r>
        <w:rPr>
          <w:rFonts w:ascii="Times New Roman" w:hAnsi="Times New Roman" w:cs="Times New Roman"/>
          <w:sz w:val="24"/>
          <w:szCs w:val="24"/>
        </w:rPr>
        <w:t xml:space="preserve">The fluid milk process depicted by the flow sheet of </w:t>
      </w:r>
      <w:del w:id="81" w:author="ptomasula" w:date="2013-05-18T12:19:00Z">
        <w:r w:rsidRPr="00C00048" w:rsidDel="00C00048">
          <w:rPr>
            <w:rFonts w:ascii="Times New Roman" w:hAnsi="Times New Roman" w:cs="Times New Roman"/>
            <w:b/>
            <w:sz w:val="24"/>
            <w:szCs w:val="24"/>
            <w:rPrChange w:id="82" w:author="ptomasula" w:date="2013-05-18T12:20:00Z">
              <w:rPr>
                <w:rFonts w:ascii="Times New Roman" w:hAnsi="Times New Roman" w:cs="Times New Roman"/>
                <w:sz w:val="24"/>
                <w:szCs w:val="24"/>
              </w:rPr>
            </w:rPrChange>
          </w:rPr>
          <w:delText>Figure</w:delText>
        </w:r>
      </w:del>
      <w:ins w:id="83" w:author="ptomasula" w:date="2013-05-18T12:19:00Z">
        <w:r w:rsidR="00C00048" w:rsidRPr="00C00048">
          <w:rPr>
            <w:rFonts w:ascii="Times New Roman" w:hAnsi="Times New Roman" w:cs="Times New Roman"/>
            <w:b/>
            <w:sz w:val="24"/>
            <w:szCs w:val="24"/>
            <w:rPrChange w:id="84" w:author="ptomasula" w:date="2013-05-18T12:20:00Z">
              <w:rPr>
                <w:rFonts w:ascii="Times New Roman" w:hAnsi="Times New Roman" w:cs="Times New Roman"/>
                <w:sz w:val="24"/>
                <w:szCs w:val="24"/>
              </w:rPr>
            </w:rPrChange>
          </w:rPr>
          <w:t>FIGURE</w:t>
        </w:r>
      </w:ins>
      <w:r w:rsidRPr="00C00048">
        <w:rPr>
          <w:rFonts w:ascii="Times New Roman" w:hAnsi="Times New Roman" w:cs="Times New Roman"/>
          <w:b/>
          <w:sz w:val="24"/>
          <w:szCs w:val="24"/>
          <w:rPrChange w:id="85" w:author="ptomasula" w:date="2013-05-18T12:20:00Z">
            <w:rPr>
              <w:rFonts w:ascii="Times New Roman" w:hAnsi="Times New Roman" w:cs="Times New Roman"/>
              <w:sz w:val="24"/>
              <w:szCs w:val="24"/>
            </w:rPr>
          </w:rPrChange>
        </w:rPr>
        <w:t xml:space="preserve"> 1</w:t>
      </w:r>
      <w:r>
        <w:rPr>
          <w:rFonts w:ascii="Times New Roman" w:hAnsi="Times New Roman" w:cs="Times New Roman"/>
          <w:sz w:val="24"/>
          <w:szCs w:val="24"/>
        </w:rPr>
        <w:t xml:space="preserve"> is roughly separated into sections for milk reception and storage, milk standardization, milk homogenization, milk pasteurization, milk packaging, cold storage, cleaning-in-place (CIP) operations, and wastewater treatment.  All pipelines, tanks and equipment for processing are assumed to be constructed of sanitary, food-grade stainless steel and to meet 3A Standards.</w:t>
      </w:r>
    </w:p>
    <w:p w:rsidR="00F11706" w:rsidRDefault="00DC08E0">
      <w:pPr>
        <w:rPr>
          <w:rFonts w:ascii="Times New Roman" w:hAnsi="Times New Roman" w:cs="Times New Roman"/>
          <w:sz w:val="24"/>
          <w:szCs w:val="24"/>
        </w:rPr>
      </w:pPr>
      <w:r>
        <w:rPr>
          <w:rFonts w:ascii="Times New Roman" w:hAnsi="Times New Roman" w:cs="Times New Roman"/>
          <w:sz w:val="24"/>
          <w:szCs w:val="24"/>
        </w:rPr>
        <w:t>The</w:t>
      </w:r>
      <w:r w:rsidR="007403A1">
        <w:rPr>
          <w:rFonts w:ascii="Times New Roman" w:hAnsi="Times New Roman" w:cs="Times New Roman"/>
          <w:sz w:val="24"/>
          <w:szCs w:val="24"/>
        </w:rPr>
        <w:t xml:space="preserve"> composition</w:t>
      </w:r>
      <w:r>
        <w:rPr>
          <w:rFonts w:ascii="Times New Roman" w:hAnsi="Times New Roman" w:cs="Times New Roman"/>
          <w:sz w:val="24"/>
          <w:szCs w:val="24"/>
        </w:rPr>
        <w:t xml:space="preserve"> of milk used in this s</w:t>
      </w:r>
      <w:r w:rsidR="00430AB3">
        <w:rPr>
          <w:rFonts w:ascii="Times New Roman" w:hAnsi="Times New Roman" w:cs="Times New Roman"/>
          <w:sz w:val="24"/>
          <w:szCs w:val="24"/>
        </w:rPr>
        <w:t xml:space="preserve">imulation is given in </w:t>
      </w:r>
      <w:r w:rsidR="00230043" w:rsidRPr="00230043">
        <w:rPr>
          <w:rFonts w:ascii="Times New Roman" w:hAnsi="Times New Roman" w:cs="Times New Roman"/>
          <w:b/>
          <w:sz w:val="24"/>
          <w:szCs w:val="24"/>
        </w:rPr>
        <w:t>T</w:t>
      </w:r>
      <w:del w:id="86" w:author="ptomasula" w:date="2013-05-18T12:17:00Z">
        <w:r w:rsidR="00230043" w:rsidRPr="00230043" w:rsidDel="00C00048">
          <w:rPr>
            <w:rFonts w:ascii="Times New Roman" w:hAnsi="Times New Roman" w:cs="Times New Roman"/>
            <w:b/>
            <w:sz w:val="24"/>
            <w:szCs w:val="24"/>
          </w:rPr>
          <w:delText>able</w:delText>
        </w:r>
      </w:del>
      <w:ins w:id="87" w:author="ptomasula" w:date="2013-05-18T12:17:00Z">
        <w:r w:rsidR="00C00048">
          <w:rPr>
            <w:rFonts w:ascii="Times New Roman" w:hAnsi="Times New Roman" w:cs="Times New Roman"/>
            <w:b/>
            <w:sz w:val="24"/>
            <w:szCs w:val="24"/>
          </w:rPr>
          <w:t>ABLE</w:t>
        </w:r>
      </w:ins>
      <w:r w:rsidR="00230043" w:rsidRPr="00230043">
        <w:rPr>
          <w:rFonts w:ascii="Times New Roman" w:hAnsi="Times New Roman" w:cs="Times New Roman"/>
          <w:b/>
          <w:sz w:val="24"/>
          <w:szCs w:val="24"/>
        </w:rPr>
        <w:t xml:space="preserve"> 1</w:t>
      </w:r>
      <w:r w:rsidR="00430AB3">
        <w:rPr>
          <w:rFonts w:ascii="Times New Roman" w:hAnsi="Times New Roman" w:cs="Times New Roman"/>
          <w:sz w:val="24"/>
          <w:szCs w:val="24"/>
        </w:rPr>
        <w:t xml:space="preserve">.  Protein accounts for </w:t>
      </w:r>
      <w:r w:rsidR="006C4F60" w:rsidRPr="00E26B01">
        <w:rPr>
          <w:rFonts w:ascii="Times New Roman" w:hAnsi="Times New Roman" w:cs="Times New Roman"/>
          <w:sz w:val="24"/>
          <w:szCs w:val="24"/>
        </w:rPr>
        <w:t>3.3%</w:t>
      </w:r>
      <w:r w:rsidR="00430AB3" w:rsidRPr="00E26B01">
        <w:rPr>
          <w:rFonts w:ascii="Times New Roman" w:hAnsi="Times New Roman" w:cs="Times New Roman"/>
          <w:sz w:val="24"/>
          <w:szCs w:val="24"/>
        </w:rPr>
        <w:t xml:space="preserve"> </w:t>
      </w:r>
      <w:r w:rsidR="00430AB3">
        <w:rPr>
          <w:rFonts w:ascii="Times New Roman" w:hAnsi="Times New Roman" w:cs="Times New Roman"/>
          <w:sz w:val="24"/>
          <w:szCs w:val="24"/>
        </w:rPr>
        <w:t xml:space="preserve">of the weight of milk.  </w:t>
      </w:r>
      <w:r w:rsidR="001E129E">
        <w:rPr>
          <w:rFonts w:ascii="Times New Roman" w:hAnsi="Times New Roman" w:cs="Times New Roman"/>
          <w:sz w:val="24"/>
          <w:szCs w:val="24"/>
        </w:rPr>
        <w:t xml:space="preserve">Lactose, fats and minerals account for </w:t>
      </w:r>
      <w:r w:rsidR="006C4F60" w:rsidRPr="00E26B01">
        <w:rPr>
          <w:rFonts w:ascii="Times New Roman" w:hAnsi="Times New Roman" w:cs="Times New Roman"/>
          <w:sz w:val="24"/>
          <w:szCs w:val="24"/>
        </w:rPr>
        <w:t>4.9, 3.9 and 0.7%</w:t>
      </w:r>
      <w:r w:rsidR="001E129E" w:rsidRPr="00E26B01">
        <w:rPr>
          <w:rFonts w:ascii="Times New Roman" w:hAnsi="Times New Roman" w:cs="Times New Roman"/>
          <w:sz w:val="24"/>
          <w:szCs w:val="24"/>
        </w:rPr>
        <w:t xml:space="preserve"> </w:t>
      </w:r>
      <w:r w:rsidR="001E129E">
        <w:rPr>
          <w:rFonts w:ascii="Times New Roman" w:hAnsi="Times New Roman" w:cs="Times New Roman"/>
          <w:sz w:val="24"/>
          <w:szCs w:val="24"/>
        </w:rPr>
        <w:t xml:space="preserve">respectively.  </w:t>
      </w:r>
      <w:r w:rsidR="00F64831">
        <w:rPr>
          <w:rFonts w:ascii="Times New Roman" w:hAnsi="Times New Roman" w:cs="Times New Roman"/>
          <w:sz w:val="24"/>
          <w:szCs w:val="24"/>
        </w:rPr>
        <w:t>Users can easily change the composition of the milk according to their feed in the “</w:t>
      </w:r>
      <w:r w:rsidR="00821DF1" w:rsidRPr="00821DF1">
        <w:rPr>
          <w:rFonts w:ascii="Times New Roman" w:hAnsi="Times New Roman" w:cs="Times New Roman"/>
          <w:b/>
          <w:sz w:val="24"/>
          <w:szCs w:val="24"/>
        </w:rPr>
        <w:t>Edit Stock Mixtures</w:t>
      </w:r>
      <w:r w:rsidR="00F64831">
        <w:rPr>
          <w:rFonts w:ascii="Times New Roman" w:hAnsi="Times New Roman" w:cs="Times New Roman"/>
          <w:sz w:val="24"/>
          <w:szCs w:val="24"/>
        </w:rPr>
        <w:t xml:space="preserve">” </w:t>
      </w:r>
      <w:r w:rsidR="00A64152">
        <w:rPr>
          <w:rFonts w:ascii="Times New Roman" w:hAnsi="Times New Roman" w:cs="Times New Roman"/>
          <w:sz w:val="24"/>
          <w:szCs w:val="24"/>
        </w:rPr>
        <w:t xml:space="preserve">tab </w:t>
      </w:r>
      <w:r w:rsidR="00F64831">
        <w:rPr>
          <w:rFonts w:ascii="Times New Roman" w:hAnsi="Times New Roman" w:cs="Times New Roman"/>
          <w:sz w:val="24"/>
          <w:szCs w:val="24"/>
        </w:rPr>
        <w:t>dialog</w:t>
      </w:r>
      <w:r w:rsidR="00E70882">
        <w:rPr>
          <w:rFonts w:ascii="Times New Roman" w:hAnsi="Times New Roman" w:cs="Times New Roman"/>
          <w:sz w:val="24"/>
          <w:szCs w:val="24"/>
        </w:rPr>
        <w:t xml:space="preserve"> box</w:t>
      </w:r>
      <w:r w:rsidR="00F64831">
        <w:rPr>
          <w:rFonts w:ascii="Times New Roman" w:hAnsi="Times New Roman" w:cs="Times New Roman"/>
          <w:sz w:val="24"/>
          <w:szCs w:val="24"/>
        </w:rPr>
        <w:t xml:space="preserve">.  </w:t>
      </w:r>
      <w:r w:rsidR="00E46762">
        <w:rPr>
          <w:rFonts w:ascii="Times New Roman" w:hAnsi="Times New Roman" w:cs="Times New Roman"/>
          <w:sz w:val="24"/>
          <w:szCs w:val="24"/>
        </w:rPr>
        <w:t xml:space="preserve">(See </w:t>
      </w:r>
      <w:r w:rsidR="00230043" w:rsidRPr="00230043">
        <w:rPr>
          <w:rFonts w:ascii="Times New Roman" w:hAnsi="Times New Roman" w:cs="Times New Roman"/>
          <w:b/>
          <w:sz w:val="24"/>
          <w:szCs w:val="24"/>
        </w:rPr>
        <w:t>HOW T</w:t>
      </w:r>
      <w:r w:rsidR="00E46762">
        <w:rPr>
          <w:rFonts w:ascii="Times New Roman" w:hAnsi="Times New Roman" w:cs="Times New Roman"/>
          <w:b/>
          <w:sz w:val="24"/>
          <w:szCs w:val="24"/>
        </w:rPr>
        <w:t>O USE T</w:t>
      </w:r>
      <w:r w:rsidR="00230043" w:rsidRPr="00230043">
        <w:rPr>
          <w:rFonts w:ascii="Times New Roman" w:hAnsi="Times New Roman" w:cs="Times New Roman"/>
          <w:b/>
          <w:sz w:val="24"/>
          <w:szCs w:val="24"/>
        </w:rPr>
        <w:t>HE MODEL</w:t>
      </w:r>
      <w:r w:rsidR="00E46762">
        <w:rPr>
          <w:rFonts w:ascii="Times New Roman" w:hAnsi="Times New Roman" w:cs="Times New Roman"/>
          <w:sz w:val="24"/>
          <w:szCs w:val="24"/>
        </w:rPr>
        <w:t xml:space="preserve"> for additional information.) </w:t>
      </w:r>
      <w:r w:rsidR="00E70882">
        <w:rPr>
          <w:rFonts w:ascii="Times New Roman" w:hAnsi="Times New Roman" w:cs="Times New Roman"/>
          <w:sz w:val="24"/>
          <w:szCs w:val="24"/>
        </w:rPr>
        <w:t>A s</w:t>
      </w:r>
      <w:r w:rsidR="00430AB3">
        <w:rPr>
          <w:rFonts w:ascii="Times New Roman" w:hAnsi="Times New Roman" w:cs="Times New Roman"/>
          <w:sz w:val="24"/>
          <w:szCs w:val="24"/>
        </w:rPr>
        <w:t xml:space="preserve">mall amount of </w:t>
      </w:r>
      <w:r w:rsidR="001E129E">
        <w:rPr>
          <w:rFonts w:ascii="Times New Roman" w:hAnsi="Times New Roman" w:cs="Times New Roman"/>
          <w:sz w:val="24"/>
          <w:szCs w:val="24"/>
        </w:rPr>
        <w:t xml:space="preserve">dispersed </w:t>
      </w:r>
      <w:r w:rsidR="00430AB3">
        <w:rPr>
          <w:rFonts w:ascii="Times New Roman" w:hAnsi="Times New Roman" w:cs="Times New Roman"/>
          <w:sz w:val="24"/>
          <w:szCs w:val="24"/>
        </w:rPr>
        <w:t xml:space="preserve">air is assumed to </w:t>
      </w:r>
      <w:r w:rsidR="001E129E">
        <w:rPr>
          <w:rFonts w:ascii="Times New Roman" w:hAnsi="Times New Roman" w:cs="Times New Roman"/>
          <w:sz w:val="24"/>
          <w:szCs w:val="24"/>
        </w:rPr>
        <w:t xml:space="preserve">be </w:t>
      </w:r>
      <w:r w:rsidR="00430AB3">
        <w:rPr>
          <w:rFonts w:ascii="Times New Roman" w:hAnsi="Times New Roman" w:cs="Times New Roman"/>
          <w:sz w:val="24"/>
          <w:szCs w:val="24"/>
        </w:rPr>
        <w:t>remain</w:t>
      </w:r>
      <w:r w:rsidR="00E70882">
        <w:rPr>
          <w:rFonts w:ascii="Times New Roman" w:hAnsi="Times New Roman" w:cs="Times New Roman"/>
          <w:sz w:val="24"/>
          <w:szCs w:val="24"/>
        </w:rPr>
        <w:t>ing</w:t>
      </w:r>
      <w:r w:rsidR="001E129E">
        <w:rPr>
          <w:rFonts w:ascii="Times New Roman" w:hAnsi="Times New Roman" w:cs="Times New Roman"/>
          <w:sz w:val="24"/>
          <w:szCs w:val="24"/>
        </w:rPr>
        <w:t xml:space="preserve"> in </w:t>
      </w:r>
      <w:r w:rsidR="00E70882">
        <w:rPr>
          <w:rFonts w:ascii="Times New Roman" w:hAnsi="Times New Roman" w:cs="Times New Roman"/>
          <w:sz w:val="24"/>
          <w:szCs w:val="24"/>
        </w:rPr>
        <w:t xml:space="preserve">the </w:t>
      </w:r>
      <w:r w:rsidR="001E129E">
        <w:rPr>
          <w:rFonts w:ascii="Times New Roman" w:hAnsi="Times New Roman" w:cs="Times New Roman"/>
          <w:sz w:val="24"/>
          <w:szCs w:val="24"/>
        </w:rPr>
        <w:t>raw milk after milk reception and</w:t>
      </w:r>
      <w:r w:rsidR="00E70882">
        <w:rPr>
          <w:rFonts w:ascii="Times New Roman" w:hAnsi="Times New Roman" w:cs="Times New Roman"/>
          <w:sz w:val="24"/>
          <w:szCs w:val="24"/>
        </w:rPr>
        <w:t xml:space="preserve"> may </w:t>
      </w:r>
      <w:r w:rsidR="001E129E">
        <w:rPr>
          <w:rFonts w:ascii="Times New Roman" w:hAnsi="Times New Roman" w:cs="Times New Roman"/>
          <w:sz w:val="24"/>
          <w:szCs w:val="24"/>
        </w:rPr>
        <w:t xml:space="preserve">be </w:t>
      </w:r>
      <w:r w:rsidR="00C05B24">
        <w:rPr>
          <w:rFonts w:ascii="Times New Roman" w:hAnsi="Times New Roman" w:cs="Times New Roman"/>
          <w:sz w:val="24"/>
          <w:szCs w:val="24"/>
        </w:rPr>
        <w:t xml:space="preserve">optionally </w:t>
      </w:r>
      <w:r w:rsidR="001E129E">
        <w:rPr>
          <w:rFonts w:ascii="Times New Roman" w:hAnsi="Times New Roman" w:cs="Times New Roman"/>
          <w:sz w:val="24"/>
          <w:szCs w:val="24"/>
        </w:rPr>
        <w:t xml:space="preserve">treated </w:t>
      </w:r>
      <w:r w:rsidR="00E70882">
        <w:rPr>
          <w:rFonts w:ascii="Times New Roman" w:hAnsi="Times New Roman" w:cs="Times New Roman"/>
          <w:sz w:val="24"/>
          <w:szCs w:val="24"/>
        </w:rPr>
        <w:t>using</w:t>
      </w:r>
      <w:r w:rsidR="001E129E">
        <w:rPr>
          <w:rFonts w:ascii="Times New Roman" w:hAnsi="Times New Roman" w:cs="Times New Roman"/>
          <w:sz w:val="24"/>
          <w:szCs w:val="24"/>
        </w:rPr>
        <w:t xml:space="preserve"> </w:t>
      </w:r>
      <w:r w:rsidR="00F11706">
        <w:rPr>
          <w:rFonts w:ascii="Times New Roman" w:hAnsi="Times New Roman" w:cs="Times New Roman"/>
          <w:sz w:val="24"/>
          <w:szCs w:val="24"/>
        </w:rPr>
        <w:t>deaerators as discussed below.</w:t>
      </w:r>
    </w:p>
    <w:p w:rsidR="003A73B9" w:rsidRDefault="003A73B9" w:rsidP="0004282B">
      <w:pPr>
        <w:spacing w:after="0" w:line="240" w:lineRule="auto"/>
        <w:rPr>
          <w:rFonts w:ascii="Times New Roman" w:hAnsi="Times New Roman" w:cs="Times New Roman"/>
          <w:sz w:val="24"/>
          <w:szCs w:val="24"/>
        </w:rPr>
      </w:pPr>
    </w:p>
    <w:p w:rsidR="007231F2" w:rsidRPr="00FA470A" w:rsidRDefault="00230043" w:rsidP="0004282B">
      <w:pPr>
        <w:spacing w:after="0" w:line="240" w:lineRule="auto"/>
        <w:rPr>
          <w:rFonts w:ascii="Times New Roman" w:hAnsi="Times New Roman" w:cs="Times New Roman"/>
          <w:b/>
          <w:sz w:val="24"/>
          <w:szCs w:val="24"/>
        </w:rPr>
      </w:pPr>
      <w:r w:rsidRPr="00230043">
        <w:rPr>
          <w:rFonts w:ascii="Times New Roman" w:hAnsi="Times New Roman" w:cs="Times New Roman"/>
          <w:b/>
          <w:sz w:val="24"/>
          <w:szCs w:val="24"/>
        </w:rPr>
        <w:t>T</w:t>
      </w:r>
      <w:del w:id="88" w:author="ptomasula" w:date="2013-05-18T12:18:00Z">
        <w:r w:rsidRPr="00230043" w:rsidDel="00C00048">
          <w:rPr>
            <w:rFonts w:ascii="Times New Roman" w:hAnsi="Times New Roman" w:cs="Times New Roman"/>
            <w:b/>
            <w:sz w:val="24"/>
            <w:szCs w:val="24"/>
          </w:rPr>
          <w:delText>able</w:delText>
        </w:r>
      </w:del>
      <w:ins w:id="89" w:author="ptomasula" w:date="2013-05-18T12:18:00Z">
        <w:r w:rsidR="00C00048">
          <w:rPr>
            <w:rFonts w:ascii="Times New Roman" w:hAnsi="Times New Roman" w:cs="Times New Roman"/>
            <w:b/>
            <w:sz w:val="24"/>
            <w:szCs w:val="24"/>
          </w:rPr>
          <w:t>ABLE</w:t>
        </w:r>
      </w:ins>
      <w:r w:rsidRPr="00230043">
        <w:rPr>
          <w:rFonts w:ascii="Times New Roman" w:hAnsi="Times New Roman" w:cs="Times New Roman"/>
          <w:b/>
          <w:sz w:val="24"/>
          <w:szCs w:val="24"/>
        </w:rPr>
        <w:t xml:space="preserve"> 1</w:t>
      </w:r>
    </w:p>
    <w:p w:rsidR="007231F2" w:rsidRPr="0063545F" w:rsidRDefault="006C4F60" w:rsidP="0004282B">
      <w:pPr>
        <w:rPr>
          <w:rFonts w:ascii="Times New Roman" w:hAnsi="Times New Roman" w:cs="Times New Roman"/>
          <w:b/>
          <w:sz w:val="24"/>
          <w:szCs w:val="24"/>
        </w:rPr>
      </w:pPr>
      <w:r w:rsidRPr="00E26B01">
        <w:rPr>
          <w:rFonts w:ascii="Times New Roman" w:hAnsi="Times New Roman" w:cs="Times New Roman"/>
          <w:b/>
          <w:sz w:val="24"/>
          <w:szCs w:val="24"/>
        </w:rPr>
        <w:t>Composition of milk used in simulation</w:t>
      </w:r>
    </w:p>
    <w:tbl>
      <w:tblPr>
        <w:tblStyle w:val="LightShading1"/>
        <w:tblW w:w="0" w:type="auto"/>
        <w:tblLook w:val="04A0"/>
      </w:tblPr>
      <w:tblGrid>
        <w:gridCol w:w="3168"/>
        <w:gridCol w:w="1440"/>
      </w:tblGrid>
      <w:tr w:rsidR="007231F2" w:rsidRPr="00E26B01" w:rsidTr="0004282B">
        <w:trPr>
          <w:cnfStyle w:val="100000000000"/>
          <w:trHeight w:val="432"/>
        </w:trPr>
        <w:tc>
          <w:tcPr>
            <w:cnfStyle w:val="001000000000"/>
            <w:tcW w:w="3168" w:type="dxa"/>
            <w:shd w:val="clear" w:color="auto" w:fill="auto"/>
            <w:vAlign w:val="center"/>
          </w:tcPr>
          <w:p w:rsidR="007231F2" w:rsidRPr="0063545F" w:rsidRDefault="006C4F60">
            <w:pPr>
              <w:spacing w:after="200" w:line="276" w:lineRule="auto"/>
              <w:rPr>
                <w:rFonts w:ascii="Times New Roman" w:hAnsi="Times New Roman" w:cs="Times New Roman"/>
                <w:color w:val="auto"/>
                <w:sz w:val="24"/>
                <w:szCs w:val="24"/>
              </w:rPr>
            </w:pPr>
            <w:r w:rsidRPr="0063545F">
              <w:rPr>
                <w:rFonts w:ascii="Times New Roman" w:hAnsi="Times New Roman" w:cs="Times New Roman"/>
                <w:sz w:val="24"/>
                <w:szCs w:val="24"/>
              </w:rPr>
              <w:t>Component</w:t>
            </w:r>
          </w:p>
        </w:tc>
        <w:tc>
          <w:tcPr>
            <w:tcW w:w="1440" w:type="dxa"/>
            <w:shd w:val="clear" w:color="auto" w:fill="auto"/>
            <w:vAlign w:val="center"/>
          </w:tcPr>
          <w:p w:rsidR="007231F2" w:rsidRPr="0063545F" w:rsidRDefault="006C4F60">
            <w:pPr>
              <w:spacing w:after="200" w:line="276" w:lineRule="auto"/>
              <w:cnfStyle w:val="100000000000"/>
              <w:rPr>
                <w:rFonts w:ascii="Times New Roman" w:hAnsi="Times New Roman" w:cs="Times New Roman"/>
                <w:color w:val="auto"/>
                <w:sz w:val="24"/>
                <w:szCs w:val="24"/>
              </w:rPr>
            </w:pPr>
            <w:r w:rsidRPr="0063545F">
              <w:rPr>
                <w:rFonts w:ascii="Times New Roman" w:hAnsi="Times New Roman" w:cs="Times New Roman"/>
                <w:sz w:val="24"/>
                <w:szCs w:val="24"/>
              </w:rPr>
              <w:t>Mass %</w:t>
            </w:r>
          </w:p>
        </w:tc>
      </w:tr>
      <w:tr w:rsidR="007231F2" w:rsidRPr="00E26B01" w:rsidTr="0004282B">
        <w:trPr>
          <w:cnfStyle w:val="000000100000"/>
          <w:trHeight w:val="432"/>
        </w:trPr>
        <w:tc>
          <w:tcPr>
            <w:cnfStyle w:val="001000000000"/>
            <w:tcW w:w="3168" w:type="dxa"/>
            <w:shd w:val="clear" w:color="auto" w:fill="auto"/>
            <w:vAlign w:val="center"/>
          </w:tcPr>
          <w:p w:rsidR="007231F2" w:rsidRPr="00E26B01" w:rsidRDefault="006C4F60">
            <w:pPr>
              <w:spacing w:after="200" w:line="276" w:lineRule="auto"/>
              <w:rPr>
                <w:rFonts w:ascii="Times New Roman" w:hAnsi="Times New Roman" w:cs="Times New Roman"/>
                <w:color w:val="auto"/>
                <w:sz w:val="24"/>
                <w:szCs w:val="24"/>
              </w:rPr>
            </w:pPr>
            <w:r w:rsidRPr="00E26B01">
              <w:rPr>
                <w:rFonts w:ascii="Times New Roman" w:hAnsi="Times New Roman" w:cs="Times New Roman"/>
                <w:sz w:val="24"/>
                <w:szCs w:val="24"/>
              </w:rPr>
              <w:t>Casein</w:t>
            </w:r>
          </w:p>
        </w:tc>
        <w:tc>
          <w:tcPr>
            <w:tcW w:w="1440" w:type="dxa"/>
            <w:shd w:val="clear" w:color="auto" w:fill="auto"/>
            <w:vAlign w:val="center"/>
          </w:tcPr>
          <w:p w:rsidR="007231F2" w:rsidRPr="00E26B01" w:rsidRDefault="006C4F60">
            <w:pPr>
              <w:spacing w:after="200" w:line="276" w:lineRule="auto"/>
              <w:cnfStyle w:val="000000100000"/>
              <w:rPr>
                <w:rFonts w:ascii="Times New Roman" w:hAnsi="Times New Roman" w:cs="Times New Roman"/>
                <w:color w:val="auto"/>
                <w:sz w:val="24"/>
                <w:szCs w:val="24"/>
              </w:rPr>
            </w:pPr>
            <w:r w:rsidRPr="00E26B01">
              <w:rPr>
                <w:rFonts w:ascii="Times New Roman" w:hAnsi="Times New Roman" w:cs="Times New Roman"/>
                <w:sz w:val="24"/>
                <w:szCs w:val="24"/>
              </w:rPr>
              <w:t>2.7</w:t>
            </w:r>
          </w:p>
        </w:tc>
      </w:tr>
      <w:tr w:rsidR="007231F2" w:rsidRPr="00E26B01" w:rsidTr="0004282B">
        <w:trPr>
          <w:trHeight w:val="432"/>
        </w:trPr>
        <w:tc>
          <w:tcPr>
            <w:cnfStyle w:val="001000000000"/>
            <w:tcW w:w="3168" w:type="dxa"/>
            <w:shd w:val="clear" w:color="auto" w:fill="auto"/>
            <w:vAlign w:val="center"/>
          </w:tcPr>
          <w:p w:rsidR="007231F2" w:rsidRPr="00E26B01" w:rsidRDefault="006C4F60" w:rsidP="005C50F7">
            <w:pPr>
              <w:spacing w:after="200" w:line="276" w:lineRule="auto"/>
              <w:rPr>
                <w:rFonts w:ascii="Times New Roman" w:hAnsi="Times New Roman" w:cs="Times New Roman"/>
                <w:color w:val="auto"/>
                <w:sz w:val="24"/>
                <w:szCs w:val="24"/>
              </w:rPr>
            </w:pPr>
            <w:r w:rsidRPr="00E26B01">
              <w:rPr>
                <w:rFonts w:ascii="Times New Roman" w:hAnsi="Times New Roman" w:cs="Times New Roman"/>
                <w:sz w:val="24"/>
                <w:szCs w:val="24"/>
              </w:rPr>
              <w:t>Fat</w:t>
            </w:r>
          </w:p>
        </w:tc>
        <w:tc>
          <w:tcPr>
            <w:tcW w:w="1440" w:type="dxa"/>
            <w:shd w:val="clear" w:color="auto" w:fill="auto"/>
            <w:vAlign w:val="center"/>
          </w:tcPr>
          <w:p w:rsidR="007231F2" w:rsidRPr="00E26B01" w:rsidRDefault="006C4F60">
            <w:pPr>
              <w:spacing w:after="200" w:line="276" w:lineRule="auto"/>
              <w:cnfStyle w:val="000000000000"/>
              <w:rPr>
                <w:rFonts w:ascii="Times New Roman" w:hAnsi="Times New Roman" w:cs="Times New Roman"/>
                <w:color w:val="auto"/>
                <w:sz w:val="24"/>
                <w:szCs w:val="24"/>
              </w:rPr>
            </w:pPr>
            <w:r w:rsidRPr="00E26B01">
              <w:rPr>
                <w:rFonts w:ascii="Times New Roman" w:hAnsi="Times New Roman" w:cs="Times New Roman"/>
                <w:sz w:val="24"/>
                <w:szCs w:val="24"/>
              </w:rPr>
              <w:t>3.9</w:t>
            </w:r>
          </w:p>
        </w:tc>
      </w:tr>
      <w:tr w:rsidR="007231F2" w:rsidRPr="00E26B01" w:rsidTr="0004282B">
        <w:trPr>
          <w:cnfStyle w:val="000000100000"/>
          <w:trHeight w:val="432"/>
        </w:trPr>
        <w:tc>
          <w:tcPr>
            <w:cnfStyle w:val="001000000000"/>
            <w:tcW w:w="3168" w:type="dxa"/>
            <w:shd w:val="clear" w:color="auto" w:fill="auto"/>
            <w:vAlign w:val="center"/>
          </w:tcPr>
          <w:p w:rsidR="007231F2" w:rsidRPr="00E26B01" w:rsidRDefault="006C4F60">
            <w:pPr>
              <w:spacing w:after="200" w:line="276" w:lineRule="auto"/>
              <w:rPr>
                <w:rFonts w:ascii="Times New Roman" w:hAnsi="Times New Roman" w:cs="Times New Roman"/>
                <w:color w:val="auto"/>
                <w:sz w:val="24"/>
                <w:szCs w:val="24"/>
              </w:rPr>
            </w:pPr>
            <w:r w:rsidRPr="00E26B01">
              <w:rPr>
                <w:rFonts w:ascii="Times New Roman" w:hAnsi="Times New Roman" w:cs="Times New Roman"/>
                <w:sz w:val="24"/>
                <w:szCs w:val="24"/>
              </w:rPr>
              <w:t>Lactose</w:t>
            </w:r>
          </w:p>
        </w:tc>
        <w:tc>
          <w:tcPr>
            <w:tcW w:w="1440" w:type="dxa"/>
            <w:shd w:val="clear" w:color="auto" w:fill="auto"/>
            <w:vAlign w:val="center"/>
          </w:tcPr>
          <w:p w:rsidR="007231F2" w:rsidRPr="00E26B01" w:rsidRDefault="006C4F60">
            <w:pPr>
              <w:spacing w:after="200" w:line="276" w:lineRule="auto"/>
              <w:cnfStyle w:val="000000100000"/>
              <w:rPr>
                <w:rFonts w:ascii="Times New Roman" w:hAnsi="Times New Roman" w:cs="Times New Roman"/>
                <w:color w:val="auto"/>
                <w:sz w:val="24"/>
                <w:szCs w:val="24"/>
              </w:rPr>
            </w:pPr>
            <w:r w:rsidRPr="00E26B01">
              <w:rPr>
                <w:rFonts w:ascii="Times New Roman" w:hAnsi="Times New Roman" w:cs="Times New Roman"/>
                <w:sz w:val="24"/>
                <w:szCs w:val="24"/>
              </w:rPr>
              <w:t>4.9</w:t>
            </w:r>
          </w:p>
        </w:tc>
      </w:tr>
      <w:tr w:rsidR="0063545F" w:rsidRPr="00E26B01" w:rsidTr="0004282B">
        <w:trPr>
          <w:trHeight w:val="432"/>
        </w:trPr>
        <w:tc>
          <w:tcPr>
            <w:cnfStyle w:val="001000000000"/>
            <w:tcW w:w="3168" w:type="dxa"/>
            <w:shd w:val="clear" w:color="auto" w:fill="auto"/>
            <w:vAlign w:val="center"/>
          </w:tcPr>
          <w:p w:rsidR="007231F2" w:rsidRPr="00E26B01" w:rsidRDefault="006C4F60">
            <w:pPr>
              <w:spacing w:after="200" w:line="276" w:lineRule="auto"/>
              <w:rPr>
                <w:rFonts w:ascii="Times New Roman" w:hAnsi="Times New Roman" w:cs="Times New Roman"/>
                <w:color w:val="auto"/>
                <w:sz w:val="24"/>
                <w:szCs w:val="24"/>
              </w:rPr>
            </w:pPr>
            <w:r w:rsidRPr="00E26B01">
              <w:rPr>
                <w:rFonts w:ascii="Times New Roman" w:hAnsi="Times New Roman" w:cs="Times New Roman"/>
                <w:sz w:val="24"/>
                <w:szCs w:val="24"/>
              </w:rPr>
              <w:t>Minerals</w:t>
            </w:r>
          </w:p>
        </w:tc>
        <w:tc>
          <w:tcPr>
            <w:tcW w:w="1440" w:type="dxa"/>
            <w:shd w:val="clear" w:color="auto" w:fill="auto"/>
            <w:vAlign w:val="center"/>
          </w:tcPr>
          <w:p w:rsidR="007231F2" w:rsidRPr="00E26B01" w:rsidRDefault="006C4F60">
            <w:pPr>
              <w:spacing w:after="200" w:line="276" w:lineRule="auto"/>
              <w:cnfStyle w:val="000000000000"/>
              <w:rPr>
                <w:rFonts w:ascii="Times New Roman" w:hAnsi="Times New Roman" w:cs="Times New Roman"/>
                <w:color w:val="auto"/>
                <w:sz w:val="24"/>
                <w:szCs w:val="24"/>
              </w:rPr>
            </w:pPr>
            <w:r w:rsidRPr="00E26B01">
              <w:rPr>
                <w:rFonts w:ascii="Times New Roman" w:hAnsi="Times New Roman" w:cs="Times New Roman"/>
                <w:sz w:val="24"/>
                <w:szCs w:val="24"/>
              </w:rPr>
              <w:t>0.7</w:t>
            </w:r>
          </w:p>
        </w:tc>
      </w:tr>
      <w:tr w:rsidR="007231F2" w:rsidRPr="0063545F" w:rsidTr="0004282B">
        <w:trPr>
          <w:cnfStyle w:val="000000100000"/>
          <w:trHeight w:val="432"/>
        </w:trPr>
        <w:tc>
          <w:tcPr>
            <w:cnfStyle w:val="001000000000"/>
            <w:tcW w:w="3168" w:type="dxa"/>
            <w:shd w:val="clear" w:color="auto" w:fill="auto"/>
            <w:vAlign w:val="center"/>
          </w:tcPr>
          <w:p w:rsidR="007231F2" w:rsidRPr="0063545F" w:rsidRDefault="006C4F60">
            <w:pPr>
              <w:spacing w:after="200" w:line="276" w:lineRule="auto"/>
              <w:rPr>
                <w:rFonts w:ascii="Times New Roman" w:hAnsi="Times New Roman" w:cs="Times New Roman"/>
                <w:color w:val="auto"/>
                <w:sz w:val="24"/>
                <w:szCs w:val="24"/>
              </w:rPr>
            </w:pPr>
            <w:r w:rsidRPr="0063545F">
              <w:rPr>
                <w:rFonts w:ascii="Times New Roman" w:hAnsi="Times New Roman" w:cs="Times New Roman"/>
                <w:sz w:val="24"/>
                <w:szCs w:val="24"/>
              </w:rPr>
              <w:t>Water</w:t>
            </w:r>
          </w:p>
        </w:tc>
        <w:tc>
          <w:tcPr>
            <w:tcW w:w="1440" w:type="dxa"/>
            <w:shd w:val="clear" w:color="auto" w:fill="auto"/>
            <w:vAlign w:val="center"/>
          </w:tcPr>
          <w:p w:rsidR="007231F2" w:rsidRPr="0063545F" w:rsidRDefault="006C4F60">
            <w:pPr>
              <w:spacing w:after="200" w:line="276" w:lineRule="auto"/>
              <w:cnfStyle w:val="000000100000"/>
              <w:rPr>
                <w:rFonts w:ascii="Times New Roman" w:hAnsi="Times New Roman" w:cs="Times New Roman"/>
                <w:color w:val="auto"/>
                <w:sz w:val="24"/>
                <w:szCs w:val="24"/>
              </w:rPr>
            </w:pPr>
            <w:r w:rsidRPr="0063545F">
              <w:rPr>
                <w:rFonts w:ascii="Times New Roman" w:hAnsi="Times New Roman" w:cs="Times New Roman"/>
                <w:sz w:val="24"/>
                <w:szCs w:val="24"/>
              </w:rPr>
              <w:t>87.2</w:t>
            </w:r>
          </w:p>
        </w:tc>
      </w:tr>
      <w:tr w:rsidR="0063545F" w:rsidRPr="0063545F" w:rsidTr="0004282B">
        <w:trPr>
          <w:trHeight w:val="432"/>
        </w:trPr>
        <w:tc>
          <w:tcPr>
            <w:cnfStyle w:val="001000000000"/>
            <w:tcW w:w="3168" w:type="dxa"/>
            <w:tcBorders>
              <w:bottom w:val="single" w:sz="8" w:space="0" w:color="000000" w:themeColor="text1"/>
            </w:tcBorders>
            <w:shd w:val="clear" w:color="auto" w:fill="auto"/>
            <w:vAlign w:val="center"/>
          </w:tcPr>
          <w:p w:rsidR="007231F2" w:rsidRPr="0063545F" w:rsidRDefault="006C4F60">
            <w:pPr>
              <w:spacing w:after="200" w:line="276" w:lineRule="auto"/>
              <w:rPr>
                <w:rFonts w:ascii="Times New Roman" w:hAnsi="Times New Roman" w:cs="Times New Roman"/>
                <w:color w:val="auto"/>
                <w:sz w:val="24"/>
                <w:szCs w:val="24"/>
              </w:rPr>
            </w:pPr>
            <w:r w:rsidRPr="0063545F">
              <w:rPr>
                <w:rFonts w:ascii="Times New Roman" w:hAnsi="Times New Roman" w:cs="Times New Roman"/>
                <w:sz w:val="24"/>
                <w:szCs w:val="24"/>
              </w:rPr>
              <w:t>Whey</w:t>
            </w:r>
          </w:p>
        </w:tc>
        <w:tc>
          <w:tcPr>
            <w:tcW w:w="1440" w:type="dxa"/>
            <w:tcBorders>
              <w:bottom w:val="single" w:sz="8" w:space="0" w:color="000000" w:themeColor="text1"/>
            </w:tcBorders>
            <w:shd w:val="clear" w:color="auto" w:fill="auto"/>
            <w:vAlign w:val="center"/>
          </w:tcPr>
          <w:p w:rsidR="007231F2" w:rsidRPr="0063545F" w:rsidRDefault="006C4F60">
            <w:pPr>
              <w:spacing w:after="200" w:line="276" w:lineRule="auto"/>
              <w:cnfStyle w:val="000000000000"/>
              <w:rPr>
                <w:rFonts w:ascii="Times New Roman" w:hAnsi="Times New Roman" w:cs="Times New Roman"/>
                <w:color w:val="auto"/>
                <w:sz w:val="24"/>
                <w:szCs w:val="24"/>
              </w:rPr>
            </w:pPr>
            <w:r w:rsidRPr="0063545F">
              <w:rPr>
                <w:rFonts w:ascii="Times New Roman" w:hAnsi="Times New Roman" w:cs="Times New Roman"/>
                <w:sz w:val="24"/>
                <w:szCs w:val="24"/>
              </w:rPr>
              <w:t>0.6</w:t>
            </w:r>
          </w:p>
        </w:tc>
      </w:tr>
    </w:tbl>
    <w:p w:rsidR="007231F2" w:rsidRPr="0063545F" w:rsidRDefault="007231F2">
      <w:pPr>
        <w:rPr>
          <w:rFonts w:ascii="Times New Roman" w:hAnsi="Times New Roman" w:cs="Times New Roman"/>
          <w:sz w:val="24"/>
          <w:szCs w:val="24"/>
        </w:rPr>
      </w:pPr>
    </w:p>
    <w:p w:rsidR="00D958A3" w:rsidRDefault="008C29CD">
      <w:pPr>
        <w:rPr>
          <w:rFonts w:ascii="Times New Roman" w:hAnsi="Times New Roman" w:cs="Times New Roman"/>
          <w:b/>
          <w:sz w:val="24"/>
          <w:szCs w:val="24"/>
        </w:rPr>
      </w:pPr>
      <w:r>
        <w:rPr>
          <w:rFonts w:ascii="Times New Roman" w:hAnsi="Times New Roman" w:cs="Times New Roman"/>
          <w:sz w:val="24"/>
          <w:szCs w:val="24"/>
        </w:rPr>
        <w:lastRenderedPageBreak/>
        <w:t xml:space="preserve">The </w:t>
      </w:r>
      <w:r w:rsidR="00D628E8">
        <w:rPr>
          <w:rFonts w:ascii="Times New Roman" w:hAnsi="Times New Roman" w:cs="Times New Roman"/>
          <w:sz w:val="24"/>
          <w:szCs w:val="24"/>
        </w:rPr>
        <w:t xml:space="preserve">process </w:t>
      </w:r>
      <w:r>
        <w:rPr>
          <w:rFonts w:ascii="Times New Roman" w:hAnsi="Times New Roman" w:cs="Times New Roman"/>
          <w:sz w:val="24"/>
          <w:szCs w:val="24"/>
        </w:rPr>
        <w:t xml:space="preserve">model </w:t>
      </w:r>
      <w:r w:rsidR="00D628E8">
        <w:rPr>
          <w:rFonts w:ascii="Times New Roman" w:hAnsi="Times New Roman" w:cs="Times New Roman"/>
          <w:sz w:val="24"/>
          <w:szCs w:val="24"/>
        </w:rPr>
        <w:t>begins with</w:t>
      </w:r>
      <w:r>
        <w:rPr>
          <w:rFonts w:ascii="Times New Roman" w:hAnsi="Times New Roman" w:cs="Times New Roman"/>
          <w:sz w:val="24"/>
          <w:szCs w:val="24"/>
        </w:rPr>
        <w:t xml:space="preserve"> </w:t>
      </w:r>
      <w:r w:rsidR="00947E8E">
        <w:rPr>
          <w:rFonts w:ascii="Times New Roman" w:hAnsi="Times New Roman" w:cs="Times New Roman"/>
          <w:sz w:val="24"/>
          <w:szCs w:val="24"/>
        </w:rPr>
        <w:t xml:space="preserve">storage of the raw milk in the plant silos after </w:t>
      </w:r>
      <w:r w:rsidR="00D628E8">
        <w:rPr>
          <w:rFonts w:ascii="Times New Roman" w:hAnsi="Times New Roman" w:cs="Times New Roman"/>
          <w:sz w:val="24"/>
          <w:szCs w:val="24"/>
        </w:rPr>
        <w:t>deliver</w:t>
      </w:r>
      <w:r w:rsidR="00947E8E">
        <w:rPr>
          <w:rFonts w:ascii="Times New Roman" w:hAnsi="Times New Roman" w:cs="Times New Roman"/>
          <w:sz w:val="24"/>
          <w:szCs w:val="24"/>
        </w:rPr>
        <w:t>y</w:t>
      </w:r>
      <w:r w:rsidR="006721A2">
        <w:rPr>
          <w:rFonts w:ascii="Times New Roman" w:hAnsi="Times New Roman" w:cs="Times New Roman"/>
          <w:sz w:val="24"/>
          <w:szCs w:val="24"/>
        </w:rPr>
        <w:t xml:space="preserve"> from the farms</w:t>
      </w:r>
      <w:r w:rsidR="00D628E8">
        <w:rPr>
          <w:rFonts w:ascii="Times New Roman" w:hAnsi="Times New Roman" w:cs="Times New Roman"/>
          <w:sz w:val="24"/>
          <w:szCs w:val="24"/>
        </w:rPr>
        <w:t xml:space="preserve"> and end</w:t>
      </w:r>
      <w:r w:rsidR="00484114">
        <w:rPr>
          <w:rFonts w:ascii="Times New Roman" w:hAnsi="Times New Roman" w:cs="Times New Roman"/>
          <w:sz w:val="24"/>
          <w:szCs w:val="24"/>
        </w:rPr>
        <w:t>s</w:t>
      </w:r>
      <w:r w:rsidR="00D628E8">
        <w:rPr>
          <w:rFonts w:ascii="Times New Roman" w:hAnsi="Times New Roman" w:cs="Times New Roman"/>
          <w:sz w:val="24"/>
          <w:szCs w:val="24"/>
        </w:rPr>
        <w:t xml:space="preserve"> </w:t>
      </w:r>
      <w:r w:rsidR="00947E8E">
        <w:rPr>
          <w:rFonts w:ascii="Times New Roman" w:hAnsi="Times New Roman" w:cs="Times New Roman"/>
          <w:sz w:val="24"/>
          <w:szCs w:val="24"/>
        </w:rPr>
        <w:t>with cold storage of the packaged milk prior to</w:t>
      </w:r>
      <w:r w:rsidR="00D628E8">
        <w:rPr>
          <w:rFonts w:ascii="Times New Roman" w:hAnsi="Times New Roman" w:cs="Times New Roman"/>
          <w:sz w:val="24"/>
          <w:szCs w:val="24"/>
        </w:rPr>
        <w:t xml:space="preserve"> shipment</w:t>
      </w:r>
      <w:r w:rsidR="00947E8E">
        <w:rPr>
          <w:rFonts w:ascii="Times New Roman" w:hAnsi="Times New Roman" w:cs="Times New Roman"/>
          <w:sz w:val="24"/>
          <w:szCs w:val="24"/>
        </w:rPr>
        <w:t>.</w:t>
      </w:r>
      <w:r w:rsidR="00D628E8">
        <w:rPr>
          <w:rFonts w:ascii="Times New Roman" w:hAnsi="Times New Roman" w:cs="Times New Roman"/>
          <w:sz w:val="24"/>
          <w:szCs w:val="24"/>
        </w:rPr>
        <w:t xml:space="preserve"> </w:t>
      </w:r>
      <w:r w:rsidR="00446F8E">
        <w:rPr>
          <w:rFonts w:ascii="Times New Roman" w:hAnsi="Times New Roman" w:cs="Times New Roman"/>
          <w:sz w:val="24"/>
          <w:szCs w:val="24"/>
        </w:rPr>
        <w:t>All stages of production – from milk rece</w:t>
      </w:r>
      <w:r w:rsidR="009915DC">
        <w:rPr>
          <w:rFonts w:ascii="Times New Roman" w:hAnsi="Times New Roman" w:cs="Times New Roman"/>
          <w:sz w:val="24"/>
          <w:szCs w:val="24"/>
        </w:rPr>
        <w:t>ption</w:t>
      </w:r>
      <w:r w:rsidR="00446F8E">
        <w:rPr>
          <w:rFonts w:ascii="Times New Roman" w:hAnsi="Times New Roman" w:cs="Times New Roman"/>
          <w:sz w:val="24"/>
          <w:szCs w:val="24"/>
        </w:rPr>
        <w:t xml:space="preserve"> to </w:t>
      </w:r>
      <w:r w:rsidR="00947E8E">
        <w:rPr>
          <w:rFonts w:ascii="Times New Roman" w:hAnsi="Times New Roman" w:cs="Times New Roman"/>
          <w:sz w:val="24"/>
          <w:szCs w:val="24"/>
        </w:rPr>
        <w:t>cold storage</w:t>
      </w:r>
      <w:r w:rsidR="009915DC">
        <w:rPr>
          <w:rFonts w:ascii="Times New Roman" w:hAnsi="Times New Roman" w:cs="Times New Roman"/>
          <w:sz w:val="24"/>
          <w:szCs w:val="24"/>
        </w:rPr>
        <w:t xml:space="preserve"> of the packaged milk</w:t>
      </w:r>
      <w:r w:rsidR="00446F8E">
        <w:rPr>
          <w:rFonts w:ascii="Times New Roman" w:hAnsi="Times New Roman" w:cs="Times New Roman"/>
          <w:sz w:val="24"/>
          <w:szCs w:val="24"/>
        </w:rPr>
        <w:t xml:space="preserve"> – are included in the model analysis. A representative flow chart </w:t>
      </w:r>
      <w:r w:rsidR="009915DC">
        <w:rPr>
          <w:rFonts w:ascii="Times New Roman" w:hAnsi="Times New Roman" w:cs="Times New Roman"/>
          <w:sz w:val="24"/>
          <w:szCs w:val="24"/>
        </w:rPr>
        <w:t xml:space="preserve">of the fluid milk process </w:t>
      </w:r>
      <w:r w:rsidR="00446F8E">
        <w:rPr>
          <w:rFonts w:ascii="Times New Roman" w:hAnsi="Times New Roman" w:cs="Times New Roman"/>
          <w:sz w:val="24"/>
          <w:szCs w:val="24"/>
        </w:rPr>
        <w:t xml:space="preserve">is given in </w:t>
      </w:r>
      <w:del w:id="90" w:author="ptomasula" w:date="2013-05-18T12:20:00Z">
        <w:r w:rsidR="00230043" w:rsidRPr="00230043" w:rsidDel="00C00048">
          <w:rPr>
            <w:rFonts w:ascii="Times New Roman" w:hAnsi="Times New Roman" w:cs="Times New Roman"/>
            <w:b/>
            <w:sz w:val="24"/>
            <w:szCs w:val="24"/>
          </w:rPr>
          <w:delText>Figure</w:delText>
        </w:r>
      </w:del>
      <w:ins w:id="91" w:author="ptomasula" w:date="2013-05-18T12:20:00Z">
        <w:r w:rsidR="00C00048">
          <w:rPr>
            <w:rFonts w:ascii="Times New Roman" w:hAnsi="Times New Roman" w:cs="Times New Roman"/>
            <w:b/>
            <w:sz w:val="24"/>
            <w:szCs w:val="24"/>
          </w:rPr>
          <w:t>FIGURE</w:t>
        </w:r>
      </w:ins>
      <w:r w:rsidR="00230043" w:rsidRPr="00230043">
        <w:rPr>
          <w:rFonts w:ascii="Times New Roman" w:hAnsi="Times New Roman" w:cs="Times New Roman"/>
          <w:b/>
          <w:sz w:val="24"/>
          <w:szCs w:val="24"/>
        </w:rPr>
        <w:t xml:space="preserve"> 3 in Appendix 1</w:t>
      </w:r>
      <w:r w:rsidR="00446F8E">
        <w:rPr>
          <w:rFonts w:ascii="Times New Roman" w:hAnsi="Times New Roman" w:cs="Times New Roman"/>
          <w:sz w:val="24"/>
          <w:szCs w:val="24"/>
        </w:rPr>
        <w:t xml:space="preserve">. </w:t>
      </w:r>
      <w:r w:rsidR="009915DC">
        <w:rPr>
          <w:rFonts w:ascii="Times New Roman" w:hAnsi="Times New Roman" w:cs="Times New Roman"/>
          <w:sz w:val="24"/>
          <w:szCs w:val="24"/>
        </w:rPr>
        <w:t xml:space="preserve">The process includes steps for </w:t>
      </w:r>
      <w:r w:rsidR="00446F8E">
        <w:rPr>
          <w:rFonts w:ascii="Times New Roman" w:hAnsi="Times New Roman" w:cs="Times New Roman"/>
          <w:sz w:val="24"/>
          <w:szCs w:val="24"/>
        </w:rPr>
        <w:t xml:space="preserve">receiving and storage, separation, homogenization, pasteurization, cooling, holding, filling and packaging, </w:t>
      </w:r>
      <w:r w:rsidR="00947E8E">
        <w:rPr>
          <w:rFonts w:ascii="Times New Roman" w:hAnsi="Times New Roman" w:cs="Times New Roman"/>
          <w:sz w:val="24"/>
          <w:szCs w:val="24"/>
        </w:rPr>
        <w:t xml:space="preserve">and </w:t>
      </w:r>
      <w:r w:rsidR="00446F8E">
        <w:rPr>
          <w:rFonts w:ascii="Times New Roman" w:hAnsi="Times New Roman" w:cs="Times New Roman"/>
          <w:sz w:val="24"/>
          <w:szCs w:val="24"/>
        </w:rPr>
        <w:t>refrigeration</w:t>
      </w:r>
      <w:r w:rsidR="00947E8E">
        <w:rPr>
          <w:rFonts w:ascii="Times New Roman" w:hAnsi="Times New Roman" w:cs="Times New Roman"/>
          <w:sz w:val="24"/>
          <w:szCs w:val="24"/>
        </w:rPr>
        <w:t>.</w:t>
      </w:r>
      <w:r w:rsidR="00236556">
        <w:rPr>
          <w:rFonts w:ascii="Times New Roman" w:hAnsi="Times New Roman" w:cs="Times New Roman"/>
          <w:sz w:val="24"/>
          <w:szCs w:val="24"/>
        </w:rPr>
        <w:t xml:space="preserve"> </w:t>
      </w:r>
      <w:r w:rsidR="00230043" w:rsidRPr="00230043">
        <w:rPr>
          <w:rFonts w:ascii="Times New Roman" w:hAnsi="Times New Roman" w:cs="Times New Roman"/>
          <w:b/>
          <w:sz w:val="24"/>
          <w:szCs w:val="24"/>
        </w:rPr>
        <w:t>T</w:t>
      </w:r>
      <w:del w:id="92" w:author="ptomasula" w:date="2013-05-18T12:18:00Z">
        <w:r w:rsidR="00230043" w:rsidRPr="00230043" w:rsidDel="00C00048">
          <w:rPr>
            <w:rFonts w:ascii="Times New Roman" w:hAnsi="Times New Roman" w:cs="Times New Roman"/>
            <w:b/>
            <w:sz w:val="24"/>
            <w:szCs w:val="24"/>
          </w:rPr>
          <w:delText>able</w:delText>
        </w:r>
      </w:del>
      <w:ins w:id="93" w:author="ptomasula" w:date="2013-05-18T12:18:00Z">
        <w:r w:rsidR="00C00048">
          <w:rPr>
            <w:rFonts w:ascii="Times New Roman" w:hAnsi="Times New Roman" w:cs="Times New Roman"/>
            <w:b/>
            <w:sz w:val="24"/>
            <w:szCs w:val="24"/>
          </w:rPr>
          <w:t>ABLE</w:t>
        </w:r>
      </w:ins>
      <w:r w:rsidR="00230043" w:rsidRPr="00230043">
        <w:rPr>
          <w:rFonts w:ascii="Times New Roman" w:hAnsi="Times New Roman" w:cs="Times New Roman"/>
          <w:b/>
          <w:sz w:val="24"/>
          <w:szCs w:val="24"/>
        </w:rPr>
        <w:t xml:space="preserve"> 2</w:t>
      </w:r>
      <w:r w:rsidR="00236556">
        <w:rPr>
          <w:rFonts w:ascii="Times New Roman" w:hAnsi="Times New Roman" w:cs="Times New Roman"/>
          <w:sz w:val="24"/>
          <w:szCs w:val="24"/>
        </w:rPr>
        <w:t xml:space="preserve"> gives an overview of some of the key unit operations and settings in the process model.</w:t>
      </w:r>
    </w:p>
    <w:p w:rsidR="00236556" w:rsidRPr="00FA470A" w:rsidRDefault="0063545F">
      <w:pPr>
        <w:rPr>
          <w:rFonts w:ascii="Times New Roman" w:hAnsi="Times New Roman" w:cs="Times New Roman"/>
          <w:b/>
          <w:sz w:val="24"/>
          <w:szCs w:val="24"/>
        </w:rPr>
      </w:pPr>
      <w:r>
        <w:rPr>
          <w:rFonts w:ascii="Times New Roman" w:hAnsi="Times New Roman" w:cs="Times New Roman"/>
          <w:b/>
          <w:sz w:val="24"/>
          <w:szCs w:val="24"/>
        </w:rPr>
        <w:t>Milk Recept</w:t>
      </w:r>
      <w:r w:rsidR="00230043" w:rsidRPr="00230043">
        <w:rPr>
          <w:rFonts w:ascii="Times New Roman" w:hAnsi="Times New Roman" w:cs="Times New Roman"/>
          <w:b/>
          <w:sz w:val="24"/>
          <w:szCs w:val="24"/>
        </w:rPr>
        <w:t>i</w:t>
      </w:r>
      <w:r w:rsidR="00AA0967">
        <w:rPr>
          <w:rFonts w:ascii="Times New Roman" w:hAnsi="Times New Roman" w:cs="Times New Roman"/>
          <w:b/>
          <w:sz w:val="24"/>
          <w:szCs w:val="24"/>
        </w:rPr>
        <w:t>o</w:t>
      </w:r>
      <w:r w:rsidR="00230043" w:rsidRPr="00230043">
        <w:rPr>
          <w:rFonts w:ascii="Times New Roman" w:hAnsi="Times New Roman" w:cs="Times New Roman"/>
          <w:b/>
          <w:sz w:val="24"/>
          <w:szCs w:val="24"/>
        </w:rPr>
        <w:t xml:space="preserve">n and </w:t>
      </w:r>
      <w:r>
        <w:rPr>
          <w:rFonts w:ascii="Times New Roman" w:hAnsi="Times New Roman" w:cs="Times New Roman"/>
          <w:b/>
          <w:sz w:val="24"/>
          <w:szCs w:val="24"/>
        </w:rPr>
        <w:t>S</w:t>
      </w:r>
      <w:r w:rsidR="00230043" w:rsidRPr="00230043">
        <w:rPr>
          <w:rFonts w:ascii="Times New Roman" w:hAnsi="Times New Roman" w:cs="Times New Roman"/>
          <w:b/>
          <w:sz w:val="24"/>
          <w:szCs w:val="24"/>
        </w:rPr>
        <w:t>torage</w:t>
      </w:r>
    </w:p>
    <w:p w:rsidR="0011572F" w:rsidRDefault="00236556">
      <w:pPr>
        <w:rPr>
          <w:rFonts w:ascii="Times New Roman" w:hAnsi="Times New Roman" w:cs="Times New Roman"/>
          <w:sz w:val="24"/>
          <w:szCs w:val="24"/>
        </w:rPr>
      </w:pPr>
      <w:r>
        <w:rPr>
          <w:rFonts w:ascii="Times New Roman" w:hAnsi="Times New Roman" w:cs="Times New Roman"/>
          <w:sz w:val="24"/>
          <w:szCs w:val="24"/>
        </w:rPr>
        <w:t xml:space="preserve">Raw milk brought into the facility </w:t>
      </w:r>
      <w:r w:rsidR="00E930C2">
        <w:rPr>
          <w:rFonts w:ascii="Times New Roman" w:hAnsi="Times New Roman" w:cs="Times New Roman"/>
          <w:sz w:val="24"/>
          <w:szCs w:val="24"/>
        </w:rPr>
        <w:t xml:space="preserve">is stored in </w:t>
      </w:r>
      <w:r w:rsidR="009451BB">
        <w:rPr>
          <w:rFonts w:ascii="Times New Roman" w:hAnsi="Times New Roman" w:cs="Times New Roman"/>
          <w:sz w:val="24"/>
          <w:szCs w:val="24"/>
        </w:rPr>
        <w:t>one</w:t>
      </w:r>
      <w:r w:rsidR="00803304">
        <w:rPr>
          <w:rFonts w:ascii="Times New Roman" w:hAnsi="Times New Roman" w:cs="Times New Roman"/>
          <w:sz w:val="24"/>
          <w:szCs w:val="24"/>
        </w:rPr>
        <w:t xml:space="preserve"> of </w:t>
      </w:r>
      <w:r w:rsidR="0063545F">
        <w:rPr>
          <w:rFonts w:ascii="Times New Roman" w:hAnsi="Times New Roman" w:cs="Times New Roman"/>
          <w:sz w:val="24"/>
          <w:szCs w:val="24"/>
        </w:rPr>
        <w:t>two</w:t>
      </w:r>
      <w:r w:rsidR="00803304">
        <w:rPr>
          <w:rFonts w:ascii="Times New Roman" w:hAnsi="Times New Roman" w:cs="Times New Roman"/>
          <w:sz w:val="24"/>
          <w:szCs w:val="24"/>
        </w:rPr>
        <w:t xml:space="preserve"> </w:t>
      </w:r>
      <w:r w:rsidR="0063545F">
        <w:rPr>
          <w:rFonts w:ascii="Times New Roman" w:hAnsi="Times New Roman" w:cs="Times New Roman"/>
          <w:sz w:val="24"/>
          <w:szCs w:val="24"/>
        </w:rPr>
        <w:t>25</w:t>
      </w:r>
      <w:r w:rsidR="002369CC">
        <w:rPr>
          <w:rFonts w:ascii="Times New Roman" w:hAnsi="Times New Roman" w:cs="Times New Roman"/>
          <w:sz w:val="24"/>
          <w:szCs w:val="24"/>
        </w:rPr>
        <w:t xml:space="preserve">,000 gallon </w:t>
      </w:r>
      <w:r w:rsidR="004A6EC9">
        <w:rPr>
          <w:rFonts w:ascii="Times New Roman" w:hAnsi="Times New Roman" w:cs="Times New Roman"/>
          <w:sz w:val="24"/>
          <w:szCs w:val="24"/>
        </w:rPr>
        <w:t xml:space="preserve">(~95,000 L) </w:t>
      </w:r>
      <w:r w:rsidR="00781EDA">
        <w:rPr>
          <w:rFonts w:ascii="Times New Roman" w:hAnsi="Times New Roman" w:cs="Times New Roman"/>
          <w:sz w:val="24"/>
          <w:szCs w:val="24"/>
        </w:rPr>
        <w:t xml:space="preserve">refrigerated </w:t>
      </w:r>
      <w:r w:rsidR="00E930C2">
        <w:rPr>
          <w:rFonts w:ascii="Times New Roman" w:hAnsi="Times New Roman" w:cs="Times New Roman"/>
          <w:sz w:val="24"/>
          <w:szCs w:val="24"/>
        </w:rPr>
        <w:t>silo tanks</w:t>
      </w:r>
      <w:r w:rsidR="00C65C6B">
        <w:rPr>
          <w:rFonts w:ascii="Times New Roman" w:hAnsi="Times New Roman" w:cs="Times New Roman"/>
          <w:sz w:val="24"/>
          <w:szCs w:val="24"/>
        </w:rPr>
        <w:t xml:space="preserve"> (</w:t>
      </w:r>
      <w:r w:rsidR="000532E7">
        <w:rPr>
          <w:rFonts w:ascii="Times New Roman" w:hAnsi="Times New Roman" w:cs="Times New Roman"/>
          <w:sz w:val="24"/>
          <w:szCs w:val="24"/>
        </w:rPr>
        <w:t>A-</w:t>
      </w:r>
      <w:r w:rsidR="00C65C6B">
        <w:rPr>
          <w:rFonts w:ascii="Times New Roman" w:hAnsi="Times New Roman" w:cs="Times New Roman"/>
          <w:sz w:val="24"/>
          <w:szCs w:val="24"/>
        </w:rPr>
        <w:t>TK-102)</w:t>
      </w:r>
      <w:r w:rsidR="00E930C2">
        <w:rPr>
          <w:rFonts w:ascii="Times New Roman" w:hAnsi="Times New Roman" w:cs="Times New Roman"/>
          <w:sz w:val="24"/>
          <w:szCs w:val="24"/>
        </w:rPr>
        <w:t>.</w:t>
      </w:r>
      <w:r w:rsidR="00803304">
        <w:rPr>
          <w:rFonts w:ascii="Times New Roman" w:hAnsi="Times New Roman" w:cs="Times New Roman"/>
          <w:sz w:val="24"/>
          <w:szCs w:val="24"/>
        </w:rPr>
        <w:t xml:space="preserve"> These </w:t>
      </w:r>
      <w:r w:rsidR="0063545F">
        <w:rPr>
          <w:rFonts w:ascii="Times New Roman" w:hAnsi="Times New Roman" w:cs="Times New Roman"/>
          <w:sz w:val="24"/>
          <w:szCs w:val="24"/>
        </w:rPr>
        <w:t>two</w:t>
      </w:r>
      <w:r w:rsidR="00803304">
        <w:rPr>
          <w:rFonts w:ascii="Times New Roman" w:hAnsi="Times New Roman" w:cs="Times New Roman"/>
          <w:sz w:val="24"/>
          <w:szCs w:val="24"/>
        </w:rPr>
        <w:t xml:space="preserve"> silos are represented by one icon on the flow</w:t>
      </w:r>
      <w:r w:rsidR="001A0362">
        <w:rPr>
          <w:rFonts w:ascii="Times New Roman" w:hAnsi="Times New Roman" w:cs="Times New Roman"/>
          <w:sz w:val="24"/>
          <w:szCs w:val="24"/>
        </w:rPr>
        <w:t xml:space="preserve"> </w:t>
      </w:r>
      <w:r w:rsidR="00803304">
        <w:rPr>
          <w:rFonts w:ascii="Times New Roman" w:hAnsi="Times New Roman" w:cs="Times New Roman"/>
          <w:sz w:val="24"/>
          <w:szCs w:val="24"/>
        </w:rPr>
        <w:t xml:space="preserve">sheet. (Other sets of identical equipment items operating in parallel are represented by </w:t>
      </w:r>
      <w:r w:rsidR="00E70882">
        <w:rPr>
          <w:rFonts w:ascii="Times New Roman" w:hAnsi="Times New Roman" w:cs="Times New Roman"/>
          <w:sz w:val="24"/>
          <w:szCs w:val="24"/>
        </w:rPr>
        <w:t xml:space="preserve">a </w:t>
      </w:r>
      <w:r w:rsidR="00803304">
        <w:rPr>
          <w:rFonts w:ascii="Times New Roman" w:hAnsi="Times New Roman" w:cs="Times New Roman"/>
          <w:sz w:val="24"/>
          <w:szCs w:val="24"/>
        </w:rPr>
        <w:t>single icon as well.)</w:t>
      </w:r>
      <w:r w:rsidR="00E930C2">
        <w:rPr>
          <w:rFonts w:ascii="Times New Roman" w:hAnsi="Times New Roman" w:cs="Times New Roman"/>
          <w:sz w:val="24"/>
          <w:szCs w:val="24"/>
        </w:rPr>
        <w:t xml:space="preserve">  </w:t>
      </w:r>
      <w:r w:rsidR="00803304">
        <w:rPr>
          <w:rFonts w:ascii="Times New Roman" w:hAnsi="Times New Roman" w:cs="Times New Roman"/>
          <w:sz w:val="24"/>
          <w:szCs w:val="24"/>
        </w:rPr>
        <w:t>To view the number of equipment items represented by an individual icon, right-click on the icon and select “</w:t>
      </w:r>
      <w:r w:rsidR="00821DF1" w:rsidRPr="00821DF1">
        <w:rPr>
          <w:rFonts w:ascii="Times New Roman" w:hAnsi="Times New Roman" w:cs="Times New Roman"/>
          <w:b/>
          <w:sz w:val="24"/>
          <w:szCs w:val="24"/>
        </w:rPr>
        <w:t>Equipment Data</w:t>
      </w:r>
      <w:r w:rsidR="00803304">
        <w:rPr>
          <w:rFonts w:ascii="Times New Roman" w:hAnsi="Times New Roman" w:cs="Times New Roman"/>
          <w:sz w:val="24"/>
          <w:szCs w:val="24"/>
        </w:rPr>
        <w:t xml:space="preserve">”. </w:t>
      </w:r>
      <w:r w:rsidR="00E144E2">
        <w:rPr>
          <w:rFonts w:ascii="Times New Roman" w:hAnsi="Times New Roman" w:cs="Times New Roman"/>
          <w:sz w:val="24"/>
          <w:szCs w:val="24"/>
        </w:rPr>
        <w:t xml:space="preserve">Before entering the silo tanks, the milk </w:t>
      </w:r>
      <w:r w:rsidR="00E70882">
        <w:rPr>
          <w:rFonts w:ascii="Times New Roman" w:hAnsi="Times New Roman" w:cs="Times New Roman"/>
          <w:sz w:val="24"/>
          <w:szCs w:val="24"/>
        </w:rPr>
        <w:t>may be</w:t>
      </w:r>
      <w:r w:rsidR="00E144E2">
        <w:rPr>
          <w:rFonts w:ascii="Times New Roman" w:hAnsi="Times New Roman" w:cs="Times New Roman"/>
          <w:sz w:val="24"/>
          <w:szCs w:val="24"/>
        </w:rPr>
        <w:t xml:space="preserve"> cooled </w:t>
      </w:r>
      <w:r w:rsidR="00C65C6B">
        <w:rPr>
          <w:rFonts w:ascii="Times New Roman" w:hAnsi="Times New Roman" w:cs="Times New Roman"/>
          <w:sz w:val="24"/>
          <w:szCs w:val="24"/>
        </w:rPr>
        <w:t>(</w:t>
      </w:r>
      <w:r w:rsidR="000532E7">
        <w:rPr>
          <w:rFonts w:ascii="Times New Roman" w:hAnsi="Times New Roman" w:cs="Times New Roman"/>
          <w:sz w:val="24"/>
          <w:szCs w:val="24"/>
        </w:rPr>
        <w:t>A-</w:t>
      </w:r>
      <w:r w:rsidR="00C65C6B">
        <w:rPr>
          <w:rFonts w:ascii="Times New Roman" w:hAnsi="Times New Roman" w:cs="Times New Roman"/>
          <w:sz w:val="24"/>
          <w:szCs w:val="24"/>
        </w:rPr>
        <w:t xml:space="preserve">HX-101) </w:t>
      </w:r>
      <w:r w:rsidR="00E144E2">
        <w:rPr>
          <w:rFonts w:ascii="Times New Roman" w:hAnsi="Times New Roman" w:cs="Times New Roman"/>
          <w:sz w:val="24"/>
          <w:szCs w:val="24"/>
        </w:rPr>
        <w:t>to a low temperature</w:t>
      </w:r>
      <w:r w:rsidR="0006103E">
        <w:rPr>
          <w:rFonts w:ascii="Times New Roman" w:hAnsi="Times New Roman" w:cs="Times New Roman"/>
          <w:sz w:val="24"/>
          <w:szCs w:val="24"/>
        </w:rPr>
        <w:t>, 3.3ºC</w:t>
      </w:r>
      <w:r w:rsidR="001A0362">
        <w:rPr>
          <w:rFonts w:ascii="Times New Roman" w:hAnsi="Times New Roman" w:cs="Times New Roman"/>
          <w:sz w:val="24"/>
          <w:szCs w:val="24"/>
        </w:rPr>
        <w:t>.</w:t>
      </w:r>
      <w:r w:rsidR="00E144E2">
        <w:rPr>
          <w:rFonts w:ascii="Times New Roman" w:hAnsi="Times New Roman" w:cs="Times New Roman"/>
          <w:sz w:val="24"/>
          <w:szCs w:val="24"/>
        </w:rPr>
        <w:t xml:space="preserve"> </w:t>
      </w:r>
      <w:r w:rsidR="00E930C2">
        <w:rPr>
          <w:rFonts w:ascii="Times New Roman" w:hAnsi="Times New Roman" w:cs="Times New Roman"/>
          <w:sz w:val="24"/>
          <w:szCs w:val="24"/>
        </w:rPr>
        <w:t>The number and size of silo tanks are determined by the raw milk delivery schedules and volume of each delivery.</w:t>
      </w:r>
      <w:r w:rsidR="00781EDA">
        <w:rPr>
          <w:rFonts w:ascii="Times New Roman" w:hAnsi="Times New Roman" w:cs="Times New Roman"/>
          <w:sz w:val="24"/>
          <w:szCs w:val="24"/>
        </w:rPr>
        <w:t xml:space="preserve"> </w:t>
      </w:r>
      <w:r w:rsidR="00AE28C5">
        <w:rPr>
          <w:rFonts w:ascii="Times New Roman" w:hAnsi="Times New Roman" w:cs="Times New Roman"/>
          <w:sz w:val="24"/>
          <w:szCs w:val="24"/>
        </w:rPr>
        <w:t xml:space="preserve">In the model, these silo tanks are sized to hold sufficient raw milk for </w:t>
      </w:r>
      <w:r w:rsidR="00E94494">
        <w:rPr>
          <w:rFonts w:ascii="Times New Roman" w:hAnsi="Times New Roman" w:cs="Times New Roman"/>
          <w:sz w:val="24"/>
          <w:szCs w:val="24"/>
        </w:rPr>
        <w:t>16</w:t>
      </w:r>
      <w:r w:rsidR="00AE28C5">
        <w:rPr>
          <w:rFonts w:ascii="Times New Roman" w:hAnsi="Times New Roman" w:cs="Times New Roman"/>
          <w:sz w:val="24"/>
          <w:szCs w:val="24"/>
        </w:rPr>
        <w:t xml:space="preserve"> hours of processing. </w:t>
      </w:r>
      <w:r w:rsidR="002521D0">
        <w:rPr>
          <w:rFonts w:ascii="Times New Roman" w:hAnsi="Times New Roman" w:cs="Times New Roman"/>
          <w:sz w:val="24"/>
          <w:szCs w:val="24"/>
        </w:rPr>
        <w:t>The float-controlled inlet valve regulates the flow of milk and maintains a constant level in the balance tank. If the supply of milk is interrupted, the level will drop and trigger the flow diversion valve to return the product to the balance tank.</w:t>
      </w:r>
    </w:p>
    <w:p w:rsidR="002548C0" w:rsidRPr="00FB27E4" w:rsidRDefault="001F6C90">
      <w:pPr>
        <w:rPr>
          <w:rFonts w:ascii="Times New Roman" w:hAnsi="Times New Roman" w:cs="Times New Roman"/>
          <w:b/>
          <w:sz w:val="24"/>
          <w:szCs w:val="24"/>
        </w:rPr>
      </w:pPr>
      <w:r>
        <w:rPr>
          <w:rFonts w:ascii="Times New Roman" w:hAnsi="Times New Roman" w:cs="Times New Roman"/>
          <w:b/>
          <w:sz w:val="24"/>
          <w:szCs w:val="24"/>
        </w:rPr>
        <w:t>Standardization</w:t>
      </w:r>
    </w:p>
    <w:p w:rsidR="00236556" w:rsidRDefault="008638C7">
      <w:pPr>
        <w:rPr>
          <w:rFonts w:ascii="Times New Roman" w:hAnsi="Times New Roman" w:cs="Times New Roman"/>
          <w:sz w:val="24"/>
          <w:szCs w:val="24"/>
        </w:rPr>
      </w:pPr>
      <w:r>
        <w:rPr>
          <w:rFonts w:ascii="Times New Roman" w:hAnsi="Times New Roman" w:cs="Times New Roman"/>
          <w:sz w:val="24"/>
          <w:szCs w:val="24"/>
        </w:rPr>
        <w:t xml:space="preserve">Cold milk from the balance tank </w:t>
      </w:r>
      <w:r w:rsidR="009B4550">
        <w:rPr>
          <w:rFonts w:ascii="Times New Roman" w:hAnsi="Times New Roman" w:cs="Times New Roman"/>
          <w:sz w:val="24"/>
          <w:szCs w:val="24"/>
        </w:rPr>
        <w:t>(</w:t>
      </w:r>
      <w:r w:rsidR="000532E7">
        <w:rPr>
          <w:rFonts w:ascii="Times New Roman" w:hAnsi="Times New Roman" w:cs="Times New Roman"/>
          <w:sz w:val="24"/>
          <w:szCs w:val="24"/>
        </w:rPr>
        <w:t>A-</w:t>
      </w:r>
      <w:r w:rsidR="009B4550">
        <w:rPr>
          <w:rFonts w:ascii="Times New Roman" w:hAnsi="Times New Roman" w:cs="Times New Roman"/>
          <w:sz w:val="24"/>
          <w:szCs w:val="24"/>
        </w:rPr>
        <w:t xml:space="preserve">TK-103) </w:t>
      </w:r>
      <w:r>
        <w:rPr>
          <w:rFonts w:ascii="Times New Roman" w:hAnsi="Times New Roman" w:cs="Times New Roman"/>
          <w:sz w:val="24"/>
          <w:szCs w:val="24"/>
        </w:rPr>
        <w:t xml:space="preserve">is </w:t>
      </w:r>
      <w:r w:rsidR="000532E7">
        <w:rPr>
          <w:rFonts w:ascii="Times New Roman" w:hAnsi="Times New Roman" w:cs="Times New Roman"/>
          <w:sz w:val="24"/>
          <w:szCs w:val="24"/>
        </w:rPr>
        <w:t>drawn by the timing pump to</w:t>
      </w:r>
      <w:r>
        <w:rPr>
          <w:rFonts w:ascii="Times New Roman" w:hAnsi="Times New Roman" w:cs="Times New Roman"/>
          <w:sz w:val="24"/>
          <w:szCs w:val="24"/>
        </w:rPr>
        <w:t xml:space="preserve"> the first </w:t>
      </w:r>
      <w:r w:rsidR="001F6C90">
        <w:rPr>
          <w:rFonts w:ascii="Times New Roman" w:hAnsi="Times New Roman" w:cs="Times New Roman"/>
          <w:sz w:val="24"/>
          <w:szCs w:val="24"/>
        </w:rPr>
        <w:t xml:space="preserve">regeneration </w:t>
      </w:r>
      <w:r>
        <w:rPr>
          <w:rFonts w:ascii="Times New Roman" w:hAnsi="Times New Roman" w:cs="Times New Roman"/>
          <w:sz w:val="24"/>
          <w:szCs w:val="24"/>
        </w:rPr>
        <w:t xml:space="preserve">section of the pasteurizer, the pre-heating section </w:t>
      </w:r>
      <w:r w:rsidR="009B4550">
        <w:rPr>
          <w:rFonts w:ascii="Times New Roman" w:hAnsi="Times New Roman" w:cs="Times New Roman"/>
          <w:sz w:val="24"/>
          <w:szCs w:val="24"/>
        </w:rPr>
        <w:t>(</w:t>
      </w:r>
      <w:r w:rsidR="000532E7">
        <w:rPr>
          <w:rFonts w:ascii="Times New Roman" w:hAnsi="Times New Roman" w:cs="Times New Roman"/>
          <w:sz w:val="24"/>
          <w:szCs w:val="24"/>
        </w:rPr>
        <w:t>A-</w:t>
      </w:r>
      <w:r w:rsidR="009B4550">
        <w:rPr>
          <w:rFonts w:ascii="Times New Roman" w:hAnsi="Times New Roman" w:cs="Times New Roman"/>
          <w:sz w:val="24"/>
          <w:szCs w:val="24"/>
        </w:rPr>
        <w:t xml:space="preserve">HX-102) </w:t>
      </w:r>
      <w:r>
        <w:rPr>
          <w:rFonts w:ascii="Times New Roman" w:hAnsi="Times New Roman" w:cs="Times New Roman"/>
          <w:sz w:val="24"/>
          <w:szCs w:val="24"/>
        </w:rPr>
        <w:t xml:space="preserve">where it is heated </w:t>
      </w:r>
      <w:r w:rsidR="00742C9A">
        <w:rPr>
          <w:rFonts w:ascii="Times New Roman" w:hAnsi="Times New Roman" w:cs="Times New Roman"/>
          <w:sz w:val="24"/>
          <w:szCs w:val="24"/>
        </w:rPr>
        <w:t>to 64°C by</w:t>
      </w:r>
      <w:r>
        <w:rPr>
          <w:rFonts w:ascii="Times New Roman" w:hAnsi="Times New Roman" w:cs="Times New Roman"/>
          <w:sz w:val="24"/>
          <w:szCs w:val="24"/>
        </w:rPr>
        <w:t xml:space="preserve"> the pasteurized milk.</w:t>
      </w:r>
      <w:r w:rsidR="00742C9A">
        <w:rPr>
          <w:rFonts w:ascii="Times New Roman" w:hAnsi="Times New Roman" w:cs="Times New Roman"/>
          <w:sz w:val="24"/>
          <w:szCs w:val="24"/>
        </w:rPr>
        <w:t xml:space="preserve"> </w:t>
      </w:r>
      <w:r w:rsidR="000532E7">
        <w:rPr>
          <w:rFonts w:ascii="Times New Roman" w:hAnsi="Times New Roman" w:cs="Times New Roman"/>
          <w:sz w:val="24"/>
          <w:szCs w:val="24"/>
        </w:rPr>
        <w:t xml:space="preserve"> </w:t>
      </w:r>
      <w:r w:rsidR="00885042">
        <w:rPr>
          <w:rFonts w:ascii="Times New Roman" w:hAnsi="Times New Roman" w:cs="Times New Roman"/>
          <w:sz w:val="24"/>
          <w:szCs w:val="24"/>
        </w:rPr>
        <w:t xml:space="preserve">It </w:t>
      </w:r>
      <w:r w:rsidR="001F6C90">
        <w:rPr>
          <w:rFonts w:ascii="Times New Roman" w:hAnsi="Times New Roman" w:cs="Times New Roman"/>
          <w:sz w:val="24"/>
          <w:szCs w:val="24"/>
        </w:rPr>
        <w:t xml:space="preserve">may </w:t>
      </w:r>
      <w:r w:rsidR="00885042">
        <w:rPr>
          <w:rFonts w:ascii="Times New Roman" w:hAnsi="Times New Roman" w:cs="Times New Roman"/>
          <w:sz w:val="24"/>
          <w:szCs w:val="24"/>
        </w:rPr>
        <w:t xml:space="preserve">then proceed to the expansion vessel </w:t>
      </w:r>
      <w:r w:rsidR="009B4550">
        <w:rPr>
          <w:rFonts w:ascii="Times New Roman" w:hAnsi="Times New Roman" w:cs="Times New Roman"/>
          <w:sz w:val="24"/>
          <w:szCs w:val="24"/>
        </w:rPr>
        <w:t>(</w:t>
      </w:r>
      <w:r w:rsidR="000532E7">
        <w:rPr>
          <w:rFonts w:ascii="Times New Roman" w:hAnsi="Times New Roman" w:cs="Times New Roman"/>
          <w:sz w:val="24"/>
          <w:szCs w:val="24"/>
        </w:rPr>
        <w:t>C-</w:t>
      </w:r>
      <w:r w:rsidR="009B4550">
        <w:rPr>
          <w:rFonts w:ascii="Times New Roman" w:hAnsi="Times New Roman" w:cs="Times New Roman"/>
          <w:sz w:val="24"/>
          <w:szCs w:val="24"/>
        </w:rPr>
        <w:t xml:space="preserve">DG-122) </w:t>
      </w:r>
      <w:r w:rsidR="00885042">
        <w:rPr>
          <w:rFonts w:ascii="Times New Roman" w:hAnsi="Times New Roman" w:cs="Times New Roman"/>
          <w:sz w:val="24"/>
          <w:szCs w:val="24"/>
        </w:rPr>
        <w:t xml:space="preserve">for vacuum deaeration treatment. </w:t>
      </w:r>
      <w:r w:rsidR="00C52FF8">
        <w:rPr>
          <w:rFonts w:ascii="Times New Roman" w:hAnsi="Times New Roman" w:cs="Times New Roman"/>
          <w:sz w:val="24"/>
          <w:szCs w:val="24"/>
        </w:rPr>
        <w:t>The pressure in the expansion vessel is adjusted to a level equivalent to a boiling point about 8°</w:t>
      </w:r>
      <w:r w:rsidR="009E41FC">
        <w:rPr>
          <w:rFonts w:ascii="Times New Roman" w:hAnsi="Times New Roman" w:cs="Times New Roman"/>
          <w:sz w:val="24"/>
          <w:szCs w:val="24"/>
        </w:rPr>
        <w:t>C</w:t>
      </w:r>
      <w:r w:rsidR="00C52FF8">
        <w:rPr>
          <w:rFonts w:ascii="Times New Roman" w:hAnsi="Times New Roman" w:cs="Times New Roman"/>
          <w:sz w:val="24"/>
          <w:szCs w:val="24"/>
        </w:rPr>
        <w:t xml:space="preserve"> below the pre-heating temperature. In our case, the temperature of the deaerated milk will drop to 56°</w:t>
      </w:r>
      <w:r w:rsidR="009E41FC">
        <w:rPr>
          <w:rFonts w:ascii="Times New Roman" w:hAnsi="Times New Roman" w:cs="Times New Roman"/>
          <w:sz w:val="24"/>
          <w:szCs w:val="24"/>
        </w:rPr>
        <w:t>C</w:t>
      </w:r>
      <w:r w:rsidR="00C52FF8">
        <w:rPr>
          <w:rFonts w:ascii="Times New Roman" w:hAnsi="Times New Roman" w:cs="Times New Roman"/>
          <w:sz w:val="24"/>
          <w:szCs w:val="24"/>
        </w:rPr>
        <w:t xml:space="preserve">. The drop in pressure </w:t>
      </w:r>
      <w:r w:rsidR="008D7569">
        <w:rPr>
          <w:rFonts w:ascii="Times New Roman" w:hAnsi="Times New Roman" w:cs="Times New Roman"/>
          <w:sz w:val="24"/>
          <w:szCs w:val="24"/>
        </w:rPr>
        <w:t>expels the dissolved air which is removed f</w:t>
      </w:r>
      <w:r w:rsidR="00D80C57">
        <w:rPr>
          <w:rFonts w:ascii="Times New Roman" w:hAnsi="Times New Roman" w:cs="Times New Roman"/>
          <w:sz w:val="24"/>
          <w:szCs w:val="24"/>
        </w:rPr>
        <w:t>r</w:t>
      </w:r>
      <w:r w:rsidR="008D7569">
        <w:rPr>
          <w:rFonts w:ascii="Times New Roman" w:hAnsi="Times New Roman" w:cs="Times New Roman"/>
          <w:sz w:val="24"/>
          <w:szCs w:val="24"/>
        </w:rPr>
        <w:t xml:space="preserve">om the vessel by the vacuum pump.  </w:t>
      </w:r>
      <w:r w:rsidR="00C52FF8">
        <w:rPr>
          <w:rFonts w:ascii="Times New Roman" w:hAnsi="Times New Roman" w:cs="Times New Roman"/>
          <w:sz w:val="24"/>
          <w:szCs w:val="24"/>
        </w:rPr>
        <w:t xml:space="preserve">The temperature drop in the expansion vessel is modeled by the cooling block, </w:t>
      </w:r>
      <w:r w:rsidR="000532E7">
        <w:rPr>
          <w:rFonts w:ascii="Times New Roman" w:hAnsi="Times New Roman" w:cs="Times New Roman"/>
          <w:sz w:val="24"/>
          <w:szCs w:val="24"/>
        </w:rPr>
        <w:t>C-</w:t>
      </w:r>
      <w:r w:rsidR="00C52FF8">
        <w:rPr>
          <w:rFonts w:ascii="Times New Roman" w:hAnsi="Times New Roman" w:cs="Times New Roman"/>
          <w:sz w:val="24"/>
          <w:szCs w:val="24"/>
        </w:rPr>
        <w:t>HX-106, in our simulation</w:t>
      </w:r>
      <w:r w:rsidR="00F84BFA">
        <w:rPr>
          <w:rFonts w:ascii="Times New Roman" w:hAnsi="Times New Roman" w:cs="Times New Roman"/>
          <w:sz w:val="24"/>
          <w:szCs w:val="24"/>
        </w:rPr>
        <w:t xml:space="preserve">.  </w:t>
      </w:r>
    </w:p>
    <w:p w:rsidR="00A7284A" w:rsidRDefault="00A7284A">
      <w:pPr>
        <w:rPr>
          <w:rFonts w:ascii="Times New Roman" w:hAnsi="Times New Roman" w:cs="Times New Roman"/>
          <w:sz w:val="24"/>
          <w:szCs w:val="24"/>
        </w:rPr>
      </w:pPr>
    </w:p>
    <w:p w:rsidR="00A7284A" w:rsidRDefault="00A7284A">
      <w:pPr>
        <w:rPr>
          <w:rFonts w:ascii="Times New Roman" w:hAnsi="Times New Roman" w:cs="Times New Roman"/>
          <w:sz w:val="24"/>
          <w:szCs w:val="24"/>
        </w:rPr>
      </w:pPr>
    </w:p>
    <w:p w:rsidR="00A7284A" w:rsidRDefault="00A7284A">
      <w:pPr>
        <w:rPr>
          <w:rFonts w:ascii="Times New Roman" w:hAnsi="Times New Roman" w:cs="Times New Roman"/>
          <w:sz w:val="24"/>
          <w:szCs w:val="24"/>
        </w:rPr>
      </w:pPr>
    </w:p>
    <w:p w:rsidR="00A7284A" w:rsidRDefault="00A7284A">
      <w:pPr>
        <w:rPr>
          <w:rFonts w:ascii="Times New Roman" w:hAnsi="Times New Roman" w:cs="Times New Roman"/>
          <w:sz w:val="24"/>
          <w:szCs w:val="24"/>
        </w:rPr>
      </w:pPr>
    </w:p>
    <w:p w:rsidR="00A7284A" w:rsidRDefault="00A7284A">
      <w:pPr>
        <w:rPr>
          <w:rFonts w:ascii="Times New Roman" w:hAnsi="Times New Roman" w:cs="Times New Roman"/>
          <w:sz w:val="24"/>
          <w:szCs w:val="24"/>
        </w:rPr>
      </w:pPr>
    </w:p>
    <w:p w:rsidR="000050B3" w:rsidRDefault="000050B3" w:rsidP="000050B3">
      <w:pPr>
        <w:spacing w:after="0"/>
        <w:rPr>
          <w:rFonts w:ascii="Times New Roman" w:hAnsi="Times New Roman" w:cs="Times New Roman"/>
          <w:b/>
          <w:sz w:val="24"/>
          <w:szCs w:val="24"/>
        </w:rPr>
      </w:pPr>
    </w:p>
    <w:p w:rsidR="000050B3" w:rsidRPr="00FB27E4" w:rsidRDefault="000050B3" w:rsidP="000050B3">
      <w:pPr>
        <w:spacing w:after="0"/>
        <w:rPr>
          <w:rFonts w:ascii="Times New Roman" w:hAnsi="Times New Roman" w:cs="Times New Roman"/>
          <w:b/>
          <w:sz w:val="24"/>
          <w:szCs w:val="24"/>
        </w:rPr>
      </w:pPr>
      <w:r w:rsidRPr="00230043">
        <w:rPr>
          <w:rFonts w:ascii="Times New Roman" w:hAnsi="Times New Roman" w:cs="Times New Roman"/>
          <w:b/>
          <w:sz w:val="24"/>
          <w:szCs w:val="24"/>
        </w:rPr>
        <w:lastRenderedPageBreak/>
        <w:t>T</w:t>
      </w:r>
      <w:del w:id="94" w:author="ptomasula" w:date="2013-05-18T12:18:00Z">
        <w:r w:rsidRPr="00230043" w:rsidDel="00C00048">
          <w:rPr>
            <w:rFonts w:ascii="Times New Roman" w:hAnsi="Times New Roman" w:cs="Times New Roman"/>
            <w:b/>
            <w:sz w:val="24"/>
            <w:szCs w:val="24"/>
          </w:rPr>
          <w:delText>able</w:delText>
        </w:r>
      </w:del>
      <w:ins w:id="95" w:author="ptomasula" w:date="2013-05-18T12:18:00Z">
        <w:r w:rsidR="00C00048">
          <w:rPr>
            <w:rFonts w:ascii="Times New Roman" w:hAnsi="Times New Roman" w:cs="Times New Roman"/>
            <w:b/>
            <w:sz w:val="24"/>
            <w:szCs w:val="24"/>
          </w:rPr>
          <w:t>ABLE</w:t>
        </w:r>
      </w:ins>
      <w:r w:rsidRPr="00230043">
        <w:rPr>
          <w:rFonts w:ascii="Times New Roman" w:hAnsi="Times New Roman" w:cs="Times New Roman"/>
          <w:b/>
          <w:sz w:val="24"/>
          <w:szCs w:val="24"/>
        </w:rPr>
        <w:t xml:space="preserve"> 2</w:t>
      </w:r>
    </w:p>
    <w:p w:rsidR="000050B3" w:rsidRPr="00FB27E4" w:rsidRDefault="000050B3" w:rsidP="000050B3">
      <w:pPr>
        <w:rPr>
          <w:rFonts w:ascii="Times New Roman" w:hAnsi="Times New Roman" w:cs="Times New Roman"/>
          <w:b/>
          <w:sz w:val="24"/>
          <w:szCs w:val="24"/>
        </w:rPr>
      </w:pPr>
      <w:r w:rsidRPr="00230043">
        <w:rPr>
          <w:rFonts w:ascii="Times New Roman" w:hAnsi="Times New Roman" w:cs="Times New Roman"/>
          <w:b/>
          <w:sz w:val="24"/>
          <w:szCs w:val="24"/>
        </w:rPr>
        <w:t>Overview of key unit operations in fluid milk processing model</w:t>
      </w:r>
    </w:p>
    <w:tbl>
      <w:tblPr>
        <w:tblStyle w:val="LightShading1"/>
        <w:tblW w:w="9648" w:type="dxa"/>
        <w:tblLayout w:type="fixed"/>
        <w:tblLook w:val="04A0"/>
      </w:tblPr>
      <w:tblGrid>
        <w:gridCol w:w="2160"/>
        <w:gridCol w:w="2736"/>
        <w:gridCol w:w="4752"/>
      </w:tblGrid>
      <w:tr w:rsidR="000050B3" w:rsidTr="000050B3">
        <w:trPr>
          <w:cnfStyle w:val="100000000000"/>
          <w:trHeight w:val="432"/>
        </w:trPr>
        <w:tc>
          <w:tcPr>
            <w:cnfStyle w:val="001000000000"/>
            <w:tcW w:w="2160" w:type="dxa"/>
            <w:shd w:val="clear" w:color="auto" w:fill="auto"/>
            <w:vAlign w:val="center"/>
          </w:tcPr>
          <w:p w:rsidR="000050B3" w:rsidRDefault="000050B3" w:rsidP="000050B3">
            <w:pPr>
              <w:rPr>
                <w:rFonts w:ascii="Times New Roman" w:hAnsi="Times New Roman" w:cs="Times New Roman"/>
                <w:sz w:val="24"/>
                <w:szCs w:val="24"/>
              </w:rPr>
            </w:pPr>
            <w:r>
              <w:rPr>
                <w:rFonts w:ascii="Times New Roman" w:hAnsi="Times New Roman" w:cs="Times New Roman"/>
                <w:sz w:val="24"/>
                <w:szCs w:val="24"/>
              </w:rPr>
              <w:t>Unit ID</w:t>
            </w:r>
          </w:p>
        </w:tc>
        <w:tc>
          <w:tcPr>
            <w:tcW w:w="2736" w:type="dxa"/>
            <w:shd w:val="clear" w:color="auto" w:fill="auto"/>
            <w:vAlign w:val="center"/>
          </w:tcPr>
          <w:p w:rsidR="000050B3" w:rsidRDefault="000050B3" w:rsidP="000050B3">
            <w:pPr>
              <w:cnfStyle w:val="100000000000"/>
              <w:rPr>
                <w:rFonts w:ascii="Times New Roman" w:hAnsi="Times New Roman" w:cs="Times New Roman"/>
                <w:sz w:val="24"/>
                <w:szCs w:val="24"/>
              </w:rPr>
            </w:pPr>
            <w:r>
              <w:rPr>
                <w:rFonts w:ascii="Times New Roman" w:hAnsi="Times New Roman" w:cs="Times New Roman"/>
                <w:sz w:val="24"/>
                <w:szCs w:val="24"/>
              </w:rPr>
              <w:t>Description</w:t>
            </w:r>
          </w:p>
        </w:tc>
        <w:tc>
          <w:tcPr>
            <w:tcW w:w="4752" w:type="dxa"/>
            <w:vAlign w:val="center"/>
          </w:tcPr>
          <w:p w:rsidR="000050B3" w:rsidRDefault="000050B3" w:rsidP="000050B3">
            <w:pPr>
              <w:cnfStyle w:val="100000000000"/>
              <w:rPr>
                <w:rFonts w:ascii="Times New Roman" w:hAnsi="Times New Roman" w:cs="Times New Roman"/>
                <w:sz w:val="24"/>
                <w:szCs w:val="24"/>
              </w:rPr>
            </w:pPr>
            <w:r>
              <w:rPr>
                <w:rFonts w:ascii="Times New Roman" w:hAnsi="Times New Roman" w:cs="Times New Roman"/>
                <w:sz w:val="24"/>
                <w:szCs w:val="24"/>
              </w:rPr>
              <w:t>Detail</w:t>
            </w:r>
          </w:p>
        </w:tc>
      </w:tr>
      <w:tr w:rsidR="000050B3" w:rsidTr="000050B3">
        <w:trPr>
          <w:cnfStyle w:val="000000100000"/>
          <w:trHeight w:val="576"/>
        </w:trPr>
        <w:tc>
          <w:tcPr>
            <w:cnfStyle w:val="001000000000"/>
            <w:tcW w:w="2160" w:type="dxa"/>
            <w:shd w:val="clear" w:color="auto" w:fill="D9D9D9" w:themeFill="background1" w:themeFillShade="D9"/>
            <w:vAlign w:val="center"/>
          </w:tcPr>
          <w:p w:rsidR="000050B3" w:rsidRDefault="000532E7" w:rsidP="000050B3">
            <w:pPr>
              <w:rPr>
                <w:rFonts w:ascii="Times New Roman" w:hAnsi="Times New Roman" w:cs="Times New Roman"/>
                <w:sz w:val="24"/>
                <w:szCs w:val="24"/>
              </w:rPr>
            </w:pPr>
            <w:r>
              <w:rPr>
                <w:rFonts w:ascii="Times New Roman" w:hAnsi="Times New Roman" w:cs="Times New Roman"/>
                <w:sz w:val="24"/>
                <w:szCs w:val="24"/>
              </w:rPr>
              <w:t>A-</w:t>
            </w:r>
            <w:r w:rsidR="000050B3">
              <w:rPr>
                <w:rFonts w:ascii="Times New Roman" w:hAnsi="Times New Roman" w:cs="Times New Roman"/>
                <w:sz w:val="24"/>
                <w:szCs w:val="24"/>
              </w:rPr>
              <w:t>HX-101</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Raw milk cooler</w:t>
            </w:r>
          </w:p>
        </w:tc>
        <w:tc>
          <w:tcPr>
            <w:tcW w:w="4752"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3</w:t>
            </w:r>
            <w:r w:rsidR="000532E7">
              <w:rPr>
                <w:rFonts w:ascii="Times New Roman" w:hAnsi="Times New Roman" w:cs="Times New Roman"/>
                <w:sz w:val="24"/>
                <w:szCs w:val="24"/>
              </w:rPr>
              <w:t>.</w:t>
            </w:r>
            <w:r w:rsidR="00CC0923">
              <w:rPr>
                <w:rFonts w:ascii="Times New Roman" w:hAnsi="Times New Roman" w:cs="Times New Roman"/>
                <w:sz w:val="24"/>
                <w:szCs w:val="24"/>
              </w:rPr>
              <w:t>3</w:t>
            </w:r>
            <w:r>
              <w:rPr>
                <w:rFonts w:ascii="Times New Roman" w:hAnsi="Times New Roman" w:cs="Times New Roman"/>
                <w:sz w:val="24"/>
                <w:szCs w:val="24"/>
              </w:rPr>
              <w:t>°</w:t>
            </w:r>
            <w:r w:rsidR="000532E7">
              <w:rPr>
                <w:rFonts w:ascii="Times New Roman" w:hAnsi="Times New Roman" w:cs="Times New Roman"/>
                <w:sz w:val="24"/>
                <w:szCs w:val="24"/>
              </w:rPr>
              <w:t>C</w:t>
            </w:r>
            <w:r>
              <w:rPr>
                <w:rFonts w:ascii="Times New Roman" w:hAnsi="Times New Roman" w:cs="Times New Roman"/>
                <w:sz w:val="24"/>
                <w:szCs w:val="24"/>
              </w:rPr>
              <w:t xml:space="preserve"> Outlet temperature</w:t>
            </w:r>
          </w:p>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Glycol cooling medium</w:t>
            </w:r>
          </w:p>
        </w:tc>
      </w:tr>
      <w:tr w:rsidR="000050B3" w:rsidTr="000050B3">
        <w:trPr>
          <w:trHeight w:val="576"/>
        </w:trPr>
        <w:tc>
          <w:tcPr>
            <w:cnfStyle w:val="001000000000"/>
            <w:tcW w:w="2160" w:type="dxa"/>
            <w:shd w:val="clear" w:color="auto" w:fill="auto"/>
            <w:vAlign w:val="center"/>
          </w:tcPr>
          <w:p w:rsidR="000050B3" w:rsidRDefault="000532E7" w:rsidP="000050B3">
            <w:pPr>
              <w:rPr>
                <w:rFonts w:ascii="Times New Roman" w:hAnsi="Times New Roman" w:cs="Times New Roman"/>
                <w:sz w:val="24"/>
                <w:szCs w:val="24"/>
              </w:rPr>
            </w:pPr>
            <w:r>
              <w:rPr>
                <w:rFonts w:ascii="Times New Roman" w:hAnsi="Times New Roman" w:cs="Times New Roman"/>
                <w:sz w:val="24"/>
                <w:szCs w:val="24"/>
              </w:rPr>
              <w:t>A-</w:t>
            </w:r>
            <w:r w:rsidR="000050B3">
              <w:rPr>
                <w:rFonts w:ascii="Times New Roman" w:hAnsi="Times New Roman" w:cs="Times New Roman"/>
                <w:sz w:val="24"/>
                <w:szCs w:val="24"/>
              </w:rPr>
              <w:t>TK-102</w:t>
            </w:r>
          </w:p>
        </w:tc>
        <w:tc>
          <w:tcPr>
            <w:tcW w:w="2736" w:type="dxa"/>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Silo tanks</w:t>
            </w:r>
          </w:p>
        </w:tc>
        <w:tc>
          <w:tcPr>
            <w:tcW w:w="4752" w:type="dxa"/>
            <w:vAlign w:val="center"/>
          </w:tcPr>
          <w:p w:rsidR="000050B3" w:rsidRDefault="00E67DFE" w:rsidP="00E67DFE">
            <w:pPr>
              <w:cnfStyle w:val="000000000000"/>
              <w:rPr>
                <w:rFonts w:ascii="Times New Roman" w:hAnsi="Times New Roman" w:cs="Times New Roman"/>
                <w:sz w:val="24"/>
                <w:szCs w:val="24"/>
              </w:rPr>
            </w:pPr>
            <w:r>
              <w:rPr>
                <w:rFonts w:ascii="Times New Roman" w:hAnsi="Times New Roman" w:cs="Times New Roman"/>
                <w:sz w:val="24"/>
                <w:szCs w:val="24"/>
              </w:rPr>
              <w:t>16</w:t>
            </w:r>
            <w:r w:rsidR="000050B3">
              <w:rPr>
                <w:rFonts w:ascii="Times New Roman" w:hAnsi="Times New Roman" w:cs="Times New Roman"/>
                <w:sz w:val="24"/>
                <w:szCs w:val="24"/>
              </w:rPr>
              <w:t xml:space="preserve"> h Residence time</w:t>
            </w:r>
          </w:p>
        </w:tc>
      </w:tr>
      <w:tr w:rsidR="000050B3" w:rsidTr="000050B3">
        <w:trPr>
          <w:cnfStyle w:val="000000100000"/>
          <w:trHeight w:val="576"/>
        </w:trPr>
        <w:tc>
          <w:tcPr>
            <w:cnfStyle w:val="001000000000"/>
            <w:tcW w:w="2160" w:type="dxa"/>
            <w:shd w:val="clear" w:color="auto" w:fill="D9D9D9" w:themeFill="background1" w:themeFillShade="D9"/>
            <w:vAlign w:val="center"/>
          </w:tcPr>
          <w:p w:rsidR="000050B3" w:rsidRDefault="000532E7" w:rsidP="000050B3">
            <w:pPr>
              <w:rPr>
                <w:rFonts w:ascii="Times New Roman" w:hAnsi="Times New Roman" w:cs="Times New Roman"/>
                <w:sz w:val="24"/>
                <w:szCs w:val="24"/>
              </w:rPr>
            </w:pPr>
            <w:r>
              <w:rPr>
                <w:rFonts w:ascii="Times New Roman" w:hAnsi="Times New Roman" w:cs="Times New Roman"/>
                <w:sz w:val="24"/>
                <w:szCs w:val="24"/>
              </w:rPr>
              <w:t>A-</w:t>
            </w:r>
            <w:r w:rsidR="000050B3">
              <w:rPr>
                <w:rFonts w:ascii="Times New Roman" w:hAnsi="Times New Roman" w:cs="Times New Roman"/>
                <w:sz w:val="24"/>
                <w:szCs w:val="24"/>
              </w:rPr>
              <w:t>TK-103</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Balance tank</w:t>
            </w:r>
          </w:p>
        </w:tc>
        <w:tc>
          <w:tcPr>
            <w:tcW w:w="4752"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1 h Residence time</w:t>
            </w:r>
          </w:p>
        </w:tc>
      </w:tr>
      <w:tr w:rsidR="000050B3" w:rsidTr="000050B3">
        <w:trPr>
          <w:trHeight w:val="864"/>
        </w:trPr>
        <w:tc>
          <w:tcPr>
            <w:cnfStyle w:val="001000000000"/>
            <w:tcW w:w="2160" w:type="dxa"/>
            <w:shd w:val="clear" w:color="auto" w:fill="auto"/>
            <w:vAlign w:val="center"/>
          </w:tcPr>
          <w:p w:rsidR="000050B3" w:rsidRDefault="000532E7" w:rsidP="000050B3">
            <w:pPr>
              <w:rPr>
                <w:rFonts w:ascii="Times New Roman" w:hAnsi="Times New Roman" w:cs="Times New Roman"/>
                <w:sz w:val="24"/>
                <w:szCs w:val="24"/>
              </w:rPr>
            </w:pPr>
            <w:r>
              <w:rPr>
                <w:rFonts w:ascii="Times New Roman" w:hAnsi="Times New Roman" w:cs="Times New Roman"/>
                <w:sz w:val="24"/>
                <w:szCs w:val="24"/>
              </w:rPr>
              <w:t>B-</w:t>
            </w:r>
            <w:r w:rsidR="000050B3">
              <w:rPr>
                <w:rFonts w:ascii="Times New Roman" w:hAnsi="Times New Roman" w:cs="Times New Roman"/>
                <w:sz w:val="24"/>
                <w:szCs w:val="24"/>
              </w:rPr>
              <w:t>HX-102</w:t>
            </w:r>
          </w:p>
        </w:tc>
        <w:tc>
          <w:tcPr>
            <w:tcW w:w="2736" w:type="dxa"/>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First pre-heat regenerating section</w:t>
            </w:r>
          </w:p>
        </w:tc>
        <w:tc>
          <w:tcPr>
            <w:tcW w:w="4752" w:type="dxa"/>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64°C Exit temperature of cold milk</w:t>
            </w:r>
          </w:p>
          <w:p w:rsidR="000050B3" w:rsidRDefault="00AC3588" w:rsidP="000050B3">
            <w:pPr>
              <w:cnfStyle w:val="000000000000"/>
              <w:rPr>
                <w:rFonts w:ascii="Times New Roman" w:hAnsi="Times New Roman" w:cs="Times New Roman"/>
                <w:sz w:val="24"/>
                <w:szCs w:val="24"/>
              </w:rPr>
            </w:pPr>
            <w:r>
              <w:rPr>
                <w:rFonts w:ascii="Times New Roman" w:hAnsi="Times New Roman" w:cs="Times New Roman"/>
                <w:sz w:val="24"/>
                <w:szCs w:val="24"/>
              </w:rPr>
              <w:t>7.0</w:t>
            </w:r>
            <w:r w:rsidR="000050B3">
              <w:rPr>
                <w:rFonts w:ascii="Times New Roman" w:hAnsi="Times New Roman" w:cs="Times New Roman"/>
                <w:sz w:val="24"/>
                <w:szCs w:val="24"/>
              </w:rPr>
              <w:t>°C Exit temperature of pasteurized milk</w:t>
            </w:r>
          </w:p>
          <w:p w:rsidR="000050B3" w:rsidRDefault="00822F64" w:rsidP="00822F64">
            <w:pPr>
              <w:cnfStyle w:val="000000000000"/>
              <w:rPr>
                <w:rFonts w:ascii="Times New Roman" w:hAnsi="Times New Roman" w:cs="Times New Roman"/>
                <w:sz w:val="24"/>
                <w:szCs w:val="24"/>
              </w:rPr>
            </w:pPr>
            <w:r>
              <w:rPr>
                <w:rFonts w:ascii="Times New Roman" w:hAnsi="Times New Roman" w:cs="Times New Roman"/>
                <w:sz w:val="24"/>
                <w:szCs w:val="24"/>
              </w:rPr>
              <w:t>100</w:t>
            </w:r>
            <w:r w:rsidR="000050B3">
              <w:rPr>
                <w:rFonts w:ascii="Times New Roman" w:hAnsi="Times New Roman" w:cs="Times New Roman"/>
                <w:sz w:val="24"/>
                <w:szCs w:val="24"/>
              </w:rPr>
              <w:t xml:space="preserve"> m</w:t>
            </w:r>
            <w:r w:rsidR="000050B3" w:rsidRPr="00670C2B">
              <w:rPr>
                <w:rFonts w:ascii="Times New Roman" w:hAnsi="Times New Roman" w:cs="Times New Roman"/>
                <w:sz w:val="24"/>
                <w:szCs w:val="24"/>
                <w:vertAlign w:val="superscript"/>
              </w:rPr>
              <w:t>2</w:t>
            </w:r>
            <w:r w:rsidR="000050B3">
              <w:rPr>
                <w:rFonts w:ascii="Times New Roman" w:hAnsi="Times New Roman" w:cs="Times New Roman"/>
                <w:sz w:val="24"/>
                <w:szCs w:val="24"/>
              </w:rPr>
              <w:t xml:space="preserve"> Heat transfer area</w:t>
            </w:r>
          </w:p>
        </w:tc>
      </w:tr>
      <w:tr w:rsidR="000050B3" w:rsidTr="000050B3">
        <w:trPr>
          <w:cnfStyle w:val="000000100000"/>
          <w:trHeight w:val="864"/>
        </w:trPr>
        <w:tc>
          <w:tcPr>
            <w:cnfStyle w:val="001000000000"/>
            <w:tcW w:w="2160" w:type="dxa"/>
            <w:shd w:val="clear" w:color="auto" w:fill="D9D9D9" w:themeFill="background1" w:themeFillShade="D9"/>
            <w:vAlign w:val="center"/>
          </w:tcPr>
          <w:p w:rsidR="000050B3" w:rsidRDefault="000532E7" w:rsidP="000050B3">
            <w:pPr>
              <w:rPr>
                <w:rFonts w:ascii="Times New Roman" w:hAnsi="Times New Roman" w:cs="Times New Roman"/>
                <w:sz w:val="24"/>
                <w:szCs w:val="24"/>
              </w:rPr>
            </w:pPr>
            <w:r>
              <w:rPr>
                <w:rFonts w:ascii="Times New Roman" w:hAnsi="Times New Roman" w:cs="Times New Roman"/>
                <w:sz w:val="24"/>
                <w:szCs w:val="24"/>
              </w:rPr>
              <w:t>B-</w:t>
            </w:r>
            <w:r w:rsidR="000050B3">
              <w:rPr>
                <w:rFonts w:ascii="Times New Roman" w:hAnsi="Times New Roman" w:cs="Times New Roman"/>
                <w:sz w:val="24"/>
                <w:szCs w:val="24"/>
              </w:rPr>
              <w:t>HX-103</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Second pre-heat regenerating section</w:t>
            </w:r>
          </w:p>
        </w:tc>
        <w:tc>
          <w:tcPr>
            <w:tcW w:w="4752"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72.3°C Exit temperature of cold milk</w:t>
            </w:r>
          </w:p>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68.6°C Exit temperature of pasteurized milk</w:t>
            </w:r>
          </w:p>
          <w:p w:rsidR="000050B3" w:rsidRDefault="00AC3588" w:rsidP="00AC3588">
            <w:pPr>
              <w:cnfStyle w:val="000000100000"/>
              <w:rPr>
                <w:rFonts w:ascii="Times New Roman" w:hAnsi="Times New Roman" w:cs="Times New Roman"/>
                <w:sz w:val="24"/>
                <w:szCs w:val="24"/>
              </w:rPr>
            </w:pPr>
            <w:r>
              <w:rPr>
                <w:rFonts w:ascii="Times New Roman" w:hAnsi="Times New Roman" w:cs="Times New Roman"/>
                <w:sz w:val="24"/>
                <w:szCs w:val="24"/>
              </w:rPr>
              <w:t>12.1</w:t>
            </w:r>
            <w:r w:rsidR="000050B3">
              <w:rPr>
                <w:rFonts w:ascii="Times New Roman" w:hAnsi="Times New Roman" w:cs="Times New Roman"/>
                <w:sz w:val="24"/>
                <w:szCs w:val="24"/>
              </w:rPr>
              <w:t xml:space="preserve"> m</w:t>
            </w:r>
            <w:r w:rsidR="000050B3" w:rsidRPr="00670C2B">
              <w:rPr>
                <w:rFonts w:ascii="Times New Roman" w:hAnsi="Times New Roman" w:cs="Times New Roman"/>
                <w:sz w:val="24"/>
                <w:szCs w:val="24"/>
                <w:vertAlign w:val="superscript"/>
              </w:rPr>
              <w:t>2</w:t>
            </w:r>
            <w:r w:rsidR="000050B3">
              <w:rPr>
                <w:rFonts w:ascii="Times New Roman" w:hAnsi="Times New Roman" w:cs="Times New Roman"/>
                <w:sz w:val="24"/>
                <w:szCs w:val="24"/>
              </w:rPr>
              <w:t xml:space="preserve"> Heat transfer area</w:t>
            </w:r>
          </w:p>
        </w:tc>
      </w:tr>
      <w:tr w:rsidR="000050B3" w:rsidTr="000050B3">
        <w:trPr>
          <w:trHeight w:val="720"/>
        </w:trPr>
        <w:tc>
          <w:tcPr>
            <w:cnfStyle w:val="001000000000"/>
            <w:tcW w:w="2160" w:type="dxa"/>
            <w:shd w:val="clear" w:color="auto" w:fill="auto"/>
            <w:vAlign w:val="center"/>
          </w:tcPr>
          <w:p w:rsidR="000050B3" w:rsidRDefault="000532E7" w:rsidP="000050B3">
            <w:pPr>
              <w:rPr>
                <w:rFonts w:ascii="Times New Roman" w:hAnsi="Times New Roman" w:cs="Times New Roman"/>
                <w:sz w:val="24"/>
                <w:szCs w:val="24"/>
              </w:rPr>
            </w:pPr>
            <w:r>
              <w:rPr>
                <w:rFonts w:ascii="Times New Roman" w:hAnsi="Times New Roman" w:cs="Times New Roman"/>
                <w:sz w:val="24"/>
                <w:szCs w:val="24"/>
              </w:rPr>
              <w:t>B-</w:t>
            </w:r>
            <w:r w:rsidR="000050B3">
              <w:rPr>
                <w:rFonts w:ascii="Times New Roman" w:hAnsi="Times New Roman" w:cs="Times New Roman"/>
                <w:sz w:val="24"/>
                <w:szCs w:val="24"/>
              </w:rPr>
              <w:t>HX-104</w:t>
            </w:r>
          </w:p>
        </w:tc>
        <w:tc>
          <w:tcPr>
            <w:tcW w:w="2736" w:type="dxa"/>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Milk pasteurizer</w:t>
            </w:r>
          </w:p>
        </w:tc>
        <w:tc>
          <w:tcPr>
            <w:tcW w:w="4752" w:type="dxa"/>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77.2°C Exit temperature of cold milk</w:t>
            </w:r>
          </w:p>
          <w:p w:rsidR="000050B3" w:rsidRDefault="00732EC3" w:rsidP="00732EC3">
            <w:pPr>
              <w:cnfStyle w:val="000000000000"/>
              <w:rPr>
                <w:rFonts w:ascii="Times New Roman" w:hAnsi="Times New Roman" w:cs="Times New Roman"/>
                <w:sz w:val="24"/>
                <w:szCs w:val="24"/>
              </w:rPr>
            </w:pPr>
            <w:r>
              <w:rPr>
                <w:rFonts w:ascii="Times New Roman" w:hAnsi="Times New Roman" w:cs="Times New Roman"/>
                <w:sz w:val="24"/>
                <w:szCs w:val="24"/>
              </w:rPr>
              <w:t>5.0</w:t>
            </w:r>
            <w:r w:rsidR="000050B3">
              <w:rPr>
                <w:rFonts w:ascii="Times New Roman" w:hAnsi="Times New Roman" w:cs="Times New Roman"/>
                <w:sz w:val="24"/>
                <w:szCs w:val="24"/>
              </w:rPr>
              <w:t xml:space="preserve"> m</w:t>
            </w:r>
            <w:r w:rsidR="000050B3" w:rsidRPr="00670C2B">
              <w:rPr>
                <w:rFonts w:ascii="Times New Roman" w:hAnsi="Times New Roman" w:cs="Times New Roman"/>
                <w:sz w:val="24"/>
                <w:szCs w:val="24"/>
                <w:vertAlign w:val="superscript"/>
              </w:rPr>
              <w:t>2</w:t>
            </w:r>
            <w:r w:rsidR="000050B3">
              <w:rPr>
                <w:rFonts w:ascii="Times New Roman" w:hAnsi="Times New Roman" w:cs="Times New Roman"/>
                <w:sz w:val="24"/>
                <w:szCs w:val="24"/>
              </w:rPr>
              <w:t xml:space="preserve"> Heat transfer area</w:t>
            </w:r>
          </w:p>
        </w:tc>
      </w:tr>
      <w:tr w:rsidR="000050B3" w:rsidTr="000050B3">
        <w:trPr>
          <w:cnfStyle w:val="000000100000"/>
          <w:trHeight w:val="576"/>
        </w:trPr>
        <w:tc>
          <w:tcPr>
            <w:cnfStyle w:val="001000000000"/>
            <w:tcW w:w="2160" w:type="dxa"/>
            <w:shd w:val="clear" w:color="auto" w:fill="D9D9D9" w:themeFill="background1" w:themeFillShade="D9"/>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B-</w:t>
            </w:r>
            <w:r w:rsidR="000050B3">
              <w:rPr>
                <w:rFonts w:ascii="Times New Roman" w:hAnsi="Times New Roman" w:cs="Times New Roman"/>
                <w:sz w:val="24"/>
                <w:szCs w:val="24"/>
              </w:rPr>
              <w:t>HTB-121</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Milk holding tube</w:t>
            </w:r>
          </w:p>
        </w:tc>
        <w:tc>
          <w:tcPr>
            <w:tcW w:w="4752"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22 s Residence time</w:t>
            </w:r>
          </w:p>
        </w:tc>
      </w:tr>
      <w:tr w:rsidR="000050B3" w:rsidTr="000050B3">
        <w:trPr>
          <w:trHeight w:val="576"/>
        </w:trPr>
        <w:tc>
          <w:tcPr>
            <w:cnfStyle w:val="001000000000"/>
            <w:tcW w:w="2160" w:type="dxa"/>
            <w:shd w:val="clear" w:color="auto" w:fill="auto"/>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C-</w:t>
            </w:r>
            <w:r w:rsidR="000050B3">
              <w:rPr>
                <w:rFonts w:ascii="Times New Roman" w:hAnsi="Times New Roman" w:cs="Times New Roman"/>
                <w:sz w:val="24"/>
                <w:szCs w:val="24"/>
              </w:rPr>
              <w:t>DG-122</w:t>
            </w:r>
            <w:r w:rsidR="00CC0923">
              <w:rPr>
                <w:rFonts w:ascii="Times New Roman" w:hAnsi="Times New Roman" w:cs="Times New Roman"/>
                <w:sz w:val="24"/>
                <w:szCs w:val="24"/>
              </w:rPr>
              <w:t xml:space="preserve">, </w:t>
            </w:r>
            <w:r w:rsidR="00D7262D">
              <w:rPr>
                <w:rFonts w:ascii="Times New Roman" w:hAnsi="Times New Roman" w:cs="Times New Roman"/>
                <w:sz w:val="24"/>
                <w:szCs w:val="24"/>
              </w:rPr>
              <w:t>HX-106</w:t>
            </w:r>
          </w:p>
        </w:tc>
        <w:tc>
          <w:tcPr>
            <w:tcW w:w="2736" w:type="dxa"/>
            <w:shd w:val="clear" w:color="auto" w:fill="auto"/>
            <w:vAlign w:val="center"/>
          </w:tcPr>
          <w:p w:rsidR="000050B3" w:rsidRDefault="00D7262D" w:rsidP="00D7262D">
            <w:pPr>
              <w:cnfStyle w:val="000000000000"/>
              <w:rPr>
                <w:rFonts w:ascii="Times New Roman" w:hAnsi="Times New Roman" w:cs="Times New Roman"/>
                <w:sz w:val="24"/>
                <w:szCs w:val="24"/>
              </w:rPr>
            </w:pPr>
            <w:r>
              <w:rPr>
                <w:rFonts w:ascii="Times New Roman" w:hAnsi="Times New Roman" w:cs="Times New Roman"/>
                <w:sz w:val="24"/>
                <w:szCs w:val="24"/>
              </w:rPr>
              <w:t>Deaerator</w:t>
            </w:r>
          </w:p>
        </w:tc>
        <w:tc>
          <w:tcPr>
            <w:tcW w:w="4752" w:type="dxa"/>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Temperature drop of 8°C</w:t>
            </w:r>
          </w:p>
        </w:tc>
      </w:tr>
      <w:tr w:rsidR="000050B3" w:rsidTr="000050B3">
        <w:trPr>
          <w:cnfStyle w:val="000000100000"/>
          <w:trHeight w:val="1152"/>
        </w:trPr>
        <w:tc>
          <w:tcPr>
            <w:cnfStyle w:val="001000000000"/>
            <w:tcW w:w="2160" w:type="dxa"/>
            <w:shd w:val="clear" w:color="auto" w:fill="D9D9D9" w:themeFill="background1" w:themeFillShade="D9"/>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C-</w:t>
            </w:r>
            <w:r w:rsidR="000050B3">
              <w:rPr>
                <w:rFonts w:ascii="Times New Roman" w:hAnsi="Times New Roman" w:cs="Times New Roman"/>
                <w:sz w:val="24"/>
                <w:szCs w:val="24"/>
              </w:rPr>
              <w:t>CS-124</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Centrifugal separator</w:t>
            </w:r>
          </w:p>
        </w:tc>
        <w:tc>
          <w:tcPr>
            <w:tcW w:w="4752" w:type="dxa"/>
            <w:shd w:val="clear" w:color="auto" w:fill="D9D9D9" w:themeFill="background1" w:themeFillShade="D9"/>
            <w:vAlign w:val="center"/>
          </w:tcPr>
          <w:p w:rsidR="000050B3" w:rsidRDefault="00732EC3" w:rsidP="000050B3">
            <w:pPr>
              <w:cnfStyle w:val="000000100000"/>
              <w:rPr>
                <w:rFonts w:ascii="Times New Roman" w:hAnsi="Times New Roman" w:cs="Times New Roman"/>
                <w:sz w:val="24"/>
                <w:szCs w:val="24"/>
              </w:rPr>
            </w:pPr>
            <w:r>
              <w:rPr>
                <w:rFonts w:ascii="Times New Roman" w:hAnsi="Times New Roman" w:cs="Times New Roman"/>
                <w:sz w:val="24"/>
                <w:szCs w:val="24"/>
              </w:rPr>
              <w:t>162.5</w:t>
            </w:r>
            <w:r w:rsidR="000050B3">
              <w:rPr>
                <w:rFonts w:ascii="Times New Roman" w:hAnsi="Times New Roman" w:cs="Times New Roman"/>
                <w:sz w:val="24"/>
                <w:szCs w:val="24"/>
              </w:rPr>
              <w:t xml:space="preserve"> L/min Throughput</w:t>
            </w:r>
          </w:p>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40% fat content in overflow</w:t>
            </w:r>
          </w:p>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0.05% fat content in underflow</w:t>
            </w:r>
          </w:p>
          <w:p w:rsidR="000050B3" w:rsidRDefault="00732EC3" w:rsidP="00D7262D">
            <w:pPr>
              <w:cnfStyle w:val="000000100000"/>
              <w:rPr>
                <w:rFonts w:ascii="Times New Roman" w:hAnsi="Times New Roman" w:cs="Times New Roman"/>
                <w:sz w:val="24"/>
                <w:szCs w:val="24"/>
              </w:rPr>
            </w:pPr>
            <w:r>
              <w:rPr>
                <w:rFonts w:ascii="Times New Roman" w:hAnsi="Times New Roman" w:cs="Times New Roman"/>
                <w:sz w:val="24"/>
                <w:szCs w:val="24"/>
              </w:rPr>
              <w:t>81.</w:t>
            </w:r>
            <w:r w:rsidR="00D7262D">
              <w:rPr>
                <w:rFonts w:ascii="Times New Roman" w:hAnsi="Times New Roman" w:cs="Times New Roman"/>
                <w:sz w:val="24"/>
                <w:szCs w:val="24"/>
              </w:rPr>
              <w:t>7</w:t>
            </w:r>
            <w:r w:rsidR="000050B3">
              <w:rPr>
                <w:rFonts w:ascii="Times New Roman" w:hAnsi="Times New Roman" w:cs="Times New Roman"/>
                <w:sz w:val="24"/>
                <w:szCs w:val="24"/>
              </w:rPr>
              <w:t>% of cream remix back with skim milk</w:t>
            </w:r>
          </w:p>
        </w:tc>
      </w:tr>
      <w:tr w:rsidR="000050B3" w:rsidTr="000050B3">
        <w:trPr>
          <w:trHeight w:val="576"/>
        </w:trPr>
        <w:tc>
          <w:tcPr>
            <w:cnfStyle w:val="001000000000"/>
            <w:tcW w:w="2160" w:type="dxa"/>
            <w:shd w:val="clear" w:color="auto" w:fill="auto"/>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C-</w:t>
            </w:r>
            <w:r w:rsidR="000050B3">
              <w:rPr>
                <w:rFonts w:ascii="Times New Roman" w:hAnsi="Times New Roman" w:cs="Times New Roman"/>
                <w:sz w:val="24"/>
                <w:szCs w:val="24"/>
              </w:rPr>
              <w:t>TK-105</w:t>
            </w:r>
          </w:p>
        </w:tc>
        <w:tc>
          <w:tcPr>
            <w:tcW w:w="2736" w:type="dxa"/>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Cream holding tank</w:t>
            </w:r>
          </w:p>
        </w:tc>
        <w:tc>
          <w:tcPr>
            <w:tcW w:w="4752" w:type="dxa"/>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4 h Residence time</w:t>
            </w:r>
          </w:p>
        </w:tc>
      </w:tr>
      <w:tr w:rsidR="000050B3" w:rsidTr="000050B3">
        <w:trPr>
          <w:cnfStyle w:val="000000100000"/>
          <w:trHeight w:val="864"/>
        </w:trPr>
        <w:tc>
          <w:tcPr>
            <w:cnfStyle w:val="001000000000"/>
            <w:tcW w:w="2160" w:type="dxa"/>
            <w:shd w:val="clear" w:color="auto" w:fill="D9D9D9" w:themeFill="background1" w:themeFillShade="D9"/>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D-</w:t>
            </w:r>
            <w:r w:rsidR="000050B3">
              <w:rPr>
                <w:rFonts w:ascii="Times New Roman" w:hAnsi="Times New Roman" w:cs="Times New Roman"/>
                <w:sz w:val="24"/>
                <w:szCs w:val="24"/>
              </w:rPr>
              <w:t>HG-127</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Homogenizers</w:t>
            </w:r>
          </w:p>
        </w:tc>
        <w:tc>
          <w:tcPr>
            <w:tcW w:w="4752"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198 bar pressure drop</w:t>
            </w:r>
          </w:p>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63.7°C Exit temperature</w:t>
            </w:r>
          </w:p>
          <w:p w:rsidR="000050B3" w:rsidRDefault="000050B3" w:rsidP="00732EC3">
            <w:pPr>
              <w:cnfStyle w:val="000000100000"/>
              <w:rPr>
                <w:rFonts w:ascii="Times New Roman" w:hAnsi="Times New Roman" w:cs="Times New Roman"/>
                <w:sz w:val="24"/>
                <w:szCs w:val="24"/>
              </w:rPr>
            </w:pPr>
            <w:r>
              <w:rPr>
                <w:rFonts w:ascii="Times New Roman" w:hAnsi="Times New Roman" w:cs="Times New Roman"/>
                <w:sz w:val="24"/>
                <w:szCs w:val="24"/>
              </w:rPr>
              <w:t>52.</w:t>
            </w:r>
            <w:r w:rsidR="00732EC3">
              <w:rPr>
                <w:rFonts w:ascii="Times New Roman" w:hAnsi="Times New Roman" w:cs="Times New Roman"/>
                <w:sz w:val="24"/>
                <w:szCs w:val="24"/>
              </w:rPr>
              <w:t>7</w:t>
            </w:r>
            <w:r>
              <w:rPr>
                <w:rFonts w:ascii="Times New Roman" w:hAnsi="Times New Roman" w:cs="Times New Roman"/>
                <w:sz w:val="24"/>
                <w:szCs w:val="24"/>
              </w:rPr>
              <w:t xml:space="preserve"> kW Power consumption</w:t>
            </w:r>
          </w:p>
        </w:tc>
      </w:tr>
      <w:tr w:rsidR="000050B3" w:rsidTr="000050B3">
        <w:trPr>
          <w:trHeight w:val="720"/>
        </w:trPr>
        <w:tc>
          <w:tcPr>
            <w:cnfStyle w:val="001000000000"/>
            <w:tcW w:w="2160" w:type="dxa"/>
            <w:shd w:val="clear" w:color="auto" w:fill="auto"/>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B-</w:t>
            </w:r>
            <w:r w:rsidR="000050B3">
              <w:rPr>
                <w:rFonts w:ascii="Times New Roman" w:hAnsi="Times New Roman" w:cs="Times New Roman"/>
                <w:sz w:val="24"/>
                <w:szCs w:val="24"/>
              </w:rPr>
              <w:t>HX-115</w:t>
            </w:r>
          </w:p>
        </w:tc>
        <w:tc>
          <w:tcPr>
            <w:tcW w:w="2736" w:type="dxa"/>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Chiller</w:t>
            </w:r>
          </w:p>
        </w:tc>
        <w:tc>
          <w:tcPr>
            <w:tcW w:w="4752" w:type="dxa"/>
            <w:vAlign w:val="center"/>
          </w:tcPr>
          <w:p w:rsidR="000050B3" w:rsidRDefault="004222F7" w:rsidP="000050B3">
            <w:pPr>
              <w:cnfStyle w:val="000000000000"/>
              <w:rPr>
                <w:rFonts w:ascii="Times New Roman" w:hAnsi="Times New Roman" w:cs="Times New Roman"/>
                <w:sz w:val="24"/>
                <w:szCs w:val="24"/>
              </w:rPr>
            </w:pPr>
            <w:r>
              <w:rPr>
                <w:rFonts w:ascii="Times New Roman" w:hAnsi="Times New Roman" w:cs="Times New Roman"/>
                <w:sz w:val="24"/>
                <w:szCs w:val="24"/>
              </w:rPr>
              <w:t>1.7</w:t>
            </w:r>
            <w:r w:rsidR="000050B3">
              <w:rPr>
                <w:rFonts w:ascii="Times New Roman" w:hAnsi="Times New Roman" w:cs="Times New Roman"/>
                <w:sz w:val="24"/>
                <w:szCs w:val="24"/>
              </w:rPr>
              <w:t>°</w:t>
            </w:r>
            <w:r>
              <w:rPr>
                <w:rFonts w:ascii="Times New Roman" w:hAnsi="Times New Roman" w:cs="Times New Roman"/>
                <w:sz w:val="24"/>
                <w:szCs w:val="24"/>
              </w:rPr>
              <w:t>C</w:t>
            </w:r>
            <w:r w:rsidR="000050B3">
              <w:rPr>
                <w:rFonts w:ascii="Times New Roman" w:hAnsi="Times New Roman" w:cs="Times New Roman"/>
                <w:sz w:val="24"/>
                <w:szCs w:val="24"/>
              </w:rPr>
              <w:t xml:space="preserve"> Outlet temperature</w:t>
            </w:r>
          </w:p>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Glycol cooling medium</w:t>
            </w:r>
          </w:p>
        </w:tc>
      </w:tr>
      <w:tr w:rsidR="000050B3" w:rsidTr="000050B3">
        <w:trPr>
          <w:cnfStyle w:val="000000100000"/>
          <w:trHeight w:val="576"/>
        </w:trPr>
        <w:tc>
          <w:tcPr>
            <w:cnfStyle w:val="001000000000"/>
            <w:tcW w:w="2160" w:type="dxa"/>
            <w:shd w:val="clear" w:color="auto" w:fill="D9D9D9" w:themeFill="background1" w:themeFillShade="D9"/>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F-</w:t>
            </w:r>
            <w:r w:rsidR="000050B3">
              <w:rPr>
                <w:rFonts w:ascii="Times New Roman" w:hAnsi="Times New Roman" w:cs="Times New Roman"/>
                <w:sz w:val="24"/>
                <w:szCs w:val="24"/>
              </w:rPr>
              <w:t>TK-104</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Milk storage tanks</w:t>
            </w:r>
          </w:p>
        </w:tc>
        <w:tc>
          <w:tcPr>
            <w:tcW w:w="4752"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1.5 h Residence time</w:t>
            </w:r>
          </w:p>
        </w:tc>
      </w:tr>
      <w:tr w:rsidR="000050B3" w:rsidTr="000050B3">
        <w:trPr>
          <w:trHeight w:val="864"/>
        </w:trPr>
        <w:tc>
          <w:tcPr>
            <w:cnfStyle w:val="001000000000"/>
            <w:tcW w:w="2160" w:type="dxa"/>
            <w:shd w:val="clear" w:color="auto" w:fill="auto"/>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E-</w:t>
            </w:r>
            <w:r w:rsidR="000050B3">
              <w:rPr>
                <w:rFonts w:ascii="Times New Roman" w:hAnsi="Times New Roman" w:cs="Times New Roman"/>
                <w:sz w:val="24"/>
                <w:szCs w:val="24"/>
              </w:rPr>
              <w:t>HX-107</w:t>
            </w:r>
          </w:p>
        </w:tc>
        <w:tc>
          <w:tcPr>
            <w:tcW w:w="2736" w:type="dxa"/>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Cream pre-heat regeneration section</w:t>
            </w:r>
          </w:p>
        </w:tc>
        <w:tc>
          <w:tcPr>
            <w:tcW w:w="4752" w:type="dxa"/>
            <w:vAlign w:val="center"/>
          </w:tcPr>
          <w:p w:rsidR="000050B3" w:rsidRDefault="004222F7" w:rsidP="000050B3">
            <w:pPr>
              <w:cnfStyle w:val="000000000000"/>
              <w:rPr>
                <w:rFonts w:ascii="Times New Roman" w:hAnsi="Times New Roman" w:cs="Times New Roman"/>
                <w:sz w:val="24"/>
                <w:szCs w:val="24"/>
              </w:rPr>
            </w:pPr>
            <w:r>
              <w:rPr>
                <w:rFonts w:ascii="Times New Roman" w:hAnsi="Times New Roman" w:cs="Times New Roman"/>
                <w:sz w:val="24"/>
                <w:szCs w:val="24"/>
              </w:rPr>
              <w:t>85</w:t>
            </w:r>
            <w:r w:rsidR="000050B3">
              <w:rPr>
                <w:rFonts w:ascii="Times New Roman" w:hAnsi="Times New Roman" w:cs="Times New Roman"/>
                <w:sz w:val="24"/>
                <w:szCs w:val="24"/>
              </w:rPr>
              <w:t>°C Exit temperature of cold cream</w:t>
            </w:r>
          </w:p>
          <w:p w:rsidR="000050B3" w:rsidRDefault="004222F7" w:rsidP="000050B3">
            <w:pPr>
              <w:cnfStyle w:val="000000000000"/>
              <w:rPr>
                <w:rFonts w:ascii="Times New Roman" w:hAnsi="Times New Roman" w:cs="Times New Roman"/>
                <w:sz w:val="24"/>
                <w:szCs w:val="24"/>
              </w:rPr>
            </w:pPr>
            <w:r>
              <w:rPr>
                <w:rFonts w:ascii="Times New Roman" w:hAnsi="Times New Roman" w:cs="Times New Roman"/>
                <w:sz w:val="24"/>
                <w:szCs w:val="24"/>
              </w:rPr>
              <w:t>63.6</w:t>
            </w:r>
            <w:r w:rsidR="000050B3">
              <w:rPr>
                <w:rFonts w:ascii="Times New Roman" w:hAnsi="Times New Roman" w:cs="Times New Roman"/>
                <w:sz w:val="24"/>
                <w:szCs w:val="24"/>
              </w:rPr>
              <w:t>°C Exit temperature of pasteurized cream</w:t>
            </w:r>
          </w:p>
          <w:p w:rsidR="000050B3" w:rsidRDefault="000050B3" w:rsidP="00732EC3">
            <w:pPr>
              <w:cnfStyle w:val="000000000000"/>
              <w:rPr>
                <w:rFonts w:ascii="Times New Roman" w:hAnsi="Times New Roman" w:cs="Times New Roman"/>
                <w:sz w:val="24"/>
                <w:szCs w:val="24"/>
              </w:rPr>
            </w:pPr>
            <w:r>
              <w:rPr>
                <w:rFonts w:ascii="Times New Roman" w:hAnsi="Times New Roman" w:cs="Times New Roman"/>
                <w:sz w:val="24"/>
                <w:szCs w:val="24"/>
              </w:rPr>
              <w:t>0.</w:t>
            </w:r>
            <w:r w:rsidR="00732EC3">
              <w:rPr>
                <w:rFonts w:ascii="Times New Roman" w:hAnsi="Times New Roman" w:cs="Times New Roman"/>
                <w:sz w:val="24"/>
                <w:szCs w:val="24"/>
              </w:rPr>
              <w:t>4</w:t>
            </w:r>
            <w:r>
              <w:rPr>
                <w:rFonts w:ascii="Times New Roman" w:hAnsi="Times New Roman" w:cs="Times New Roman"/>
                <w:sz w:val="24"/>
                <w:szCs w:val="24"/>
              </w:rPr>
              <w:t xml:space="preserve"> m</w:t>
            </w:r>
            <w:r w:rsidRPr="00670C2B">
              <w:rPr>
                <w:rFonts w:ascii="Times New Roman" w:hAnsi="Times New Roman" w:cs="Times New Roman"/>
                <w:sz w:val="24"/>
                <w:szCs w:val="24"/>
                <w:vertAlign w:val="superscript"/>
              </w:rPr>
              <w:t>2</w:t>
            </w:r>
            <w:r>
              <w:rPr>
                <w:rFonts w:ascii="Times New Roman" w:hAnsi="Times New Roman" w:cs="Times New Roman"/>
                <w:sz w:val="24"/>
                <w:szCs w:val="24"/>
              </w:rPr>
              <w:t xml:space="preserve"> Heat transfer area</w:t>
            </w:r>
          </w:p>
        </w:tc>
      </w:tr>
      <w:tr w:rsidR="000050B3" w:rsidTr="000050B3">
        <w:trPr>
          <w:cnfStyle w:val="000000100000"/>
          <w:trHeight w:val="864"/>
        </w:trPr>
        <w:tc>
          <w:tcPr>
            <w:cnfStyle w:val="001000000000"/>
            <w:tcW w:w="2160" w:type="dxa"/>
            <w:shd w:val="clear" w:color="auto" w:fill="D9D9D9" w:themeFill="background1" w:themeFillShade="D9"/>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E-</w:t>
            </w:r>
            <w:r w:rsidR="000050B3">
              <w:rPr>
                <w:rFonts w:ascii="Times New Roman" w:hAnsi="Times New Roman" w:cs="Times New Roman"/>
                <w:sz w:val="24"/>
                <w:szCs w:val="24"/>
              </w:rPr>
              <w:t>HX-108</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Cream pasteurizer</w:t>
            </w:r>
          </w:p>
        </w:tc>
        <w:tc>
          <w:tcPr>
            <w:tcW w:w="4752"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90.0°C Exit temperature of cold cream</w:t>
            </w:r>
          </w:p>
          <w:p w:rsidR="000050B3" w:rsidRDefault="000050B3" w:rsidP="00732EC3">
            <w:pPr>
              <w:cnfStyle w:val="000000100000"/>
              <w:rPr>
                <w:rFonts w:ascii="Times New Roman" w:hAnsi="Times New Roman" w:cs="Times New Roman"/>
                <w:sz w:val="24"/>
                <w:szCs w:val="24"/>
              </w:rPr>
            </w:pPr>
            <w:r>
              <w:rPr>
                <w:rFonts w:ascii="Times New Roman" w:hAnsi="Times New Roman" w:cs="Times New Roman"/>
                <w:sz w:val="24"/>
                <w:szCs w:val="24"/>
              </w:rPr>
              <w:t>0.0</w:t>
            </w:r>
            <w:r w:rsidR="00732EC3">
              <w:rPr>
                <w:rFonts w:ascii="Times New Roman" w:hAnsi="Times New Roman" w:cs="Times New Roman"/>
                <w:sz w:val="24"/>
                <w:szCs w:val="24"/>
              </w:rPr>
              <w:t>7</w:t>
            </w:r>
            <w:r>
              <w:rPr>
                <w:rFonts w:ascii="Times New Roman" w:hAnsi="Times New Roman" w:cs="Times New Roman"/>
                <w:sz w:val="24"/>
                <w:szCs w:val="24"/>
              </w:rPr>
              <w:t xml:space="preserve"> m</w:t>
            </w:r>
            <w:r w:rsidRPr="00670C2B">
              <w:rPr>
                <w:rFonts w:ascii="Times New Roman" w:hAnsi="Times New Roman" w:cs="Times New Roman"/>
                <w:sz w:val="24"/>
                <w:szCs w:val="24"/>
                <w:vertAlign w:val="superscript"/>
              </w:rPr>
              <w:t>2</w:t>
            </w:r>
            <w:r>
              <w:rPr>
                <w:rFonts w:ascii="Times New Roman" w:hAnsi="Times New Roman" w:cs="Times New Roman"/>
                <w:sz w:val="24"/>
                <w:szCs w:val="24"/>
              </w:rPr>
              <w:t xml:space="preserve"> Heat transfer area</w:t>
            </w:r>
          </w:p>
        </w:tc>
      </w:tr>
      <w:tr w:rsidR="000050B3" w:rsidTr="000050B3">
        <w:trPr>
          <w:trHeight w:val="576"/>
        </w:trPr>
        <w:tc>
          <w:tcPr>
            <w:cnfStyle w:val="001000000000"/>
            <w:tcW w:w="2160" w:type="dxa"/>
            <w:shd w:val="clear" w:color="auto" w:fill="auto"/>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E-</w:t>
            </w:r>
            <w:r w:rsidR="000050B3">
              <w:rPr>
                <w:rFonts w:ascii="Times New Roman" w:hAnsi="Times New Roman" w:cs="Times New Roman"/>
                <w:sz w:val="24"/>
                <w:szCs w:val="24"/>
              </w:rPr>
              <w:t>HTB-10</w:t>
            </w:r>
            <w:r>
              <w:rPr>
                <w:rFonts w:ascii="Times New Roman" w:hAnsi="Times New Roman" w:cs="Times New Roman"/>
                <w:sz w:val="24"/>
                <w:szCs w:val="24"/>
              </w:rPr>
              <w:t>1</w:t>
            </w:r>
          </w:p>
        </w:tc>
        <w:tc>
          <w:tcPr>
            <w:tcW w:w="2736" w:type="dxa"/>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Cream holding tube</w:t>
            </w:r>
          </w:p>
        </w:tc>
        <w:tc>
          <w:tcPr>
            <w:tcW w:w="4752" w:type="dxa"/>
            <w:vAlign w:val="center"/>
          </w:tcPr>
          <w:p w:rsidR="000050B3" w:rsidRDefault="000050B3" w:rsidP="004222F7">
            <w:pPr>
              <w:cnfStyle w:val="000000000000"/>
              <w:rPr>
                <w:rFonts w:ascii="Times New Roman" w:hAnsi="Times New Roman" w:cs="Times New Roman"/>
                <w:sz w:val="24"/>
                <w:szCs w:val="24"/>
              </w:rPr>
            </w:pPr>
            <w:r>
              <w:rPr>
                <w:rFonts w:ascii="Times New Roman" w:hAnsi="Times New Roman" w:cs="Times New Roman"/>
                <w:sz w:val="24"/>
                <w:szCs w:val="24"/>
              </w:rPr>
              <w:t>1</w:t>
            </w:r>
            <w:r w:rsidR="004222F7">
              <w:rPr>
                <w:rFonts w:ascii="Times New Roman" w:hAnsi="Times New Roman" w:cs="Times New Roman"/>
                <w:sz w:val="24"/>
                <w:szCs w:val="24"/>
              </w:rPr>
              <w:t>5</w:t>
            </w:r>
            <w:r>
              <w:rPr>
                <w:rFonts w:ascii="Times New Roman" w:hAnsi="Times New Roman" w:cs="Times New Roman"/>
                <w:sz w:val="24"/>
                <w:szCs w:val="24"/>
              </w:rPr>
              <w:t xml:space="preserve"> s Residence time</w:t>
            </w:r>
          </w:p>
        </w:tc>
      </w:tr>
      <w:tr w:rsidR="000050B3" w:rsidTr="000050B3">
        <w:trPr>
          <w:cnfStyle w:val="000000100000"/>
          <w:trHeight w:val="864"/>
        </w:trPr>
        <w:tc>
          <w:tcPr>
            <w:cnfStyle w:val="001000000000"/>
            <w:tcW w:w="2160" w:type="dxa"/>
            <w:shd w:val="clear" w:color="auto" w:fill="D9D9D9" w:themeFill="background1" w:themeFillShade="D9"/>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lastRenderedPageBreak/>
              <w:t>F-</w:t>
            </w:r>
            <w:r w:rsidR="000050B3">
              <w:rPr>
                <w:rFonts w:ascii="Times New Roman" w:hAnsi="Times New Roman" w:cs="Times New Roman"/>
                <w:sz w:val="24"/>
                <w:szCs w:val="24"/>
              </w:rPr>
              <w:t>BM-201</w:t>
            </w:r>
          </w:p>
        </w:tc>
        <w:tc>
          <w:tcPr>
            <w:tcW w:w="2736"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Blow molding – plastic gallon jugs</w:t>
            </w:r>
          </w:p>
        </w:tc>
        <w:tc>
          <w:tcPr>
            <w:tcW w:w="4752" w:type="dxa"/>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24</w:t>
            </w:r>
            <w:r w:rsidR="00732EC3">
              <w:rPr>
                <w:rFonts w:ascii="Times New Roman" w:hAnsi="Times New Roman" w:cs="Times New Roman"/>
                <w:sz w:val="24"/>
                <w:szCs w:val="24"/>
              </w:rPr>
              <w:t>7</w:t>
            </w:r>
            <w:r w:rsidR="00704F50">
              <w:rPr>
                <w:rFonts w:ascii="Times New Roman" w:hAnsi="Times New Roman" w:cs="Times New Roman"/>
                <w:sz w:val="24"/>
                <w:szCs w:val="24"/>
              </w:rPr>
              <w:t>9</w:t>
            </w:r>
            <w:r>
              <w:rPr>
                <w:rFonts w:ascii="Times New Roman" w:hAnsi="Times New Roman" w:cs="Times New Roman"/>
                <w:sz w:val="24"/>
                <w:szCs w:val="24"/>
              </w:rPr>
              <w:t xml:space="preserve"> jugs per hour</w:t>
            </w:r>
          </w:p>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58 g resin per jug</w:t>
            </w:r>
          </w:p>
          <w:p w:rsidR="000050B3" w:rsidRDefault="000050B3" w:rsidP="00732EC3">
            <w:pPr>
              <w:cnfStyle w:val="000000100000"/>
              <w:rPr>
                <w:rFonts w:ascii="Times New Roman" w:hAnsi="Times New Roman" w:cs="Times New Roman"/>
                <w:sz w:val="24"/>
                <w:szCs w:val="24"/>
              </w:rPr>
            </w:pPr>
            <w:r>
              <w:rPr>
                <w:rFonts w:ascii="Times New Roman" w:hAnsi="Times New Roman" w:cs="Times New Roman"/>
                <w:sz w:val="24"/>
                <w:szCs w:val="24"/>
              </w:rPr>
              <w:t>11</w:t>
            </w:r>
            <w:r w:rsidR="00732EC3">
              <w:rPr>
                <w:rFonts w:ascii="Times New Roman" w:hAnsi="Times New Roman" w:cs="Times New Roman"/>
                <w:sz w:val="24"/>
                <w:szCs w:val="24"/>
              </w:rPr>
              <w:t>1</w:t>
            </w:r>
            <w:r>
              <w:rPr>
                <w:rFonts w:ascii="Times New Roman" w:hAnsi="Times New Roman" w:cs="Times New Roman"/>
                <w:sz w:val="24"/>
                <w:szCs w:val="24"/>
              </w:rPr>
              <w:t xml:space="preserve"> kW Operating power</w:t>
            </w:r>
          </w:p>
        </w:tc>
      </w:tr>
      <w:tr w:rsidR="000050B3" w:rsidTr="000050B3">
        <w:trPr>
          <w:trHeight w:val="576"/>
        </w:trPr>
        <w:tc>
          <w:tcPr>
            <w:cnfStyle w:val="001000000000"/>
            <w:tcW w:w="2160" w:type="dxa"/>
            <w:tcBorders>
              <w:top w:val="nil"/>
              <w:bottom w:val="nil"/>
            </w:tcBorders>
            <w:shd w:val="clear" w:color="auto" w:fill="auto"/>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F-</w:t>
            </w:r>
            <w:r w:rsidR="000050B3">
              <w:rPr>
                <w:rFonts w:ascii="Times New Roman" w:hAnsi="Times New Roman" w:cs="Times New Roman"/>
                <w:sz w:val="24"/>
                <w:szCs w:val="24"/>
              </w:rPr>
              <w:t>FL-203</w:t>
            </w:r>
          </w:p>
        </w:tc>
        <w:tc>
          <w:tcPr>
            <w:tcW w:w="2736" w:type="dxa"/>
            <w:tcBorders>
              <w:top w:val="nil"/>
              <w:bottom w:val="nil"/>
            </w:tcBorders>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Milk filling / packaging</w:t>
            </w:r>
          </w:p>
        </w:tc>
        <w:tc>
          <w:tcPr>
            <w:tcW w:w="4752" w:type="dxa"/>
            <w:tcBorders>
              <w:top w:val="nil"/>
              <w:bottom w:val="nil"/>
            </w:tcBorders>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25 kW Operating power</w:t>
            </w:r>
          </w:p>
        </w:tc>
      </w:tr>
      <w:tr w:rsidR="000050B3" w:rsidTr="000050B3">
        <w:trPr>
          <w:cnfStyle w:val="000000100000"/>
          <w:trHeight w:val="576"/>
        </w:trPr>
        <w:tc>
          <w:tcPr>
            <w:cnfStyle w:val="001000000000"/>
            <w:tcW w:w="2160" w:type="dxa"/>
            <w:tcBorders>
              <w:top w:val="nil"/>
              <w:bottom w:val="nil"/>
            </w:tcBorders>
            <w:shd w:val="clear" w:color="auto" w:fill="D9D9D9" w:themeFill="background1" w:themeFillShade="D9"/>
            <w:vAlign w:val="center"/>
          </w:tcPr>
          <w:p w:rsidR="000050B3" w:rsidRDefault="00F536AE" w:rsidP="000050B3">
            <w:pPr>
              <w:rPr>
                <w:rFonts w:ascii="Times New Roman" w:hAnsi="Times New Roman" w:cs="Times New Roman"/>
                <w:sz w:val="24"/>
                <w:szCs w:val="24"/>
              </w:rPr>
            </w:pPr>
            <w:r>
              <w:rPr>
                <w:rFonts w:ascii="Times New Roman" w:hAnsi="Times New Roman" w:cs="Times New Roman"/>
                <w:sz w:val="24"/>
                <w:szCs w:val="24"/>
              </w:rPr>
              <w:t>G-</w:t>
            </w:r>
            <w:r w:rsidR="000050B3">
              <w:rPr>
                <w:rFonts w:ascii="Times New Roman" w:hAnsi="Times New Roman" w:cs="Times New Roman"/>
                <w:sz w:val="24"/>
                <w:szCs w:val="24"/>
              </w:rPr>
              <w:t>FL-214</w:t>
            </w:r>
          </w:p>
        </w:tc>
        <w:tc>
          <w:tcPr>
            <w:tcW w:w="2736" w:type="dxa"/>
            <w:tcBorders>
              <w:top w:val="nil"/>
              <w:bottom w:val="nil"/>
            </w:tcBorders>
            <w:shd w:val="clear" w:color="auto" w:fill="D9D9D9" w:themeFill="background1" w:themeFillShade="D9"/>
            <w:vAlign w:val="center"/>
          </w:tcPr>
          <w:p w:rsidR="000050B3" w:rsidRDefault="000050B3" w:rsidP="000050B3">
            <w:pPr>
              <w:cnfStyle w:val="000000100000"/>
              <w:rPr>
                <w:rFonts w:ascii="Times New Roman" w:hAnsi="Times New Roman" w:cs="Times New Roman"/>
                <w:sz w:val="24"/>
                <w:szCs w:val="24"/>
              </w:rPr>
            </w:pPr>
            <w:r>
              <w:rPr>
                <w:rFonts w:ascii="Times New Roman" w:hAnsi="Times New Roman" w:cs="Times New Roman"/>
                <w:sz w:val="24"/>
                <w:szCs w:val="24"/>
              </w:rPr>
              <w:t>Cream filling / packaging</w:t>
            </w:r>
          </w:p>
        </w:tc>
        <w:tc>
          <w:tcPr>
            <w:tcW w:w="4752" w:type="dxa"/>
            <w:tcBorders>
              <w:top w:val="nil"/>
              <w:bottom w:val="nil"/>
            </w:tcBorders>
            <w:shd w:val="clear" w:color="auto" w:fill="D9D9D9" w:themeFill="background1" w:themeFillShade="D9"/>
            <w:vAlign w:val="center"/>
          </w:tcPr>
          <w:p w:rsidR="000050B3" w:rsidRDefault="004037B2" w:rsidP="004037B2">
            <w:pPr>
              <w:cnfStyle w:val="000000100000"/>
              <w:rPr>
                <w:rFonts w:ascii="Times New Roman" w:hAnsi="Times New Roman" w:cs="Times New Roman"/>
                <w:sz w:val="24"/>
                <w:szCs w:val="24"/>
              </w:rPr>
            </w:pPr>
            <w:r>
              <w:rPr>
                <w:rFonts w:ascii="Times New Roman" w:hAnsi="Times New Roman" w:cs="Times New Roman"/>
                <w:sz w:val="24"/>
                <w:szCs w:val="24"/>
              </w:rPr>
              <w:t>3.7</w:t>
            </w:r>
            <w:r w:rsidR="000050B3">
              <w:rPr>
                <w:rFonts w:ascii="Times New Roman" w:hAnsi="Times New Roman" w:cs="Times New Roman"/>
                <w:sz w:val="24"/>
                <w:szCs w:val="24"/>
              </w:rPr>
              <w:t xml:space="preserve"> kW Operating power</w:t>
            </w:r>
          </w:p>
        </w:tc>
      </w:tr>
      <w:tr w:rsidR="000050B3" w:rsidTr="00516528">
        <w:trPr>
          <w:trHeight w:val="720"/>
        </w:trPr>
        <w:tc>
          <w:tcPr>
            <w:cnfStyle w:val="001000000000"/>
            <w:tcW w:w="2160" w:type="dxa"/>
            <w:tcBorders>
              <w:top w:val="nil"/>
              <w:bottom w:val="nil"/>
            </w:tcBorders>
            <w:shd w:val="clear" w:color="auto" w:fill="auto"/>
            <w:vAlign w:val="center"/>
          </w:tcPr>
          <w:p w:rsidR="000050B3" w:rsidRDefault="00EE666C" w:rsidP="00EE666C">
            <w:pPr>
              <w:rPr>
                <w:rFonts w:ascii="Times New Roman" w:hAnsi="Times New Roman" w:cs="Times New Roman"/>
                <w:sz w:val="24"/>
                <w:szCs w:val="24"/>
              </w:rPr>
            </w:pPr>
            <w:r>
              <w:rPr>
                <w:rFonts w:ascii="Times New Roman" w:hAnsi="Times New Roman" w:cs="Times New Roman"/>
                <w:sz w:val="24"/>
                <w:szCs w:val="24"/>
              </w:rPr>
              <w:t>K</w:t>
            </w:r>
            <w:r w:rsidR="00F536AE">
              <w:rPr>
                <w:rFonts w:ascii="Times New Roman" w:hAnsi="Times New Roman" w:cs="Times New Roman"/>
                <w:sz w:val="24"/>
                <w:szCs w:val="24"/>
              </w:rPr>
              <w:t>-</w:t>
            </w:r>
            <w:r w:rsidR="000050B3">
              <w:rPr>
                <w:rFonts w:ascii="Times New Roman" w:hAnsi="Times New Roman" w:cs="Times New Roman"/>
                <w:sz w:val="24"/>
                <w:szCs w:val="24"/>
              </w:rPr>
              <w:t>DS</w:t>
            </w:r>
            <w:r w:rsidR="00F536AE">
              <w:rPr>
                <w:rFonts w:ascii="Times New Roman" w:hAnsi="Times New Roman" w:cs="Times New Roman"/>
                <w:sz w:val="24"/>
                <w:szCs w:val="24"/>
              </w:rPr>
              <w:t>R</w:t>
            </w:r>
            <w:r w:rsidR="000050B3">
              <w:rPr>
                <w:rFonts w:ascii="Times New Roman" w:hAnsi="Times New Roman" w:cs="Times New Roman"/>
                <w:sz w:val="24"/>
                <w:szCs w:val="24"/>
              </w:rPr>
              <w:t>-204</w:t>
            </w:r>
          </w:p>
        </w:tc>
        <w:tc>
          <w:tcPr>
            <w:tcW w:w="2736" w:type="dxa"/>
            <w:tcBorders>
              <w:top w:val="nil"/>
              <w:bottom w:val="nil"/>
            </w:tcBorders>
            <w:shd w:val="clear" w:color="auto" w:fill="auto"/>
            <w:vAlign w:val="center"/>
          </w:tcPr>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Cold storage</w:t>
            </w:r>
          </w:p>
        </w:tc>
        <w:tc>
          <w:tcPr>
            <w:tcW w:w="4752" w:type="dxa"/>
            <w:tcBorders>
              <w:top w:val="nil"/>
              <w:bottom w:val="nil"/>
            </w:tcBorders>
            <w:shd w:val="clear" w:color="auto" w:fill="auto"/>
            <w:vAlign w:val="center"/>
          </w:tcPr>
          <w:p w:rsidR="000050B3" w:rsidRDefault="00EE666C" w:rsidP="000050B3">
            <w:pPr>
              <w:cnfStyle w:val="000000000000"/>
              <w:rPr>
                <w:rFonts w:ascii="Times New Roman" w:hAnsi="Times New Roman" w:cs="Times New Roman"/>
                <w:sz w:val="24"/>
                <w:szCs w:val="24"/>
              </w:rPr>
            </w:pPr>
            <w:r>
              <w:rPr>
                <w:rFonts w:ascii="Times New Roman" w:hAnsi="Times New Roman" w:cs="Times New Roman"/>
                <w:sz w:val="24"/>
                <w:szCs w:val="24"/>
              </w:rPr>
              <w:t>650 m</w:t>
            </w:r>
            <w:r w:rsidR="00521F5C" w:rsidRPr="00521F5C">
              <w:rPr>
                <w:rFonts w:ascii="Times New Roman" w:hAnsi="Times New Roman" w:cs="Times New Roman"/>
                <w:sz w:val="24"/>
                <w:szCs w:val="24"/>
                <w:vertAlign w:val="superscript"/>
              </w:rPr>
              <w:t>2</w:t>
            </w:r>
            <w:r w:rsidR="000050B3">
              <w:rPr>
                <w:rFonts w:ascii="Times New Roman" w:hAnsi="Times New Roman" w:cs="Times New Roman"/>
                <w:sz w:val="24"/>
                <w:szCs w:val="24"/>
              </w:rPr>
              <w:t xml:space="preserve"> storage area</w:t>
            </w:r>
          </w:p>
          <w:p w:rsidR="000050B3" w:rsidRDefault="000050B3" w:rsidP="000050B3">
            <w:pPr>
              <w:cnfStyle w:val="000000000000"/>
              <w:rPr>
                <w:rFonts w:ascii="Times New Roman" w:hAnsi="Times New Roman" w:cs="Times New Roman"/>
                <w:sz w:val="24"/>
                <w:szCs w:val="24"/>
              </w:rPr>
            </w:pPr>
            <w:r>
              <w:rPr>
                <w:rFonts w:ascii="Times New Roman" w:hAnsi="Times New Roman" w:cs="Times New Roman"/>
                <w:sz w:val="24"/>
                <w:szCs w:val="24"/>
              </w:rPr>
              <w:t>555 kW Refrigeration power</w:t>
            </w:r>
          </w:p>
        </w:tc>
      </w:tr>
      <w:tr w:rsidR="004222F7" w:rsidTr="00516528">
        <w:trPr>
          <w:cnfStyle w:val="000000100000"/>
          <w:trHeight w:val="720"/>
        </w:trPr>
        <w:tc>
          <w:tcPr>
            <w:cnfStyle w:val="001000000000"/>
            <w:tcW w:w="2160" w:type="dxa"/>
            <w:tcBorders>
              <w:top w:val="nil"/>
              <w:bottom w:val="nil"/>
            </w:tcBorders>
            <w:shd w:val="clear" w:color="auto" w:fill="D9D9D9" w:themeFill="background1" w:themeFillShade="D9"/>
            <w:vAlign w:val="center"/>
          </w:tcPr>
          <w:p w:rsidR="004222F7" w:rsidRDefault="00516528" w:rsidP="00F536AE">
            <w:pPr>
              <w:rPr>
                <w:rFonts w:ascii="Times New Roman" w:hAnsi="Times New Roman" w:cs="Times New Roman"/>
                <w:sz w:val="24"/>
                <w:szCs w:val="24"/>
              </w:rPr>
            </w:pPr>
            <w:r>
              <w:rPr>
                <w:rFonts w:ascii="Times New Roman" w:hAnsi="Times New Roman" w:cs="Times New Roman"/>
                <w:sz w:val="24"/>
                <w:szCs w:val="24"/>
              </w:rPr>
              <w:t>H-V106</w:t>
            </w:r>
          </w:p>
        </w:tc>
        <w:tc>
          <w:tcPr>
            <w:tcW w:w="2736" w:type="dxa"/>
            <w:tcBorders>
              <w:top w:val="nil"/>
              <w:bottom w:val="nil"/>
            </w:tcBorders>
            <w:shd w:val="clear" w:color="auto" w:fill="D9D9D9" w:themeFill="background1" w:themeFillShade="D9"/>
            <w:vAlign w:val="center"/>
          </w:tcPr>
          <w:p w:rsidR="004222F7" w:rsidRDefault="00516528" w:rsidP="000050B3">
            <w:pPr>
              <w:cnfStyle w:val="000000100000"/>
              <w:rPr>
                <w:rFonts w:ascii="Times New Roman" w:hAnsi="Times New Roman" w:cs="Times New Roman"/>
                <w:sz w:val="24"/>
                <w:szCs w:val="24"/>
              </w:rPr>
            </w:pPr>
            <w:r>
              <w:rPr>
                <w:rFonts w:ascii="Times New Roman" w:hAnsi="Times New Roman" w:cs="Times New Roman"/>
                <w:sz w:val="24"/>
                <w:szCs w:val="24"/>
              </w:rPr>
              <w:t>CIP for Cream Pasteurizer</w:t>
            </w:r>
          </w:p>
        </w:tc>
        <w:tc>
          <w:tcPr>
            <w:tcW w:w="4752" w:type="dxa"/>
            <w:tcBorders>
              <w:top w:val="nil"/>
              <w:bottom w:val="nil"/>
            </w:tcBorders>
            <w:shd w:val="clear" w:color="auto" w:fill="D9D9D9" w:themeFill="background1" w:themeFillShade="D9"/>
            <w:vAlign w:val="center"/>
          </w:tcPr>
          <w:p w:rsidR="004222F7" w:rsidRDefault="00516528" w:rsidP="000050B3">
            <w:pPr>
              <w:cnfStyle w:val="000000100000"/>
              <w:rPr>
                <w:rFonts w:ascii="Times New Roman" w:hAnsi="Times New Roman" w:cs="Times New Roman"/>
                <w:sz w:val="24"/>
                <w:szCs w:val="24"/>
              </w:rPr>
            </w:pPr>
            <w:r>
              <w:rPr>
                <w:rFonts w:ascii="Times New Roman" w:hAnsi="Times New Roman" w:cs="Times New Roman"/>
                <w:sz w:val="24"/>
                <w:szCs w:val="24"/>
              </w:rPr>
              <w:t>5 kW auxiliary power</w:t>
            </w:r>
          </w:p>
        </w:tc>
      </w:tr>
      <w:tr w:rsidR="00516528" w:rsidTr="00516528">
        <w:trPr>
          <w:trHeight w:val="720"/>
        </w:trPr>
        <w:tc>
          <w:tcPr>
            <w:cnfStyle w:val="001000000000"/>
            <w:tcW w:w="2160" w:type="dxa"/>
            <w:tcBorders>
              <w:top w:val="nil"/>
              <w:bottom w:val="nil"/>
            </w:tcBorders>
            <w:shd w:val="clear" w:color="auto" w:fill="auto"/>
            <w:vAlign w:val="center"/>
          </w:tcPr>
          <w:p w:rsidR="00516528" w:rsidRDefault="00516528" w:rsidP="00516528">
            <w:pPr>
              <w:rPr>
                <w:rFonts w:ascii="Times New Roman" w:hAnsi="Times New Roman" w:cs="Times New Roman"/>
                <w:sz w:val="24"/>
                <w:szCs w:val="24"/>
              </w:rPr>
            </w:pPr>
            <w:r>
              <w:rPr>
                <w:rFonts w:ascii="Times New Roman" w:hAnsi="Times New Roman" w:cs="Times New Roman"/>
                <w:sz w:val="24"/>
                <w:szCs w:val="24"/>
              </w:rPr>
              <w:t>H-V107</w:t>
            </w:r>
          </w:p>
        </w:tc>
        <w:tc>
          <w:tcPr>
            <w:tcW w:w="2736" w:type="dxa"/>
            <w:tcBorders>
              <w:top w:val="nil"/>
              <w:bottom w:val="nil"/>
            </w:tcBorders>
            <w:shd w:val="clear" w:color="auto" w:fill="auto"/>
            <w:vAlign w:val="center"/>
          </w:tcPr>
          <w:p w:rsidR="00516528" w:rsidRDefault="00516528" w:rsidP="00516528">
            <w:pPr>
              <w:cnfStyle w:val="000000000000"/>
              <w:rPr>
                <w:rFonts w:ascii="Times New Roman" w:hAnsi="Times New Roman" w:cs="Times New Roman"/>
                <w:sz w:val="24"/>
                <w:szCs w:val="24"/>
              </w:rPr>
            </w:pPr>
            <w:r>
              <w:rPr>
                <w:rFonts w:ascii="Times New Roman" w:hAnsi="Times New Roman" w:cs="Times New Roman"/>
                <w:sz w:val="24"/>
                <w:szCs w:val="24"/>
              </w:rPr>
              <w:t>CIP for Milk Pasteurizer</w:t>
            </w:r>
          </w:p>
        </w:tc>
        <w:tc>
          <w:tcPr>
            <w:tcW w:w="4752" w:type="dxa"/>
            <w:tcBorders>
              <w:top w:val="nil"/>
              <w:bottom w:val="nil"/>
            </w:tcBorders>
            <w:shd w:val="clear" w:color="auto" w:fill="auto"/>
            <w:vAlign w:val="center"/>
          </w:tcPr>
          <w:p w:rsidR="00516528" w:rsidRDefault="00516528" w:rsidP="00782EE6">
            <w:pPr>
              <w:cnfStyle w:val="000000000000"/>
              <w:rPr>
                <w:rFonts w:ascii="Times New Roman" w:hAnsi="Times New Roman" w:cs="Times New Roman"/>
                <w:sz w:val="24"/>
                <w:szCs w:val="24"/>
              </w:rPr>
            </w:pPr>
            <w:r>
              <w:rPr>
                <w:rFonts w:ascii="Times New Roman" w:hAnsi="Times New Roman" w:cs="Times New Roman"/>
                <w:sz w:val="24"/>
                <w:szCs w:val="24"/>
              </w:rPr>
              <w:t>5 kW auxiliary power</w:t>
            </w:r>
          </w:p>
        </w:tc>
      </w:tr>
      <w:tr w:rsidR="00516528" w:rsidTr="00516528">
        <w:trPr>
          <w:cnfStyle w:val="000000100000"/>
          <w:trHeight w:val="720"/>
        </w:trPr>
        <w:tc>
          <w:tcPr>
            <w:cnfStyle w:val="001000000000"/>
            <w:tcW w:w="2160" w:type="dxa"/>
            <w:tcBorders>
              <w:top w:val="nil"/>
              <w:bottom w:val="nil"/>
            </w:tcBorders>
            <w:shd w:val="clear" w:color="auto" w:fill="D9D9D9" w:themeFill="background1" w:themeFillShade="D9"/>
            <w:vAlign w:val="center"/>
          </w:tcPr>
          <w:p w:rsidR="00516528" w:rsidRDefault="00516528" w:rsidP="00516528">
            <w:pPr>
              <w:rPr>
                <w:rFonts w:ascii="Times New Roman" w:hAnsi="Times New Roman" w:cs="Times New Roman"/>
                <w:sz w:val="24"/>
                <w:szCs w:val="24"/>
              </w:rPr>
            </w:pPr>
            <w:r>
              <w:rPr>
                <w:rFonts w:ascii="Times New Roman" w:hAnsi="Times New Roman" w:cs="Times New Roman"/>
                <w:sz w:val="24"/>
                <w:szCs w:val="24"/>
              </w:rPr>
              <w:t>H-V108</w:t>
            </w:r>
          </w:p>
        </w:tc>
        <w:tc>
          <w:tcPr>
            <w:tcW w:w="2736" w:type="dxa"/>
            <w:tcBorders>
              <w:top w:val="nil"/>
              <w:bottom w:val="nil"/>
            </w:tcBorders>
            <w:shd w:val="clear" w:color="auto" w:fill="D9D9D9" w:themeFill="background1" w:themeFillShade="D9"/>
            <w:vAlign w:val="center"/>
          </w:tcPr>
          <w:p w:rsidR="00516528" w:rsidRDefault="00516528" w:rsidP="00516528">
            <w:pPr>
              <w:cnfStyle w:val="000000100000"/>
              <w:rPr>
                <w:rFonts w:ascii="Times New Roman" w:hAnsi="Times New Roman" w:cs="Times New Roman"/>
                <w:sz w:val="24"/>
                <w:szCs w:val="24"/>
              </w:rPr>
            </w:pPr>
            <w:r>
              <w:rPr>
                <w:rFonts w:ascii="Times New Roman" w:hAnsi="Times New Roman" w:cs="Times New Roman"/>
                <w:sz w:val="24"/>
                <w:szCs w:val="24"/>
              </w:rPr>
              <w:t>CIP for Tank Gardens</w:t>
            </w:r>
          </w:p>
        </w:tc>
        <w:tc>
          <w:tcPr>
            <w:tcW w:w="4752" w:type="dxa"/>
            <w:tcBorders>
              <w:top w:val="nil"/>
              <w:bottom w:val="nil"/>
            </w:tcBorders>
            <w:shd w:val="clear" w:color="auto" w:fill="D9D9D9" w:themeFill="background1" w:themeFillShade="D9"/>
            <w:vAlign w:val="center"/>
          </w:tcPr>
          <w:p w:rsidR="00516528" w:rsidRDefault="00516528" w:rsidP="00782EE6">
            <w:pPr>
              <w:cnfStyle w:val="000000100000"/>
              <w:rPr>
                <w:rFonts w:ascii="Times New Roman" w:hAnsi="Times New Roman" w:cs="Times New Roman"/>
                <w:sz w:val="24"/>
                <w:szCs w:val="24"/>
              </w:rPr>
            </w:pPr>
            <w:r>
              <w:rPr>
                <w:rFonts w:ascii="Times New Roman" w:hAnsi="Times New Roman" w:cs="Times New Roman"/>
                <w:sz w:val="24"/>
                <w:szCs w:val="24"/>
              </w:rPr>
              <w:t>5 kW auxiliary power</w:t>
            </w:r>
          </w:p>
        </w:tc>
      </w:tr>
      <w:tr w:rsidR="00516528" w:rsidTr="00516528">
        <w:trPr>
          <w:trHeight w:val="720"/>
        </w:trPr>
        <w:tc>
          <w:tcPr>
            <w:cnfStyle w:val="001000000000"/>
            <w:tcW w:w="2160" w:type="dxa"/>
            <w:tcBorders>
              <w:top w:val="nil"/>
              <w:bottom w:val="nil"/>
            </w:tcBorders>
            <w:shd w:val="clear" w:color="auto" w:fill="auto"/>
            <w:vAlign w:val="center"/>
          </w:tcPr>
          <w:p w:rsidR="00516528" w:rsidRDefault="00516528" w:rsidP="00516528">
            <w:pPr>
              <w:rPr>
                <w:rFonts w:ascii="Times New Roman" w:hAnsi="Times New Roman" w:cs="Times New Roman"/>
                <w:sz w:val="24"/>
                <w:szCs w:val="24"/>
              </w:rPr>
            </w:pPr>
            <w:r>
              <w:rPr>
                <w:rFonts w:ascii="Times New Roman" w:hAnsi="Times New Roman" w:cs="Times New Roman"/>
                <w:sz w:val="24"/>
                <w:szCs w:val="24"/>
              </w:rPr>
              <w:t>H-V109</w:t>
            </w:r>
          </w:p>
        </w:tc>
        <w:tc>
          <w:tcPr>
            <w:tcW w:w="2736" w:type="dxa"/>
            <w:tcBorders>
              <w:top w:val="nil"/>
              <w:bottom w:val="nil"/>
            </w:tcBorders>
            <w:shd w:val="clear" w:color="auto" w:fill="auto"/>
            <w:vAlign w:val="center"/>
          </w:tcPr>
          <w:p w:rsidR="00516528" w:rsidRDefault="00516528" w:rsidP="00516528">
            <w:pPr>
              <w:cnfStyle w:val="000000000000"/>
              <w:rPr>
                <w:rFonts w:ascii="Times New Roman" w:hAnsi="Times New Roman" w:cs="Times New Roman"/>
                <w:sz w:val="24"/>
                <w:szCs w:val="24"/>
              </w:rPr>
            </w:pPr>
            <w:r>
              <w:rPr>
                <w:rFonts w:ascii="Times New Roman" w:hAnsi="Times New Roman" w:cs="Times New Roman"/>
                <w:sz w:val="24"/>
                <w:szCs w:val="24"/>
              </w:rPr>
              <w:t>CIP for Filling Machines</w:t>
            </w:r>
          </w:p>
        </w:tc>
        <w:tc>
          <w:tcPr>
            <w:tcW w:w="4752" w:type="dxa"/>
            <w:tcBorders>
              <w:top w:val="nil"/>
              <w:bottom w:val="nil"/>
            </w:tcBorders>
            <w:shd w:val="clear" w:color="auto" w:fill="auto"/>
            <w:vAlign w:val="center"/>
          </w:tcPr>
          <w:p w:rsidR="00516528" w:rsidRDefault="00516528" w:rsidP="00782EE6">
            <w:pPr>
              <w:cnfStyle w:val="000000000000"/>
              <w:rPr>
                <w:rFonts w:ascii="Times New Roman" w:hAnsi="Times New Roman" w:cs="Times New Roman"/>
                <w:sz w:val="24"/>
                <w:szCs w:val="24"/>
              </w:rPr>
            </w:pPr>
            <w:r>
              <w:rPr>
                <w:rFonts w:ascii="Times New Roman" w:hAnsi="Times New Roman" w:cs="Times New Roman"/>
                <w:sz w:val="24"/>
                <w:szCs w:val="24"/>
              </w:rPr>
              <w:t>5 kW auxiliary power</w:t>
            </w:r>
          </w:p>
        </w:tc>
      </w:tr>
      <w:tr w:rsidR="00516528" w:rsidTr="00516528">
        <w:trPr>
          <w:cnfStyle w:val="000000100000"/>
          <w:trHeight w:val="720"/>
        </w:trPr>
        <w:tc>
          <w:tcPr>
            <w:cnfStyle w:val="001000000000"/>
            <w:tcW w:w="2160" w:type="dxa"/>
            <w:tcBorders>
              <w:top w:val="nil"/>
              <w:bottom w:val="nil"/>
            </w:tcBorders>
            <w:shd w:val="clear" w:color="auto" w:fill="D9D9D9" w:themeFill="background1" w:themeFillShade="D9"/>
            <w:vAlign w:val="center"/>
          </w:tcPr>
          <w:p w:rsidR="00516528" w:rsidRDefault="00516528" w:rsidP="00F536AE">
            <w:pPr>
              <w:rPr>
                <w:rFonts w:ascii="Times New Roman" w:hAnsi="Times New Roman" w:cs="Times New Roman"/>
                <w:sz w:val="24"/>
                <w:szCs w:val="24"/>
              </w:rPr>
            </w:pPr>
            <w:r>
              <w:rPr>
                <w:rFonts w:ascii="Times New Roman" w:hAnsi="Times New Roman" w:cs="Times New Roman"/>
                <w:sz w:val="24"/>
                <w:szCs w:val="24"/>
              </w:rPr>
              <w:t>I-WT101</w:t>
            </w:r>
          </w:p>
        </w:tc>
        <w:tc>
          <w:tcPr>
            <w:tcW w:w="2736" w:type="dxa"/>
            <w:tcBorders>
              <w:top w:val="nil"/>
              <w:bottom w:val="nil"/>
            </w:tcBorders>
            <w:shd w:val="clear" w:color="auto" w:fill="D9D9D9" w:themeFill="background1" w:themeFillShade="D9"/>
            <w:vAlign w:val="center"/>
          </w:tcPr>
          <w:p w:rsidR="00516528" w:rsidRDefault="00516528" w:rsidP="000050B3">
            <w:pPr>
              <w:cnfStyle w:val="000000100000"/>
              <w:rPr>
                <w:rFonts w:ascii="Times New Roman" w:hAnsi="Times New Roman" w:cs="Times New Roman"/>
                <w:sz w:val="24"/>
                <w:szCs w:val="24"/>
              </w:rPr>
            </w:pPr>
            <w:r>
              <w:rPr>
                <w:rFonts w:ascii="Times New Roman" w:hAnsi="Times New Roman" w:cs="Times New Roman"/>
                <w:sz w:val="24"/>
                <w:szCs w:val="24"/>
              </w:rPr>
              <w:t>Aeration Tank</w:t>
            </w:r>
          </w:p>
        </w:tc>
        <w:tc>
          <w:tcPr>
            <w:tcW w:w="4752" w:type="dxa"/>
            <w:tcBorders>
              <w:top w:val="nil"/>
              <w:bottom w:val="nil"/>
            </w:tcBorders>
            <w:shd w:val="clear" w:color="auto" w:fill="D9D9D9" w:themeFill="background1" w:themeFillShade="D9"/>
            <w:vAlign w:val="center"/>
          </w:tcPr>
          <w:p w:rsidR="00516528" w:rsidRDefault="00516528" w:rsidP="000050B3">
            <w:pPr>
              <w:cnfStyle w:val="000000100000"/>
              <w:rPr>
                <w:rFonts w:ascii="Times New Roman" w:hAnsi="Times New Roman" w:cs="Times New Roman"/>
                <w:sz w:val="24"/>
                <w:szCs w:val="24"/>
              </w:rPr>
            </w:pPr>
            <w:r>
              <w:rPr>
                <w:rFonts w:ascii="Times New Roman" w:hAnsi="Times New Roman" w:cs="Times New Roman"/>
                <w:sz w:val="24"/>
                <w:szCs w:val="24"/>
              </w:rPr>
              <w:t>6 h avg. hydraulic residence time</w:t>
            </w:r>
          </w:p>
          <w:p w:rsidR="00516528" w:rsidRDefault="00516528" w:rsidP="000050B3">
            <w:pPr>
              <w:cnfStyle w:val="000000100000"/>
              <w:rPr>
                <w:rFonts w:ascii="Times New Roman" w:hAnsi="Times New Roman" w:cs="Times New Roman"/>
                <w:sz w:val="24"/>
                <w:szCs w:val="24"/>
              </w:rPr>
            </w:pPr>
            <w:r>
              <w:rPr>
                <w:rFonts w:ascii="Times New Roman" w:hAnsi="Times New Roman" w:cs="Times New Roman"/>
                <w:sz w:val="24"/>
                <w:szCs w:val="24"/>
              </w:rPr>
              <w:t>23 h sludge residence time</w:t>
            </w:r>
          </w:p>
        </w:tc>
      </w:tr>
      <w:tr w:rsidR="00516528" w:rsidTr="00516528">
        <w:trPr>
          <w:trHeight w:val="720"/>
        </w:trPr>
        <w:tc>
          <w:tcPr>
            <w:cnfStyle w:val="001000000000"/>
            <w:tcW w:w="2160" w:type="dxa"/>
            <w:tcBorders>
              <w:top w:val="nil"/>
              <w:bottom w:val="nil"/>
            </w:tcBorders>
            <w:shd w:val="clear" w:color="auto" w:fill="auto"/>
            <w:vAlign w:val="center"/>
          </w:tcPr>
          <w:p w:rsidR="00516528" w:rsidRDefault="00516528" w:rsidP="00F536AE">
            <w:pPr>
              <w:rPr>
                <w:rFonts w:ascii="Times New Roman" w:hAnsi="Times New Roman" w:cs="Times New Roman"/>
                <w:sz w:val="24"/>
                <w:szCs w:val="24"/>
              </w:rPr>
            </w:pPr>
            <w:r>
              <w:rPr>
                <w:rFonts w:ascii="Times New Roman" w:hAnsi="Times New Roman" w:cs="Times New Roman"/>
                <w:sz w:val="24"/>
                <w:szCs w:val="24"/>
              </w:rPr>
              <w:t>I-WT102</w:t>
            </w:r>
          </w:p>
        </w:tc>
        <w:tc>
          <w:tcPr>
            <w:tcW w:w="2736" w:type="dxa"/>
            <w:tcBorders>
              <w:top w:val="nil"/>
              <w:bottom w:val="nil"/>
            </w:tcBorders>
            <w:shd w:val="clear" w:color="auto" w:fill="auto"/>
            <w:vAlign w:val="center"/>
          </w:tcPr>
          <w:p w:rsidR="00516528" w:rsidRDefault="00516528" w:rsidP="000050B3">
            <w:pPr>
              <w:cnfStyle w:val="000000000000"/>
              <w:rPr>
                <w:rFonts w:ascii="Times New Roman" w:hAnsi="Times New Roman" w:cs="Times New Roman"/>
                <w:sz w:val="24"/>
                <w:szCs w:val="24"/>
              </w:rPr>
            </w:pPr>
            <w:r>
              <w:rPr>
                <w:rFonts w:ascii="Times New Roman" w:hAnsi="Times New Roman" w:cs="Times New Roman"/>
                <w:sz w:val="24"/>
                <w:szCs w:val="24"/>
              </w:rPr>
              <w:t>Clarifier</w:t>
            </w:r>
          </w:p>
        </w:tc>
        <w:tc>
          <w:tcPr>
            <w:tcW w:w="4752" w:type="dxa"/>
            <w:tcBorders>
              <w:top w:val="nil"/>
              <w:bottom w:val="nil"/>
            </w:tcBorders>
            <w:shd w:val="clear" w:color="auto" w:fill="auto"/>
            <w:vAlign w:val="center"/>
          </w:tcPr>
          <w:p w:rsidR="00516528" w:rsidRDefault="00516528" w:rsidP="000050B3">
            <w:pPr>
              <w:cnfStyle w:val="000000000000"/>
              <w:rPr>
                <w:rFonts w:ascii="Times New Roman" w:hAnsi="Times New Roman" w:cs="Times New Roman"/>
                <w:sz w:val="24"/>
                <w:szCs w:val="24"/>
              </w:rPr>
            </w:pPr>
            <w:r>
              <w:rPr>
                <w:rFonts w:ascii="Times New Roman" w:hAnsi="Times New Roman" w:cs="Times New Roman"/>
                <w:sz w:val="24"/>
                <w:szCs w:val="24"/>
              </w:rPr>
              <w:t>1% solids content</w:t>
            </w:r>
          </w:p>
        </w:tc>
      </w:tr>
      <w:tr w:rsidR="00516528" w:rsidTr="00516528">
        <w:trPr>
          <w:cnfStyle w:val="000000100000"/>
          <w:trHeight w:val="720"/>
        </w:trPr>
        <w:tc>
          <w:tcPr>
            <w:cnfStyle w:val="001000000000"/>
            <w:tcW w:w="2160" w:type="dxa"/>
            <w:tcBorders>
              <w:top w:val="nil"/>
              <w:bottom w:val="nil"/>
            </w:tcBorders>
            <w:shd w:val="clear" w:color="auto" w:fill="D9D9D9" w:themeFill="background1" w:themeFillShade="D9"/>
            <w:vAlign w:val="center"/>
          </w:tcPr>
          <w:p w:rsidR="00516528" w:rsidRDefault="00516528" w:rsidP="00F536AE">
            <w:pPr>
              <w:rPr>
                <w:rFonts w:ascii="Times New Roman" w:hAnsi="Times New Roman" w:cs="Times New Roman"/>
                <w:sz w:val="24"/>
                <w:szCs w:val="24"/>
              </w:rPr>
            </w:pPr>
            <w:r>
              <w:rPr>
                <w:rFonts w:ascii="Times New Roman" w:hAnsi="Times New Roman" w:cs="Times New Roman"/>
                <w:sz w:val="24"/>
                <w:szCs w:val="24"/>
              </w:rPr>
              <w:t>I-WT103</w:t>
            </w:r>
          </w:p>
        </w:tc>
        <w:tc>
          <w:tcPr>
            <w:tcW w:w="2736" w:type="dxa"/>
            <w:tcBorders>
              <w:top w:val="nil"/>
              <w:bottom w:val="nil"/>
            </w:tcBorders>
            <w:shd w:val="clear" w:color="auto" w:fill="D9D9D9" w:themeFill="background1" w:themeFillShade="D9"/>
            <w:vAlign w:val="center"/>
          </w:tcPr>
          <w:p w:rsidR="00516528" w:rsidRDefault="00516528" w:rsidP="000050B3">
            <w:pPr>
              <w:cnfStyle w:val="000000100000"/>
              <w:rPr>
                <w:rFonts w:ascii="Times New Roman" w:hAnsi="Times New Roman" w:cs="Times New Roman"/>
                <w:sz w:val="24"/>
                <w:szCs w:val="24"/>
              </w:rPr>
            </w:pPr>
            <w:r>
              <w:rPr>
                <w:rFonts w:ascii="Times New Roman" w:hAnsi="Times New Roman" w:cs="Times New Roman"/>
                <w:sz w:val="24"/>
                <w:szCs w:val="24"/>
              </w:rPr>
              <w:t>Belt Filter Press</w:t>
            </w:r>
          </w:p>
        </w:tc>
        <w:tc>
          <w:tcPr>
            <w:tcW w:w="4752" w:type="dxa"/>
            <w:tcBorders>
              <w:top w:val="nil"/>
              <w:bottom w:val="nil"/>
            </w:tcBorders>
            <w:shd w:val="clear" w:color="auto" w:fill="D9D9D9" w:themeFill="background1" w:themeFillShade="D9"/>
            <w:vAlign w:val="center"/>
          </w:tcPr>
          <w:p w:rsidR="00516528" w:rsidRDefault="00516528" w:rsidP="000050B3">
            <w:pPr>
              <w:cnfStyle w:val="000000100000"/>
              <w:rPr>
                <w:rFonts w:ascii="Times New Roman" w:hAnsi="Times New Roman" w:cs="Times New Roman"/>
                <w:sz w:val="24"/>
                <w:szCs w:val="24"/>
              </w:rPr>
            </w:pPr>
            <w:r>
              <w:rPr>
                <w:rFonts w:ascii="Times New Roman" w:hAnsi="Times New Roman" w:cs="Times New Roman"/>
                <w:sz w:val="24"/>
                <w:szCs w:val="24"/>
              </w:rPr>
              <w:t>15% solids content</w:t>
            </w:r>
          </w:p>
        </w:tc>
      </w:tr>
      <w:tr w:rsidR="00516528" w:rsidTr="000050B3">
        <w:trPr>
          <w:trHeight w:val="720"/>
        </w:trPr>
        <w:tc>
          <w:tcPr>
            <w:cnfStyle w:val="001000000000"/>
            <w:tcW w:w="2160" w:type="dxa"/>
            <w:tcBorders>
              <w:top w:val="nil"/>
              <w:bottom w:val="single" w:sz="8" w:space="0" w:color="000000" w:themeColor="text1"/>
            </w:tcBorders>
            <w:shd w:val="clear" w:color="auto" w:fill="auto"/>
            <w:vAlign w:val="center"/>
          </w:tcPr>
          <w:p w:rsidR="00516528" w:rsidRDefault="00516528" w:rsidP="00F536AE">
            <w:pPr>
              <w:rPr>
                <w:rFonts w:ascii="Times New Roman" w:hAnsi="Times New Roman" w:cs="Times New Roman"/>
                <w:sz w:val="24"/>
                <w:szCs w:val="24"/>
              </w:rPr>
            </w:pPr>
            <w:r>
              <w:rPr>
                <w:rFonts w:ascii="Times New Roman" w:hAnsi="Times New Roman" w:cs="Times New Roman"/>
                <w:sz w:val="24"/>
                <w:szCs w:val="24"/>
              </w:rPr>
              <w:t>I-WT104</w:t>
            </w:r>
          </w:p>
        </w:tc>
        <w:tc>
          <w:tcPr>
            <w:tcW w:w="2736" w:type="dxa"/>
            <w:tcBorders>
              <w:top w:val="nil"/>
              <w:bottom w:val="single" w:sz="8" w:space="0" w:color="000000" w:themeColor="text1"/>
            </w:tcBorders>
            <w:shd w:val="clear" w:color="auto" w:fill="auto"/>
            <w:vAlign w:val="center"/>
          </w:tcPr>
          <w:p w:rsidR="00516528" w:rsidRDefault="00516528" w:rsidP="000050B3">
            <w:pPr>
              <w:cnfStyle w:val="000000000000"/>
              <w:rPr>
                <w:rFonts w:ascii="Times New Roman" w:hAnsi="Times New Roman" w:cs="Times New Roman"/>
                <w:sz w:val="24"/>
                <w:szCs w:val="24"/>
              </w:rPr>
            </w:pPr>
            <w:r>
              <w:rPr>
                <w:rFonts w:ascii="Times New Roman" w:hAnsi="Times New Roman" w:cs="Times New Roman"/>
                <w:sz w:val="24"/>
                <w:szCs w:val="24"/>
              </w:rPr>
              <w:t>Sludge Dryer</w:t>
            </w:r>
          </w:p>
        </w:tc>
        <w:tc>
          <w:tcPr>
            <w:tcW w:w="4752" w:type="dxa"/>
            <w:tcBorders>
              <w:top w:val="nil"/>
              <w:bottom w:val="single" w:sz="8" w:space="0" w:color="000000" w:themeColor="text1"/>
            </w:tcBorders>
            <w:shd w:val="clear" w:color="auto" w:fill="auto"/>
            <w:vAlign w:val="center"/>
          </w:tcPr>
          <w:p w:rsidR="00516528" w:rsidRDefault="00516528" w:rsidP="000050B3">
            <w:pPr>
              <w:cnfStyle w:val="000000000000"/>
              <w:rPr>
                <w:rFonts w:ascii="Times New Roman" w:hAnsi="Times New Roman" w:cs="Times New Roman"/>
                <w:sz w:val="24"/>
                <w:szCs w:val="24"/>
              </w:rPr>
            </w:pPr>
            <w:r>
              <w:rPr>
                <w:rFonts w:ascii="Times New Roman" w:hAnsi="Times New Roman" w:cs="Times New Roman"/>
                <w:sz w:val="24"/>
                <w:szCs w:val="24"/>
              </w:rPr>
              <w:t>35% final solids content</w:t>
            </w:r>
          </w:p>
        </w:tc>
      </w:tr>
    </w:tbl>
    <w:p w:rsidR="000050B3" w:rsidRDefault="000050B3" w:rsidP="000050B3">
      <w:pPr>
        <w:rPr>
          <w:rFonts w:ascii="Times New Roman" w:hAnsi="Times New Roman" w:cs="Times New Roman"/>
          <w:sz w:val="24"/>
          <w:szCs w:val="24"/>
        </w:rPr>
      </w:pPr>
    </w:p>
    <w:p w:rsidR="0011572F" w:rsidRDefault="007E5F4B">
      <w:pPr>
        <w:rPr>
          <w:rFonts w:ascii="Times New Roman" w:hAnsi="Times New Roman" w:cs="Times New Roman"/>
          <w:sz w:val="24"/>
          <w:szCs w:val="24"/>
        </w:rPr>
      </w:pPr>
      <w:r>
        <w:rPr>
          <w:rFonts w:ascii="Times New Roman" w:hAnsi="Times New Roman" w:cs="Times New Roman"/>
          <w:sz w:val="24"/>
          <w:szCs w:val="24"/>
        </w:rPr>
        <w:t xml:space="preserve">The milk is introduced to the centrifugal separator </w:t>
      </w:r>
      <w:r w:rsidR="009B4550">
        <w:rPr>
          <w:rFonts w:ascii="Times New Roman" w:hAnsi="Times New Roman" w:cs="Times New Roman"/>
          <w:sz w:val="24"/>
          <w:szCs w:val="24"/>
        </w:rPr>
        <w:t>(</w:t>
      </w:r>
      <w:r w:rsidR="00F536AE">
        <w:rPr>
          <w:rFonts w:ascii="Times New Roman" w:hAnsi="Times New Roman" w:cs="Times New Roman"/>
          <w:sz w:val="24"/>
          <w:szCs w:val="24"/>
        </w:rPr>
        <w:t>C-</w:t>
      </w:r>
      <w:r w:rsidR="009B4550">
        <w:rPr>
          <w:rFonts w:ascii="Times New Roman" w:hAnsi="Times New Roman" w:cs="Times New Roman"/>
          <w:sz w:val="24"/>
          <w:szCs w:val="24"/>
        </w:rPr>
        <w:t xml:space="preserve">CS-124) </w:t>
      </w:r>
      <w:r w:rsidR="00952B40">
        <w:rPr>
          <w:rFonts w:ascii="Times New Roman" w:hAnsi="Times New Roman" w:cs="Times New Roman"/>
          <w:sz w:val="24"/>
          <w:szCs w:val="24"/>
        </w:rPr>
        <w:t>to separate</w:t>
      </w:r>
      <w:r>
        <w:rPr>
          <w:rFonts w:ascii="Times New Roman" w:hAnsi="Times New Roman" w:cs="Times New Roman"/>
          <w:sz w:val="24"/>
          <w:szCs w:val="24"/>
        </w:rPr>
        <w:t xml:space="preserve"> the fat globules from the milk according to density. The cream, i.e. the fat globules, has a lower density than the skim milk and therefore moves </w:t>
      </w:r>
      <w:r w:rsidR="00A7513C">
        <w:rPr>
          <w:rFonts w:ascii="Times New Roman" w:hAnsi="Times New Roman" w:cs="Times New Roman"/>
          <w:sz w:val="24"/>
          <w:szCs w:val="24"/>
        </w:rPr>
        <w:t xml:space="preserve">inwards in the channels of the centrifuge and discharges through the cream outlet. The fat content in the </w:t>
      </w:r>
      <w:r w:rsidR="000C17E4">
        <w:rPr>
          <w:rFonts w:ascii="Times New Roman" w:hAnsi="Times New Roman" w:cs="Times New Roman"/>
          <w:sz w:val="24"/>
          <w:szCs w:val="24"/>
        </w:rPr>
        <w:t>cream is</w:t>
      </w:r>
      <w:r w:rsidR="00A7513C">
        <w:rPr>
          <w:rFonts w:ascii="Times New Roman" w:hAnsi="Times New Roman" w:cs="Times New Roman"/>
          <w:sz w:val="24"/>
          <w:szCs w:val="24"/>
        </w:rPr>
        <w:t xml:space="preserve"> set </w:t>
      </w:r>
      <w:r w:rsidR="0071680A">
        <w:rPr>
          <w:rFonts w:ascii="Times New Roman" w:hAnsi="Times New Roman" w:cs="Times New Roman"/>
          <w:sz w:val="24"/>
          <w:szCs w:val="24"/>
        </w:rPr>
        <w:t>at</w:t>
      </w:r>
      <w:r w:rsidR="00A7513C">
        <w:rPr>
          <w:rFonts w:ascii="Times New Roman" w:hAnsi="Times New Roman" w:cs="Times New Roman"/>
          <w:sz w:val="24"/>
          <w:szCs w:val="24"/>
        </w:rPr>
        <w:t xml:space="preserve"> </w:t>
      </w:r>
      <w:r w:rsidR="000C17E4">
        <w:rPr>
          <w:rFonts w:ascii="Times New Roman" w:hAnsi="Times New Roman" w:cs="Times New Roman"/>
          <w:sz w:val="24"/>
          <w:szCs w:val="24"/>
        </w:rPr>
        <w:t xml:space="preserve">40% in our model which leaves the skim milk </w:t>
      </w:r>
      <w:r w:rsidR="007155D4">
        <w:rPr>
          <w:rFonts w:ascii="Times New Roman" w:hAnsi="Times New Roman" w:cs="Times New Roman"/>
          <w:sz w:val="24"/>
          <w:szCs w:val="24"/>
        </w:rPr>
        <w:t xml:space="preserve">(stream S-106) </w:t>
      </w:r>
      <w:r w:rsidR="000C17E4">
        <w:rPr>
          <w:rFonts w:ascii="Times New Roman" w:hAnsi="Times New Roman" w:cs="Times New Roman"/>
          <w:sz w:val="24"/>
          <w:szCs w:val="24"/>
        </w:rPr>
        <w:t xml:space="preserve">with </w:t>
      </w:r>
      <w:r w:rsidR="00A009B6">
        <w:rPr>
          <w:rFonts w:ascii="Times New Roman" w:hAnsi="Times New Roman" w:cs="Times New Roman"/>
          <w:sz w:val="24"/>
          <w:szCs w:val="24"/>
        </w:rPr>
        <w:t xml:space="preserve">a </w:t>
      </w:r>
      <w:r w:rsidR="000C17E4">
        <w:rPr>
          <w:rFonts w:ascii="Times New Roman" w:hAnsi="Times New Roman" w:cs="Times New Roman"/>
          <w:sz w:val="24"/>
          <w:szCs w:val="24"/>
        </w:rPr>
        <w:t>fat content</w:t>
      </w:r>
      <w:r w:rsidR="0048160E">
        <w:rPr>
          <w:rFonts w:ascii="Times New Roman" w:hAnsi="Times New Roman" w:cs="Times New Roman"/>
          <w:sz w:val="24"/>
          <w:szCs w:val="24"/>
        </w:rPr>
        <w:t xml:space="preserve"> of 0.05%</w:t>
      </w:r>
      <w:r w:rsidR="000C17E4">
        <w:rPr>
          <w:rFonts w:ascii="Times New Roman" w:hAnsi="Times New Roman" w:cs="Times New Roman"/>
          <w:sz w:val="24"/>
          <w:szCs w:val="24"/>
        </w:rPr>
        <w:t>.</w:t>
      </w:r>
      <w:r w:rsidR="008C04AD">
        <w:rPr>
          <w:rFonts w:ascii="Times New Roman" w:hAnsi="Times New Roman" w:cs="Times New Roman"/>
          <w:sz w:val="24"/>
          <w:szCs w:val="24"/>
        </w:rPr>
        <w:t xml:space="preserve">  The separator ejects waste solids on an hourly basis which are directed to the waste management section of the plant.</w:t>
      </w:r>
    </w:p>
    <w:p w:rsidR="00CF2D57" w:rsidRPr="00FB27E4" w:rsidRDefault="00230043">
      <w:pPr>
        <w:rPr>
          <w:rFonts w:ascii="Times New Roman" w:hAnsi="Times New Roman" w:cs="Times New Roman"/>
          <w:b/>
          <w:sz w:val="24"/>
          <w:szCs w:val="24"/>
        </w:rPr>
      </w:pPr>
      <w:r w:rsidRPr="00230043">
        <w:rPr>
          <w:rFonts w:ascii="Times New Roman" w:hAnsi="Times New Roman" w:cs="Times New Roman"/>
          <w:b/>
          <w:sz w:val="24"/>
          <w:szCs w:val="24"/>
        </w:rPr>
        <w:t>Homogenization</w:t>
      </w:r>
    </w:p>
    <w:p w:rsidR="000F6AAE" w:rsidRDefault="0071680A">
      <w:pPr>
        <w:rPr>
          <w:rFonts w:ascii="Times New Roman" w:hAnsi="Times New Roman" w:cs="Times New Roman"/>
          <w:sz w:val="24"/>
          <w:szCs w:val="24"/>
        </w:rPr>
      </w:pPr>
      <w:r>
        <w:rPr>
          <w:rFonts w:ascii="Times New Roman" w:hAnsi="Times New Roman" w:cs="Times New Roman"/>
          <w:sz w:val="24"/>
          <w:szCs w:val="24"/>
        </w:rPr>
        <w:t xml:space="preserve">The process plant that we modeled produces two major products, </w:t>
      </w:r>
      <w:r w:rsidR="007B2CCD">
        <w:rPr>
          <w:rFonts w:ascii="Times New Roman" w:hAnsi="Times New Roman" w:cs="Times New Roman"/>
          <w:sz w:val="24"/>
          <w:szCs w:val="24"/>
        </w:rPr>
        <w:t xml:space="preserve">whole </w:t>
      </w:r>
      <w:r>
        <w:rPr>
          <w:rFonts w:ascii="Times New Roman" w:hAnsi="Times New Roman" w:cs="Times New Roman"/>
          <w:sz w:val="24"/>
          <w:szCs w:val="24"/>
        </w:rPr>
        <w:t xml:space="preserve">milk and cream.  In order to produce an optimal amount </w:t>
      </w:r>
      <w:r w:rsidRPr="00F536AE">
        <w:rPr>
          <w:rFonts w:ascii="Times New Roman" w:hAnsi="Times New Roman" w:cs="Times New Roman"/>
          <w:sz w:val="24"/>
          <w:szCs w:val="24"/>
        </w:rPr>
        <w:t xml:space="preserve">of </w:t>
      </w:r>
      <w:r w:rsidR="006C4F60" w:rsidRPr="00F536AE">
        <w:rPr>
          <w:rFonts w:ascii="Times New Roman" w:hAnsi="Times New Roman" w:cs="Times New Roman"/>
          <w:sz w:val="24"/>
          <w:szCs w:val="24"/>
        </w:rPr>
        <w:t>3.25%</w:t>
      </w:r>
      <w:r>
        <w:rPr>
          <w:rFonts w:ascii="Times New Roman" w:hAnsi="Times New Roman" w:cs="Times New Roman"/>
          <w:sz w:val="24"/>
          <w:szCs w:val="24"/>
        </w:rPr>
        <w:t xml:space="preserve"> standardized</w:t>
      </w:r>
      <w:r w:rsidR="007479D6">
        <w:rPr>
          <w:rFonts w:ascii="Times New Roman" w:hAnsi="Times New Roman" w:cs="Times New Roman"/>
          <w:sz w:val="24"/>
          <w:szCs w:val="24"/>
        </w:rPr>
        <w:t xml:space="preserve"> </w:t>
      </w:r>
      <w:r w:rsidR="006407D2">
        <w:rPr>
          <w:rFonts w:ascii="Times New Roman" w:hAnsi="Times New Roman" w:cs="Times New Roman"/>
          <w:sz w:val="24"/>
          <w:szCs w:val="24"/>
        </w:rPr>
        <w:t xml:space="preserve">whole </w:t>
      </w:r>
      <w:r w:rsidR="007479D6">
        <w:rPr>
          <w:rFonts w:ascii="Times New Roman" w:hAnsi="Times New Roman" w:cs="Times New Roman"/>
          <w:sz w:val="24"/>
          <w:szCs w:val="24"/>
        </w:rPr>
        <w:t xml:space="preserve">milk, a fraction of cream is routed and remixed with an adequate amount of skim milk.  This is </w:t>
      </w:r>
      <w:r w:rsidR="005D6601">
        <w:rPr>
          <w:rFonts w:ascii="Times New Roman" w:hAnsi="Times New Roman" w:cs="Times New Roman"/>
          <w:sz w:val="24"/>
          <w:szCs w:val="24"/>
        </w:rPr>
        <w:t xml:space="preserve">achieved by </w:t>
      </w:r>
      <w:r w:rsidR="007479D6">
        <w:rPr>
          <w:rFonts w:ascii="Times New Roman" w:hAnsi="Times New Roman" w:cs="Times New Roman"/>
          <w:sz w:val="24"/>
          <w:szCs w:val="24"/>
        </w:rPr>
        <w:t>adjust</w:t>
      </w:r>
      <w:r w:rsidR="005D6601">
        <w:rPr>
          <w:rFonts w:ascii="Times New Roman" w:hAnsi="Times New Roman" w:cs="Times New Roman"/>
          <w:sz w:val="24"/>
          <w:szCs w:val="24"/>
        </w:rPr>
        <w:t>ing</w:t>
      </w:r>
      <w:r w:rsidR="007479D6">
        <w:rPr>
          <w:rFonts w:ascii="Times New Roman" w:hAnsi="Times New Roman" w:cs="Times New Roman"/>
          <w:sz w:val="24"/>
          <w:szCs w:val="24"/>
        </w:rPr>
        <w:t xml:space="preserve"> the split block</w:t>
      </w:r>
      <w:r w:rsidR="0028737C">
        <w:rPr>
          <w:rFonts w:ascii="Times New Roman" w:hAnsi="Times New Roman" w:cs="Times New Roman"/>
          <w:sz w:val="24"/>
          <w:szCs w:val="24"/>
        </w:rPr>
        <w:t xml:space="preserve"> (</w:t>
      </w:r>
      <w:r w:rsidR="00F536AE">
        <w:rPr>
          <w:rFonts w:ascii="Times New Roman" w:hAnsi="Times New Roman" w:cs="Times New Roman"/>
          <w:sz w:val="24"/>
          <w:szCs w:val="24"/>
        </w:rPr>
        <w:t>C-</w:t>
      </w:r>
      <w:r w:rsidR="0028737C">
        <w:rPr>
          <w:rFonts w:ascii="Times New Roman" w:hAnsi="Times New Roman" w:cs="Times New Roman"/>
          <w:sz w:val="24"/>
          <w:szCs w:val="24"/>
        </w:rPr>
        <w:t>SP-102)</w:t>
      </w:r>
      <w:r w:rsidR="007479D6">
        <w:rPr>
          <w:rFonts w:ascii="Times New Roman" w:hAnsi="Times New Roman" w:cs="Times New Roman"/>
          <w:sz w:val="24"/>
          <w:szCs w:val="24"/>
        </w:rPr>
        <w:t xml:space="preserve"> in the model.  The surplus cream containing 40% fat is directed to the </w:t>
      </w:r>
      <w:r w:rsidR="007479D6">
        <w:rPr>
          <w:rFonts w:ascii="Times New Roman" w:hAnsi="Times New Roman" w:cs="Times New Roman"/>
          <w:sz w:val="24"/>
          <w:szCs w:val="24"/>
        </w:rPr>
        <w:lastRenderedPageBreak/>
        <w:t xml:space="preserve">cream pasteurizer. </w:t>
      </w:r>
      <w:r w:rsidR="006407D2">
        <w:rPr>
          <w:rFonts w:ascii="Times New Roman" w:hAnsi="Times New Roman" w:cs="Times New Roman"/>
          <w:sz w:val="24"/>
          <w:szCs w:val="24"/>
        </w:rPr>
        <w:t xml:space="preserve"> Adjusting the split block appropriately also allows simulation of a plant producing skim, 1% and 2% milk.</w:t>
      </w:r>
    </w:p>
    <w:p w:rsidR="00630D20" w:rsidRDefault="00CA70B5">
      <w:pPr>
        <w:rPr>
          <w:rFonts w:ascii="Times New Roman" w:hAnsi="Times New Roman" w:cs="Times New Roman"/>
          <w:sz w:val="24"/>
          <w:szCs w:val="24"/>
        </w:rPr>
      </w:pPr>
      <w:r>
        <w:rPr>
          <w:rFonts w:ascii="Times New Roman" w:hAnsi="Times New Roman" w:cs="Times New Roman"/>
          <w:sz w:val="24"/>
          <w:szCs w:val="24"/>
        </w:rPr>
        <w:t>The standardized milk is sent to</w:t>
      </w:r>
      <w:r w:rsidR="0071680A">
        <w:rPr>
          <w:rFonts w:ascii="Times New Roman" w:hAnsi="Times New Roman" w:cs="Times New Roman"/>
          <w:sz w:val="24"/>
          <w:szCs w:val="24"/>
        </w:rPr>
        <w:t xml:space="preserve"> </w:t>
      </w:r>
      <w:r w:rsidR="0041095D">
        <w:rPr>
          <w:rFonts w:ascii="Times New Roman" w:hAnsi="Times New Roman" w:cs="Times New Roman"/>
          <w:sz w:val="24"/>
          <w:szCs w:val="24"/>
        </w:rPr>
        <w:t xml:space="preserve">the </w:t>
      </w:r>
      <w:r>
        <w:rPr>
          <w:rFonts w:ascii="Times New Roman" w:hAnsi="Times New Roman" w:cs="Times New Roman"/>
          <w:sz w:val="24"/>
          <w:szCs w:val="24"/>
        </w:rPr>
        <w:t xml:space="preserve">high pressure </w:t>
      </w:r>
      <w:r w:rsidR="00E323C2">
        <w:rPr>
          <w:rFonts w:ascii="Times New Roman" w:hAnsi="Times New Roman" w:cs="Times New Roman"/>
          <w:sz w:val="24"/>
          <w:szCs w:val="24"/>
        </w:rPr>
        <w:t>homogenizer</w:t>
      </w:r>
      <w:r>
        <w:rPr>
          <w:rFonts w:ascii="Times New Roman" w:hAnsi="Times New Roman" w:cs="Times New Roman"/>
          <w:sz w:val="24"/>
          <w:szCs w:val="24"/>
        </w:rPr>
        <w:t xml:space="preserve"> </w:t>
      </w:r>
      <w:r w:rsidR="00951DD5">
        <w:rPr>
          <w:rFonts w:ascii="Times New Roman" w:hAnsi="Times New Roman" w:cs="Times New Roman"/>
          <w:sz w:val="24"/>
          <w:szCs w:val="24"/>
        </w:rPr>
        <w:t>(</w:t>
      </w:r>
      <w:r w:rsidR="00F536AE">
        <w:rPr>
          <w:rFonts w:ascii="Times New Roman" w:hAnsi="Times New Roman" w:cs="Times New Roman"/>
          <w:sz w:val="24"/>
          <w:szCs w:val="24"/>
        </w:rPr>
        <w:t>D-</w:t>
      </w:r>
      <w:r w:rsidR="00951DD5">
        <w:rPr>
          <w:rFonts w:ascii="Times New Roman" w:hAnsi="Times New Roman" w:cs="Times New Roman"/>
          <w:sz w:val="24"/>
          <w:szCs w:val="24"/>
        </w:rPr>
        <w:t xml:space="preserve">HG-127) </w:t>
      </w:r>
      <w:r>
        <w:rPr>
          <w:rFonts w:ascii="Times New Roman" w:hAnsi="Times New Roman" w:cs="Times New Roman"/>
          <w:sz w:val="24"/>
          <w:szCs w:val="24"/>
        </w:rPr>
        <w:t xml:space="preserve">to reduce the size of the fat globules.  </w:t>
      </w:r>
      <w:r w:rsidR="005E7412">
        <w:rPr>
          <w:rFonts w:ascii="Times New Roman" w:hAnsi="Times New Roman" w:cs="Times New Roman"/>
          <w:sz w:val="24"/>
          <w:szCs w:val="24"/>
        </w:rPr>
        <w:t xml:space="preserve">Homogenization temperatures normally applied are </w:t>
      </w:r>
      <w:r w:rsidR="0041095D">
        <w:rPr>
          <w:rFonts w:ascii="Times New Roman" w:hAnsi="Times New Roman" w:cs="Times New Roman"/>
          <w:sz w:val="24"/>
          <w:szCs w:val="24"/>
        </w:rPr>
        <w:t xml:space="preserve">in the range </w:t>
      </w:r>
      <w:r w:rsidR="005E7412">
        <w:rPr>
          <w:rFonts w:ascii="Times New Roman" w:hAnsi="Times New Roman" w:cs="Times New Roman"/>
          <w:sz w:val="24"/>
          <w:szCs w:val="24"/>
        </w:rPr>
        <w:t>55-80°C, and homogenization pressure</w:t>
      </w:r>
      <w:r w:rsidR="0041095D">
        <w:rPr>
          <w:rFonts w:ascii="Times New Roman" w:hAnsi="Times New Roman" w:cs="Times New Roman"/>
          <w:sz w:val="24"/>
          <w:szCs w:val="24"/>
        </w:rPr>
        <w:t>s</w:t>
      </w:r>
      <w:r w:rsidR="005E7412">
        <w:rPr>
          <w:rFonts w:ascii="Times New Roman" w:hAnsi="Times New Roman" w:cs="Times New Roman"/>
          <w:sz w:val="24"/>
          <w:szCs w:val="24"/>
        </w:rPr>
        <w:t xml:space="preserve"> </w:t>
      </w:r>
      <w:r w:rsidR="0041095D">
        <w:rPr>
          <w:rFonts w:ascii="Times New Roman" w:hAnsi="Times New Roman" w:cs="Times New Roman"/>
          <w:sz w:val="24"/>
          <w:szCs w:val="24"/>
        </w:rPr>
        <w:t>are</w:t>
      </w:r>
      <w:r w:rsidR="005E7412">
        <w:rPr>
          <w:rFonts w:ascii="Times New Roman" w:hAnsi="Times New Roman" w:cs="Times New Roman"/>
          <w:sz w:val="24"/>
          <w:szCs w:val="24"/>
        </w:rPr>
        <w:t xml:space="preserve"> between 100 and 250 bar.  During homogenization, part of the pressure energy is released as heat; every 40 bar </w:t>
      </w:r>
      <w:r w:rsidR="00BB3362">
        <w:rPr>
          <w:rFonts w:ascii="Times New Roman" w:hAnsi="Times New Roman" w:cs="Times New Roman"/>
          <w:sz w:val="24"/>
          <w:szCs w:val="24"/>
        </w:rPr>
        <w:t xml:space="preserve">drop </w:t>
      </w:r>
      <w:r w:rsidR="005E7412">
        <w:rPr>
          <w:rFonts w:ascii="Times New Roman" w:hAnsi="Times New Roman" w:cs="Times New Roman"/>
          <w:sz w:val="24"/>
          <w:szCs w:val="24"/>
        </w:rPr>
        <w:t>in pressure will give a temperature rise of 1°C.  In our simulation, milk enter</w:t>
      </w:r>
      <w:r w:rsidR="000F6AAE">
        <w:rPr>
          <w:rFonts w:ascii="Times New Roman" w:hAnsi="Times New Roman" w:cs="Times New Roman"/>
          <w:sz w:val="24"/>
          <w:szCs w:val="24"/>
        </w:rPr>
        <w:t>ed</w:t>
      </w:r>
      <w:r w:rsidR="005E7412">
        <w:rPr>
          <w:rFonts w:ascii="Times New Roman" w:hAnsi="Times New Roman" w:cs="Times New Roman"/>
          <w:sz w:val="24"/>
          <w:szCs w:val="24"/>
        </w:rPr>
        <w:t xml:space="preserve"> the homogenizer at 5</w:t>
      </w:r>
      <w:r w:rsidR="002369CC">
        <w:rPr>
          <w:rFonts w:ascii="Times New Roman" w:hAnsi="Times New Roman" w:cs="Times New Roman"/>
          <w:sz w:val="24"/>
          <w:szCs w:val="24"/>
        </w:rPr>
        <w:t>9</w:t>
      </w:r>
      <w:r w:rsidR="005E7412">
        <w:rPr>
          <w:rFonts w:ascii="Times New Roman" w:hAnsi="Times New Roman" w:cs="Times New Roman"/>
          <w:sz w:val="24"/>
          <w:szCs w:val="24"/>
        </w:rPr>
        <w:t xml:space="preserve">°C and </w:t>
      </w:r>
      <w:r w:rsidR="007E641D">
        <w:rPr>
          <w:rFonts w:ascii="Times New Roman" w:hAnsi="Times New Roman" w:cs="Times New Roman"/>
          <w:sz w:val="24"/>
          <w:szCs w:val="24"/>
        </w:rPr>
        <w:t xml:space="preserve">with </w:t>
      </w:r>
      <w:r w:rsidR="005E7412">
        <w:rPr>
          <w:rFonts w:ascii="Times New Roman" w:hAnsi="Times New Roman" w:cs="Times New Roman"/>
          <w:sz w:val="24"/>
          <w:szCs w:val="24"/>
        </w:rPr>
        <w:t xml:space="preserve">a pressure drop of 198 </w:t>
      </w:r>
      <w:proofErr w:type="gramStart"/>
      <w:r w:rsidR="005E7412">
        <w:rPr>
          <w:rFonts w:ascii="Times New Roman" w:hAnsi="Times New Roman" w:cs="Times New Roman"/>
          <w:sz w:val="24"/>
          <w:szCs w:val="24"/>
        </w:rPr>
        <w:t>bar</w:t>
      </w:r>
      <w:proofErr w:type="gramEnd"/>
      <w:r w:rsidR="000F6AAE">
        <w:rPr>
          <w:rFonts w:ascii="Times New Roman" w:hAnsi="Times New Roman" w:cs="Times New Roman"/>
          <w:sz w:val="24"/>
          <w:szCs w:val="24"/>
        </w:rPr>
        <w:t xml:space="preserve">, </w:t>
      </w:r>
      <w:r w:rsidR="007E641D">
        <w:rPr>
          <w:rFonts w:ascii="Times New Roman" w:hAnsi="Times New Roman" w:cs="Times New Roman"/>
          <w:sz w:val="24"/>
          <w:szCs w:val="24"/>
        </w:rPr>
        <w:t xml:space="preserve">milk </w:t>
      </w:r>
      <w:r w:rsidR="000F6AAE">
        <w:rPr>
          <w:rFonts w:ascii="Times New Roman" w:hAnsi="Times New Roman" w:cs="Times New Roman"/>
          <w:sz w:val="24"/>
          <w:szCs w:val="24"/>
        </w:rPr>
        <w:t>leaves the homogenizer at 6</w:t>
      </w:r>
      <w:r w:rsidR="002369CC">
        <w:rPr>
          <w:rFonts w:ascii="Times New Roman" w:hAnsi="Times New Roman" w:cs="Times New Roman"/>
          <w:sz w:val="24"/>
          <w:szCs w:val="24"/>
        </w:rPr>
        <w:t>4</w:t>
      </w:r>
      <w:r w:rsidR="000F6AAE">
        <w:rPr>
          <w:rFonts w:ascii="Times New Roman" w:hAnsi="Times New Roman" w:cs="Times New Roman"/>
          <w:sz w:val="24"/>
          <w:szCs w:val="24"/>
        </w:rPr>
        <w:t>°C.</w:t>
      </w:r>
    </w:p>
    <w:p w:rsidR="00AE582F" w:rsidRPr="00FB27E4" w:rsidRDefault="00230043">
      <w:pPr>
        <w:rPr>
          <w:rFonts w:ascii="Times New Roman" w:hAnsi="Times New Roman" w:cs="Times New Roman"/>
          <w:b/>
          <w:sz w:val="24"/>
          <w:szCs w:val="24"/>
        </w:rPr>
      </w:pPr>
      <w:r w:rsidRPr="00230043">
        <w:rPr>
          <w:rFonts w:ascii="Times New Roman" w:hAnsi="Times New Roman" w:cs="Times New Roman"/>
          <w:b/>
          <w:sz w:val="24"/>
          <w:szCs w:val="24"/>
        </w:rPr>
        <w:t>Pasteurization</w:t>
      </w:r>
    </w:p>
    <w:p w:rsidR="003D0661" w:rsidRDefault="00974DDD">
      <w:pPr>
        <w:rPr>
          <w:rFonts w:ascii="Times New Roman" w:hAnsi="Times New Roman" w:cs="Times New Roman"/>
          <w:sz w:val="24"/>
          <w:szCs w:val="24"/>
        </w:rPr>
      </w:pPr>
      <w:r>
        <w:rPr>
          <w:rFonts w:ascii="Times New Roman" w:hAnsi="Times New Roman" w:cs="Times New Roman"/>
          <w:sz w:val="24"/>
          <w:szCs w:val="24"/>
        </w:rPr>
        <w:t xml:space="preserve">After homogenization, milk returns to the pasteurizer which completes the regenerative pre-heating in the second section.  Final heating to </w:t>
      </w:r>
      <w:r w:rsidR="00AA6B59">
        <w:rPr>
          <w:rFonts w:ascii="Times New Roman" w:hAnsi="Times New Roman" w:cs="Times New Roman"/>
          <w:sz w:val="24"/>
          <w:szCs w:val="24"/>
        </w:rPr>
        <w:t xml:space="preserve">an assumed </w:t>
      </w:r>
      <w:r>
        <w:rPr>
          <w:rFonts w:ascii="Times New Roman" w:hAnsi="Times New Roman" w:cs="Times New Roman"/>
          <w:sz w:val="24"/>
          <w:szCs w:val="24"/>
        </w:rPr>
        <w:t xml:space="preserve">pasteurization temperature of </w:t>
      </w:r>
      <w:r w:rsidR="002369CC">
        <w:rPr>
          <w:rFonts w:ascii="Times New Roman" w:hAnsi="Times New Roman" w:cs="Times New Roman"/>
          <w:sz w:val="24"/>
          <w:szCs w:val="24"/>
        </w:rPr>
        <w:t>77</w:t>
      </w:r>
      <w:r>
        <w:rPr>
          <w:rFonts w:ascii="Times New Roman" w:hAnsi="Times New Roman" w:cs="Times New Roman"/>
          <w:sz w:val="24"/>
          <w:szCs w:val="24"/>
        </w:rPr>
        <w:t>°C</w:t>
      </w:r>
      <w:r w:rsidR="002369CC">
        <w:rPr>
          <w:rFonts w:ascii="Times New Roman" w:hAnsi="Times New Roman" w:cs="Times New Roman"/>
          <w:sz w:val="24"/>
          <w:szCs w:val="24"/>
        </w:rPr>
        <w:t xml:space="preserve"> (171 °F)</w:t>
      </w:r>
      <w:r>
        <w:rPr>
          <w:rFonts w:ascii="Times New Roman" w:hAnsi="Times New Roman" w:cs="Times New Roman"/>
          <w:sz w:val="24"/>
          <w:szCs w:val="24"/>
        </w:rPr>
        <w:t xml:space="preserve"> </w:t>
      </w:r>
      <w:r w:rsidR="002E44B4">
        <w:rPr>
          <w:rFonts w:ascii="Times New Roman" w:hAnsi="Times New Roman" w:cs="Times New Roman"/>
          <w:sz w:val="24"/>
          <w:szCs w:val="24"/>
        </w:rPr>
        <w:t>takes place in the heating section</w:t>
      </w:r>
      <w:r w:rsidR="00DC36DE">
        <w:rPr>
          <w:rFonts w:ascii="Times New Roman" w:hAnsi="Times New Roman" w:cs="Times New Roman"/>
          <w:sz w:val="24"/>
          <w:szCs w:val="24"/>
        </w:rPr>
        <w:t xml:space="preserve"> (</w:t>
      </w:r>
      <w:r w:rsidR="00F536AE">
        <w:rPr>
          <w:rFonts w:ascii="Times New Roman" w:hAnsi="Times New Roman" w:cs="Times New Roman"/>
          <w:sz w:val="24"/>
          <w:szCs w:val="24"/>
        </w:rPr>
        <w:t>B-</w:t>
      </w:r>
      <w:r w:rsidR="00DC36DE">
        <w:rPr>
          <w:rFonts w:ascii="Times New Roman" w:hAnsi="Times New Roman" w:cs="Times New Roman"/>
          <w:sz w:val="24"/>
          <w:szCs w:val="24"/>
        </w:rPr>
        <w:t>HX-10</w:t>
      </w:r>
      <w:r w:rsidR="00B60FE6">
        <w:rPr>
          <w:rFonts w:ascii="Times New Roman" w:hAnsi="Times New Roman" w:cs="Times New Roman"/>
          <w:sz w:val="24"/>
          <w:szCs w:val="24"/>
        </w:rPr>
        <w:t>4</w:t>
      </w:r>
      <w:r w:rsidR="00DC36DE">
        <w:rPr>
          <w:rFonts w:ascii="Times New Roman" w:hAnsi="Times New Roman" w:cs="Times New Roman"/>
          <w:sz w:val="24"/>
          <w:szCs w:val="24"/>
        </w:rPr>
        <w:t>)</w:t>
      </w:r>
      <w:r w:rsidR="002E44B4">
        <w:rPr>
          <w:rFonts w:ascii="Times New Roman" w:hAnsi="Times New Roman" w:cs="Times New Roman"/>
          <w:sz w:val="24"/>
          <w:szCs w:val="24"/>
        </w:rPr>
        <w:t>. Milk is heated by hot water at 83°C and h</w:t>
      </w:r>
      <w:r w:rsidR="00AA6B59">
        <w:rPr>
          <w:rFonts w:ascii="Times New Roman" w:hAnsi="Times New Roman" w:cs="Times New Roman"/>
          <w:sz w:val="24"/>
          <w:szCs w:val="24"/>
        </w:rPr>
        <w:t>e</w:t>
      </w:r>
      <w:r w:rsidR="002E44B4">
        <w:rPr>
          <w:rFonts w:ascii="Times New Roman" w:hAnsi="Times New Roman" w:cs="Times New Roman"/>
          <w:sz w:val="24"/>
          <w:szCs w:val="24"/>
        </w:rPr>
        <w:t xml:space="preserve">ld for </w:t>
      </w:r>
      <w:r w:rsidR="00FC5EE1">
        <w:rPr>
          <w:rFonts w:ascii="Times New Roman" w:hAnsi="Times New Roman" w:cs="Times New Roman"/>
          <w:sz w:val="24"/>
          <w:szCs w:val="24"/>
        </w:rPr>
        <w:t xml:space="preserve">an assumed time of </w:t>
      </w:r>
      <w:r w:rsidR="002369CC">
        <w:rPr>
          <w:rFonts w:ascii="Times New Roman" w:hAnsi="Times New Roman" w:cs="Times New Roman"/>
          <w:sz w:val="24"/>
          <w:szCs w:val="24"/>
        </w:rPr>
        <w:t>22</w:t>
      </w:r>
      <w:r w:rsidR="002E44B4">
        <w:rPr>
          <w:rFonts w:ascii="Times New Roman" w:hAnsi="Times New Roman" w:cs="Times New Roman"/>
          <w:sz w:val="24"/>
          <w:szCs w:val="24"/>
        </w:rPr>
        <w:t xml:space="preserve"> seconds in </w:t>
      </w:r>
      <w:r w:rsidR="001B424E">
        <w:rPr>
          <w:rFonts w:ascii="Times New Roman" w:hAnsi="Times New Roman" w:cs="Times New Roman"/>
          <w:sz w:val="24"/>
          <w:szCs w:val="24"/>
        </w:rPr>
        <w:t>the</w:t>
      </w:r>
      <w:r w:rsidR="002E44B4">
        <w:rPr>
          <w:rFonts w:ascii="Times New Roman" w:hAnsi="Times New Roman" w:cs="Times New Roman"/>
          <w:sz w:val="24"/>
          <w:szCs w:val="24"/>
        </w:rPr>
        <w:t xml:space="preserve"> external holdi</w:t>
      </w:r>
      <w:r w:rsidR="00DC36DE">
        <w:rPr>
          <w:rFonts w:ascii="Times New Roman" w:hAnsi="Times New Roman" w:cs="Times New Roman"/>
          <w:sz w:val="24"/>
          <w:szCs w:val="24"/>
        </w:rPr>
        <w:t xml:space="preserve">ng tube. Steam is used to heat water which in turn heats the milk to pasteurization temperature. </w:t>
      </w:r>
      <w:r w:rsidR="0075569F">
        <w:rPr>
          <w:rFonts w:ascii="Times New Roman" w:hAnsi="Times New Roman" w:cs="Times New Roman"/>
          <w:sz w:val="24"/>
          <w:szCs w:val="24"/>
        </w:rPr>
        <w:t xml:space="preserve">The pasteurized milk is then used to heat the cold incoming raw milk in the pre-heating section. The cold milk also serves to cool the pasteurized milk.  </w:t>
      </w:r>
      <w:r w:rsidR="001916C0">
        <w:rPr>
          <w:rFonts w:ascii="Times New Roman" w:hAnsi="Times New Roman" w:cs="Times New Roman"/>
          <w:sz w:val="24"/>
          <w:szCs w:val="24"/>
        </w:rPr>
        <w:t xml:space="preserve">The temperature profile </w:t>
      </w:r>
      <w:r w:rsidR="00892775">
        <w:rPr>
          <w:rFonts w:ascii="Times New Roman" w:hAnsi="Times New Roman" w:cs="Times New Roman"/>
          <w:sz w:val="24"/>
          <w:szCs w:val="24"/>
        </w:rPr>
        <w:t xml:space="preserve">of the three heat exchangers is shown in </w:t>
      </w:r>
      <w:del w:id="96" w:author="ptomasula" w:date="2013-05-18T12:20:00Z">
        <w:r w:rsidR="00230043" w:rsidRPr="00230043" w:rsidDel="00C00048">
          <w:rPr>
            <w:rFonts w:ascii="Times New Roman" w:hAnsi="Times New Roman" w:cs="Times New Roman"/>
            <w:b/>
            <w:sz w:val="24"/>
            <w:szCs w:val="24"/>
          </w:rPr>
          <w:delText>Figure</w:delText>
        </w:r>
      </w:del>
      <w:ins w:id="97" w:author="ptomasula" w:date="2013-05-18T12:20:00Z">
        <w:r w:rsidR="00C00048">
          <w:rPr>
            <w:rFonts w:ascii="Times New Roman" w:hAnsi="Times New Roman" w:cs="Times New Roman"/>
            <w:b/>
            <w:sz w:val="24"/>
            <w:szCs w:val="24"/>
          </w:rPr>
          <w:t>FIGURE</w:t>
        </w:r>
      </w:ins>
      <w:r w:rsidR="00230043" w:rsidRPr="00230043">
        <w:rPr>
          <w:rFonts w:ascii="Times New Roman" w:hAnsi="Times New Roman" w:cs="Times New Roman"/>
          <w:b/>
          <w:sz w:val="24"/>
          <w:szCs w:val="24"/>
        </w:rPr>
        <w:t xml:space="preserve"> 4 in Appendix 1</w:t>
      </w:r>
      <w:r w:rsidR="00892775">
        <w:rPr>
          <w:rFonts w:ascii="Times New Roman" w:hAnsi="Times New Roman" w:cs="Times New Roman"/>
          <w:sz w:val="24"/>
          <w:szCs w:val="24"/>
        </w:rPr>
        <w:t xml:space="preserve">.  </w:t>
      </w:r>
      <w:r w:rsidR="003D0661">
        <w:rPr>
          <w:rFonts w:ascii="Times New Roman" w:hAnsi="Times New Roman" w:cs="Times New Roman"/>
          <w:sz w:val="24"/>
          <w:szCs w:val="24"/>
        </w:rPr>
        <w:t xml:space="preserve">The heat transfer load from the first two heat exchangers is regenerative heat.  </w:t>
      </w:r>
      <w:r w:rsidR="003A097F">
        <w:rPr>
          <w:rFonts w:ascii="Times New Roman" w:hAnsi="Times New Roman" w:cs="Times New Roman"/>
          <w:sz w:val="24"/>
          <w:szCs w:val="24"/>
        </w:rPr>
        <w:t>Hence, t</w:t>
      </w:r>
      <w:r w:rsidR="00DC36DE">
        <w:rPr>
          <w:rFonts w:ascii="Times New Roman" w:hAnsi="Times New Roman" w:cs="Times New Roman"/>
          <w:sz w:val="24"/>
          <w:szCs w:val="24"/>
        </w:rPr>
        <w:t>he</w:t>
      </w:r>
      <w:r w:rsidR="003D0661">
        <w:rPr>
          <w:rFonts w:ascii="Times New Roman" w:hAnsi="Times New Roman" w:cs="Times New Roman"/>
          <w:sz w:val="24"/>
          <w:szCs w:val="24"/>
        </w:rPr>
        <w:t xml:space="preserve"> </w:t>
      </w:r>
      <w:r w:rsidR="00DC36DE">
        <w:rPr>
          <w:rFonts w:ascii="Times New Roman" w:hAnsi="Times New Roman" w:cs="Times New Roman"/>
          <w:sz w:val="24"/>
          <w:szCs w:val="24"/>
        </w:rPr>
        <w:t>regeneration efficiency</w:t>
      </w:r>
      <w:r w:rsidR="003D0661">
        <w:rPr>
          <w:rFonts w:ascii="Times New Roman" w:hAnsi="Times New Roman" w:cs="Times New Roman"/>
          <w:sz w:val="24"/>
          <w:szCs w:val="24"/>
        </w:rPr>
        <w:t xml:space="preserve"> (R)</w:t>
      </w:r>
      <w:r w:rsidR="00DC36DE">
        <w:rPr>
          <w:rFonts w:ascii="Times New Roman" w:hAnsi="Times New Roman" w:cs="Times New Roman"/>
          <w:sz w:val="24"/>
          <w:szCs w:val="24"/>
        </w:rPr>
        <w:t xml:space="preserve"> </w:t>
      </w:r>
      <w:r w:rsidR="003D0661">
        <w:rPr>
          <w:rFonts w:ascii="Times New Roman" w:hAnsi="Times New Roman" w:cs="Times New Roman"/>
          <w:sz w:val="24"/>
          <w:szCs w:val="24"/>
        </w:rPr>
        <w:t>can be calculated by:</w:t>
      </w:r>
    </w:p>
    <w:p w:rsidR="003D0661" w:rsidRDefault="003D0661">
      <m:oMathPara>
        <m:oMath>
          <m:r>
            <w:rPr>
              <w:rFonts w:ascii="Cambria Math" w:hAnsi="Cambria Math" w:cs="Times New Roman"/>
              <w:sz w:val="24"/>
              <w:szCs w:val="24"/>
            </w:rPr>
            <m:t>R=</m:t>
          </m:r>
          <m:f>
            <m:fPr>
              <m:ctrlPr>
                <w:rPr>
                  <w:rFonts w:ascii="Cambria Math" w:hAnsi="Cambria Math" w:cs="Times New Roman"/>
                  <w:i/>
                  <w:sz w:val="24"/>
                  <w:szCs w:val="24"/>
                </w:rPr>
              </m:ctrlPr>
            </m:fPr>
            <m:num>
              <m:r>
                <w:rPr>
                  <w:rFonts w:ascii="Cambria Math" w:hAnsi="Cambria Math" w:cs="Times New Roman"/>
                  <w:sz w:val="24"/>
                  <w:szCs w:val="24"/>
                </w:rPr>
                <m:t>Q1 +Q2</m:t>
              </m:r>
            </m:num>
            <m:den>
              <m:r>
                <w:rPr>
                  <w:rFonts w:ascii="Cambria Math" w:hAnsi="Cambria Math" w:cs="Times New Roman"/>
                  <w:sz w:val="24"/>
                  <w:szCs w:val="24"/>
                </w:rPr>
                <m:t>Q1 +Q2 +Q3</m:t>
              </m:r>
            </m:den>
          </m:f>
          <m:r>
            <w:rPr>
              <w:rFonts w:ascii="Cambria Math" w:hAnsi="Cambria Math" w:cs="Times New Roman"/>
              <w:sz w:val="24"/>
              <w:szCs w:val="24"/>
            </w:rPr>
            <m:t xml:space="preserve"> ×100%</m:t>
          </m:r>
        </m:oMath>
      </m:oMathPara>
    </w:p>
    <w:p w:rsidR="009535B9" w:rsidRPr="00653D10" w:rsidRDefault="00653D10">
      <w:pPr>
        <w:rPr>
          <w:rFonts w:ascii="Times New Roman" w:hAnsi="Times New Roman" w:cs="Times New Roman"/>
          <w:sz w:val="24"/>
          <w:szCs w:val="24"/>
        </w:rPr>
      </w:pPr>
      <w:r w:rsidRPr="00653D10">
        <w:rPr>
          <w:rFonts w:ascii="Times New Roman" w:hAnsi="Times New Roman" w:cs="Times New Roman"/>
          <w:sz w:val="24"/>
          <w:szCs w:val="24"/>
        </w:rPr>
        <w:t>Or</w:t>
      </w:r>
    </w:p>
    <w:p w:rsidR="009535B9" w:rsidRDefault="009535B9">
      <w:pPr>
        <w:rPr>
          <w:rFonts w:asciiTheme="majorHAnsi" w:hAnsiTheme="majorHAnsi"/>
          <w:sz w:val="24"/>
          <w:szCs w:val="24"/>
        </w:rPr>
      </w:pPr>
      <w:r>
        <w:rPr>
          <w:rFonts w:asciiTheme="majorHAnsi" w:hAnsiTheme="majorHAnsi"/>
          <w:i/>
          <w:sz w:val="24"/>
          <w:szCs w:val="24"/>
        </w:rPr>
        <w:t xml:space="preserve"> </w:t>
      </w:r>
      <w:r w:rsidRPr="009535B9">
        <w:rPr>
          <w:rFonts w:asciiTheme="majorHAnsi" w:hAnsiTheme="majorHAnsi"/>
          <w:i/>
          <w:sz w:val="24"/>
          <w:szCs w:val="24"/>
        </w:rPr>
        <w:t>R</w:t>
      </w:r>
      <w:r w:rsidRPr="009535B9">
        <w:rPr>
          <w:rFonts w:asciiTheme="majorHAnsi" w:hAnsiTheme="majorHAnsi"/>
          <w:sz w:val="24"/>
          <w:szCs w:val="24"/>
        </w:rPr>
        <w:t xml:space="preserve"> = </w:t>
      </w:r>
      <w:r w:rsidRPr="009535B9">
        <w:rPr>
          <w:rFonts w:asciiTheme="majorHAnsi" w:hAnsiTheme="majorHAnsi"/>
          <w:i/>
          <w:sz w:val="24"/>
          <w:szCs w:val="24"/>
        </w:rPr>
        <w:t>temperature (t) increase caused by regeneration/total temperature change in milk</w:t>
      </w:r>
      <w:r w:rsidRPr="009535B9">
        <w:rPr>
          <w:rFonts w:asciiTheme="majorHAnsi" w:hAnsiTheme="majorHAnsi"/>
          <w:sz w:val="24"/>
          <w:szCs w:val="24"/>
        </w:rPr>
        <w:t xml:space="preserve"> = </w:t>
      </w:r>
    </w:p>
    <w:p w:rsidR="009535B9" w:rsidRPr="009535B9" w:rsidRDefault="009535B9">
      <w:r w:rsidRPr="009535B9">
        <w:rPr>
          <w:rFonts w:asciiTheme="majorHAnsi" w:hAnsiTheme="majorHAnsi"/>
          <w:sz w:val="24"/>
          <w:szCs w:val="24"/>
        </w:rPr>
        <w:t>(T</w:t>
      </w:r>
      <w:r>
        <w:rPr>
          <w:rFonts w:asciiTheme="majorHAnsi" w:hAnsiTheme="majorHAnsi"/>
          <w:sz w:val="24"/>
          <w:szCs w:val="24"/>
        </w:rPr>
        <w:t xml:space="preserve"> </w:t>
      </w:r>
      <w:r w:rsidRPr="009535B9">
        <w:rPr>
          <w:rFonts w:asciiTheme="majorHAnsi" w:hAnsiTheme="majorHAnsi"/>
          <w:sz w:val="24"/>
          <w:szCs w:val="24"/>
          <w:vertAlign w:val="subscript"/>
        </w:rPr>
        <w:t>after regeneration</w:t>
      </w:r>
      <w:r w:rsidRPr="009535B9">
        <w:rPr>
          <w:rFonts w:asciiTheme="majorHAnsi" w:hAnsiTheme="majorHAnsi"/>
          <w:sz w:val="24"/>
          <w:szCs w:val="24"/>
        </w:rPr>
        <w:t xml:space="preserve"> – </w:t>
      </w:r>
      <w:proofErr w:type="spellStart"/>
      <w:r w:rsidRPr="009535B9">
        <w:rPr>
          <w:rFonts w:asciiTheme="majorHAnsi" w:hAnsiTheme="majorHAnsi"/>
          <w:sz w:val="24"/>
          <w:szCs w:val="24"/>
        </w:rPr>
        <w:t>T</w:t>
      </w:r>
      <w:r w:rsidRPr="009535B9">
        <w:rPr>
          <w:rFonts w:asciiTheme="majorHAnsi" w:hAnsiTheme="majorHAnsi"/>
          <w:sz w:val="24"/>
          <w:szCs w:val="24"/>
          <w:vertAlign w:val="subscript"/>
        </w:rPr>
        <w:t>feed</w:t>
      </w:r>
      <w:proofErr w:type="spellEnd"/>
      <w:r w:rsidRPr="009535B9">
        <w:rPr>
          <w:rFonts w:asciiTheme="majorHAnsi" w:hAnsiTheme="majorHAnsi"/>
          <w:sz w:val="24"/>
          <w:szCs w:val="24"/>
        </w:rPr>
        <w:t>)</w:t>
      </w:r>
      <w:proofErr w:type="gramStart"/>
      <w:r w:rsidRPr="009535B9">
        <w:rPr>
          <w:rFonts w:asciiTheme="majorHAnsi" w:hAnsiTheme="majorHAnsi"/>
          <w:sz w:val="24"/>
          <w:szCs w:val="24"/>
        </w:rPr>
        <w:t>/(</w:t>
      </w:r>
      <w:proofErr w:type="spellStart"/>
      <w:proofErr w:type="gramEnd"/>
      <w:r w:rsidRPr="009535B9">
        <w:rPr>
          <w:rFonts w:asciiTheme="majorHAnsi" w:hAnsiTheme="majorHAnsi"/>
          <w:sz w:val="24"/>
          <w:szCs w:val="24"/>
        </w:rPr>
        <w:t>T</w:t>
      </w:r>
      <w:r w:rsidRPr="009535B9">
        <w:rPr>
          <w:rFonts w:asciiTheme="majorHAnsi" w:hAnsiTheme="majorHAnsi"/>
          <w:sz w:val="24"/>
          <w:szCs w:val="24"/>
          <w:vertAlign w:val="subscript"/>
        </w:rPr>
        <w:t>pasteurization</w:t>
      </w:r>
      <w:proofErr w:type="spellEnd"/>
      <w:r w:rsidRPr="009535B9">
        <w:rPr>
          <w:rFonts w:asciiTheme="majorHAnsi" w:hAnsiTheme="majorHAnsi"/>
          <w:sz w:val="24"/>
          <w:szCs w:val="24"/>
        </w:rPr>
        <w:t xml:space="preserve"> – </w:t>
      </w:r>
      <w:proofErr w:type="spellStart"/>
      <w:r w:rsidRPr="009535B9">
        <w:rPr>
          <w:rFonts w:asciiTheme="majorHAnsi" w:hAnsiTheme="majorHAnsi"/>
          <w:sz w:val="24"/>
          <w:szCs w:val="24"/>
        </w:rPr>
        <w:t>T</w:t>
      </w:r>
      <w:r w:rsidRPr="009535B9">
        <w:rPr>
          <w:rFonts w:asciiTheme="majorHAnsi" w:hAnsiTheme="majorHAnsi"/>
          <w:sz w:val="24"/>
          <w:szCs w:val="24"/>
          <w:vertAlign w:val="subscript"/>
        </w:rPr>
        <w:t>feed</w:t>
      </w:r>
      <w:proofErr w:type="spellEnd"/>
      <w:r w:rsidRPr="009535B9">
        <w:rPr>
          <w:rFonts w:asciiTheme="majorHAnsi" w:hAnsiTheme="majorHAnsi"/>
          <w:sz w:val="24"/>
          <w:szCs w:val="24"/>
        </w:rPr>
        <w:t>)</w:t>
      </w:r>
    </w:p>
    <w:p w:rsidR="008D4442" w:rsidRDefault="009535B9">
      <w:pPr>
        <w:rPr>
          <w:rFonts w:ascii="Times New Roman" w:hAnsi="Times New Roman" w:cs="Times New Roman"/>
          <w:sz w:val="24"/>
          <w:szCs w:val="24"/>
        </w:rPr>
      </w:pPr>
      <m:oMath>
        <w:ins w:id="98" w:author="ptomasula" w:date="2013-04-24T10:13:00Z">
          <m:r>
            <m:rPr>
              <m:sty m:val="p"/>
            </m:rPr>
            <w:rPr>
              <w:rFonts w:ascii="Cambria Math" w:hAnsi="Cambria Math"/>
            </w:rPr>
            <m:t xml:space="preserve"> </m:t>
          </m:r>
        </w:ins>
      </m:oMath>
      <w:proofErr w:type="gramStart"/>
      <w:r w:rsidR="003D0661">
        <w:rPr>
          <w:rFonts w:ascii="Times New Roman" w:hAnsi="Times New Roman" w:cs="Times New Roman"/>
          <w:sz w:val="24"/>
          <w:szCs w:val="24"/>
        </w:rPr>
        <w:t>where</w:t>
      </w:r>
      <w:proofErr w:type="gramEnd"/>
      <w:r w:rsidR="003D0661">
        <w:rPr>
          <w:rFonts w:ascii="Times New Roman" w:hAnsi="Times New Roman" w:cs="Times New Roman"/>
          <w:sz w:val="24"/>
          <w:szCs w:val="24"/>
        </w:rPr>
        <w:t xml:space="preserve"> Q1, Q2 and Q3 are </w:t>
      </w:r>
      <w:r w:rsidR="00F322F5">
        <w:rPr>
          <w:rFonts w:ascii="Times New Roman" w:hAnsi="Times New Roman" w:cs="Times New Roman"/>
          <w:sz w:val="24"/>
          <w:szCs w:val="24"/>
        </w:rPr>
        <w:t xml:space="preserve">the </w:t>
      </w:r>
      <w:r w:rsidR="003D0661">
        <w:rPr>
          <w:rFonts w:ascii="Times New Roman" w:hAnsi="Times New Roman" w:cs="Times New Roman"/>
          <w:sz w:val="24"/>
          <w:szCs w:val="24"/>
        </w:rPr>
        <w:t xml:space="preserve">computed heat transfer duties in the three heat exchangers respectively.  </w:t>
      </w:r>
      <w:r w:rsidR="003A097F">
        <w:rPr>
          <w:rFonts w:ascii="Times New Roman" w:hAnsi="Times New Roman" w:cs="Times New Roman"/>
          <w:sz w:val="24"/>
          <w:szCs w:val="24"/>
        </w:rPr>
        <w:t xml:space="preserve">According to the temperature profile in the model, the calculated regeneration efficiency is </w:t>
      </w:r>
      <w:r w:rsidR="002369CC">
        <w:rPr>
          <w:rFonts w:ascii="Times New Roman" w:hAnsi="Times New Roman" w:cs="Times New Roman"/>
          <w:sz w:val="24"/>
          <w:szCs w:val="24"/>
        </w:rPr>
        <w:t>9</w:t>
      </w:r>
      <w:r w:rsidR="00E77386">
        <w:rPr>
          <w:rFonts w:ascii="Times New Roman" w:hAnsi="Times New Roman" w:cs="Times New Roman"/>
          <w:sz w:val="24"/>
          <w:szCs w:val="24"/>
        </w:rPr>
        <w:t>3</w:t>
      </w:r>
      <w:r w:rsidR="00DC36DE">
        <w:rPr>
          <w:rFonts w:ascii="Times New Roman" w:hAnsi="Times New Roman" w:cs="Times New Roman"/>
          <w:sz w:val="24"/>
          <w:szCs w:val="24"/>
        </w:rPr>
        <w:t>%.</w:t>
      </w:r>
    </w:p>
    <w:p w:rsidR="000D0B78" w:rsidRDefault="000D0B78">
      <w:pPr>
        <w:rPr>
          <w:rFonts w:ascii="Times New Roman" w:hAnsi="Times New Roman" w:cs="Times New Roman"/>
          <w:sz w:val="24"/>
          <w:szCs w:val="24"/>
        </w:rPr>
      </w:pPr>
      <w:r>
        <w:rPr>
          <w:rFonts w:ascii="Times New Roman" w:hAnsi="Times New Roman" w:cs="Times New Roman"/>
          <w:sz w:val="24"/>
          <w:szCs w:val="24"/>
        </w:rPr>
        <w:t xml:space="preserve">The efficiency of the heat exchangers (pasteurizers) can be </w:t>
      </w:r>
      <w:r w:rsidR="00072CE2">
        <w:rPr>
          <w:rFonts w:ascii="Times New Roman" w:hAnsi="Times New Roman" w:cs="Times New Roman"/>
          <w:sz w:val="24"/>
          <w:szCs w:val="24"/>
        </w:rPr>
        <w:t xml:space="preserve">lowered because of </w:t>
      </w:r>
      <w:r>
        <w:rPr>
          <w:rFonts w:ascii="Times New Roman" w:hAnsi="Times New Roman" w:cs="Times New Roman"/>
          <w:sz w:val="24"/>
          <w:szCs w:val="24"/>
        </w:rPr>
        <w:t xml:space="preserve">surface fouling </w:t>
      </w:r>
      <w:r w:rsidR="00072CE2">
        <w:rPr>
          <w:rFonts w:ascii="Times New Roman" w:hAnsi="Times New Roman" w:cs="Times New Roman"/>
          <w:sz w:val="24"/>
          <w:szCs w:val="24"/>
        </w:rPr>
        <w:t>by</w:t>
      </w:r>
      <w:r>
        <w:rPr>
          <w:rFonts w:ascii="Times New Roman" w:hAnsi="Times New Roman" w:cs="Times New Roman"/>
          <w:sz w:val="24"/>
          <w:szCs w:val="24"/>
        </w:rPr>
        <w:t xml:space="preserve"> milk residue</w:t>
      </w:r>
      <w:r w:rsidR="00072CE2">
        <w:rPr>
          <w:rFonts w:ascii="Times New Roman" w:hAnsi="Times New Roman" w:cs="Times New Roman"/>
          <w:sz w:val="24"/>
          <w:szCs w:val="24"/>
        </w:rPr>
        <w:t>s</w:t>
      </w:r>
      <w:r>
        <w:rPr>
          <w:rFonts w:ascii="Times New Roman" w:hAnsi="Times New Roman" w:cs="Times New Roman"/>
          <w:sz w:val="24"/>
          <w:szCs w:val="24"/>
        </w:rPr>
        <w:t xml:space="preserve">. To account for the </w:t>
      </w:r>
      <w:r w:rsidR="00072CE2">
        <w:rPr>
          <w:rFonts w:ascii="Times New Roman" w:hAnsi="Times New Roman" w:cs="Times New Roman"/>
          <w:sz w:val="24"/>
          <w:szCs w:val="24"/>
        </w:rPr>
        <w:t xml:space="preserve">decrease in </w:t>
      </w:r>
      <w:r w:rsidR="00DC5871">
        <w:rPr>
          <w:rFonts w:ascii="Times New Roman" w:hAnsi="Times New Roman" w:cs="Times New Roman"/>
          <w:sz w:val="24"/>
          <w:szCs w:val="24"/>
        </w:rPr>
        <w:t>efficiency</w:t>
      </w:r>
      <w:r>
        <w:rPr>
          <w:rFonts w:ascii="Times New Roman" w:hAnsi="Times New Roman" w:cs="Times New Roman"/>
          <w:sz w:val="24"/>
          <w:szCs w:val="24"/>
        </w:rPr>
        <w:t xml:space="preserve">, the correction factor under the </w:t>
      </w:r>
      <w:proofErr w:type="spellStart"/>
      <w:r>
        <w:rPr>
          <w:rFonts w:ascii="Times New Roman" w:hAnsi="Times New Roman" w:cs="Times New Roman"/>
          <w:sz w:val="24"/>
          <w:szCs w:val="24"/>
        </w:rPr>
        <w:t>Oper</w:t>
      </w:r>
      <w:proofErr w:type="spellEnd"/>
      <w:r>
        <w:rPr>
          <w:rFonts w:ascii="Times New Roman" w:hAnsi="Times New Roman" w:cs="Times New Roman"/>
          <w:sz w:val="24"/>
          <w:szCs w:val="24"/>
        </w:rPr>
        <w:t xml:space="preserve">. Cond’s tab in the “Heat-exchanger” operation dialog can be used. </w:t>
      </w:r>
      <w:r w:rsidR="004F79B2">
        <w:rPr>
          <w:rFonts w:ascii="Times New Roman" w:hAnsi="Times New Roman" w:cs="Times New Roman"/>
          <w:sz w:val="24"/>
          <w:szCs w:val="24"/>
        </w:rPr>
        <w:t xml:space="preserve">This </w:t>
      </w:r>
      <w:r w:rsidR="00DC5871">
        <w:rPr>
          <w:rFonts w:ascii="Times New Roman" w:hAnsi="Times New Roman" w:cs="Times New Roman"/>
          <w:sz w:val="24"/>
          <w:szCs w:val="24"/>
        </w:rPr>
        <w:t>adjusts</w:t>
      </w:r>
      <w:r w:rsidR="004F79B2">
        <w:rPr>
          <w:rFonts w:ascii="Times New Roman" w:hAnsi="Times New Roman" w:cs="Times New Roman"/>
          <w:sz w:val="24"/>
          <w:szCs w:val="24"/>
        </w:rPr>
        <w:t xml:space="preserve"> the heat transfer coefficient and hence the calculated heat transfer area.  Decreasing the correction factor will increase the calculated heat transfer area. If fouling is observed in all </w:t>
      </w:r>
      <w:r w:rsidR="007A16F4">
        <w:rPr>
          <w:rFonts w:ascii="Times New Roman" w:hAnsi="Times New Roman" w:cs="Times New Roman"/>
          <w:sz w:val="24"/>
          <w:szCs w:val="24"/>
        </w:rPr>
        <w:t>heat exchangers, the</w:t>
      </w:r>
      <w:r>
        <w:rPr>
          <w:rFonts w:ascii="Times New Roman" w:hAnsi="Times New Roman" w:cs="Times New Roman"/>
          <w:sz w:val="24"/>
          <w:szCs w:val="24"/>
        </w:rPr>
        <w:t xml:space="preserve"> correction fact</w:t>
      </w:r>
      <w:r w:rsidR="007A16F4">
        <w:rPr>
          <w:rFonts w:ascii="Times New Roman" w:hAnsi="Times New Roman" w:cs="Times New Roman"/>
          <w:sz w:val="24"/>
          <w:szCs w:val="24"/>
        </w:rPr>
        <w:t>or in each of the heat exchangers will have to be adjusted</w:t>
      </w:r>
      <w:r w:rsidR="0052393E">
        <w:rPr>
          <w:rFonts w:ascii="Times New Roman" w:hAnsi="Times New Roman" w:cs="Times New Roman"/>
          <w:sz w:val="24"/>
          <w:szCs w:val="24"/>
        </w:rPr>
        <w:t xml:space="preserve"> according to the performance </w:t>
      </w:r>
      <w:r w:rsidR="0059340A">
        <w:rPr>
          <w:rFonts w:ascii="Times New Roman" w:hAnsi="Times New Roman" w:cs="Times New Roman"/>
          <w:sz w:val="24"/>
          <w:szCs w:val="24"/>
        </w:rPr>
        <w:t>specifications</w:t>
      </w:r>
      <w:r w:rsidR="0052393E">
        <w:rPr>
          <w:rFonts w:ascii="Times New Roman" w:hAnsi="Times New Roman" w:cs="Times New Roman"/>
          <w:sz w:val="24"/>
          <w:szCs w:val="24"/>
        </w:rPr>
        <w:t>.</w:t>
      </w:r>
    </w:p>
    <w:p w:rsidR="00B45FB6" w:rsidRDefault="008D4442">
      <w:pPr>
        <w:rPr>
          <w:rFonts w:ascii="Times New Roman" w:hAnsi="Times New Roman" w:cs="Times New Roman"/>
          <w:sz w:val="24"/>
          <w:szCs w:val="24"/>
        </w:rPr>
      </w:pPr>
      <w:r>
        <w:rPr>
          <w:rFonts w:ascii="Times New Roman" w:hAnsi="Times New Roman" w:cs="Times New Roman"/>
          <w:sz w:val="24"/>
          <w:szCs w:val="24"/>
        </w:rPr>
        <w:lastRenderedPageBreak/>
        <w:t>Pasteurization requires</w:t>
      </w:r>
      <w:r w:rsidR="00F11706">
        <w:rPr>
          <w:rFonts w:ascii="Times New Roman" w:hAnsi="Times New Roman" w:cs="Times New Roman"/>
          <w:sz w:val="24"/>
          <w:szCs w:val="24"/>
        </w:rPr>
        <w:t xml:space="preserve"> that the milk is held for a specified time</w:t>
      </w:r>
      <w:r w:rsidR="00F322F5">
        <w:rPr>
          <w:rFonts w:ascii="Times New Roman" w:hAnsi="Times New Roman" w:cs="Times New Roman"/>
          <w:sz w:val="24"/>
          <w:szCs w:val="24"/>
        </w:rPr>
        <w:t>.</w:t>
      </w:r>
      <w:r w:rsidR="00F11706">
        <w:rPr>
          <w:rFonts w:ascii="Times New Roman" w:hAnsi="Times New Roman" w:cs="Times New Roman"/>
          <w:sz w:val="24"/>
          <w:szCs w:val="24"/>
        </w:rPr>
        <w:t xml:space="preserve">  </w:t>
      </w:r>
      <w:r w:rsidR="00B45FB6">
        <w:rPr>
          <w:rFonts w:ascii="Times New Roman" w:hAnsi="Times New Roman" w:cs="Times New Roman"/>
          <w:sz w:val="24"/>
          <w:szCs w:val="24"/>
        </w:rPr>
        <w:t xml:space="preserve">The appropriate length </w:t>
      </w:r>
      <w:r w:rsidR="00F11706">
        <w:rPr>
          <w:rFonts w:ascii="Times New Roman" w:hAnsi="Times New Roman" w:cs="Times New Roman"/>
          <w:sz w:val="24"/>
          <w:szCs w:val="24"/>
        </w:rPr>
        <w:t xml:space="preserve">for the holding tube </w:t>
      </w:r>
      <w:r w:rsidR="00B45FB6">
        <w:rPr>
          <w:rFonts w:ascii="Times New Roman" w:hAnsi="Times New Roman" w:cs="Times New Roman"/>
          <w:sz w:val="24"/>
          <w:szCs w:val="24"/>
        </w:rPr>
        <w:t xml:space="preserve">can be calculated by the flow rate </w:t>
      </w:r>
      <w:r w:rsidR="00081B11">
        <w:rPr>
          <w:rFonts w:ascii="Times New Roman" w:hAnsi="Times New Roman" w:cs="Times New Roman"/>
          <w:sz w:val="24"/>
          <w:szCs w:val="24"/>
        </w:rPr>
        <w:t xml:space="preserve">(Q) </w:t>
      </w:r>
      <w:r w:rsidR="00B45FB6">
        <w:rPr>
          <w:rFonts w:ascii="Times New Roman" w:hAnsi="Times New Roman" w:cs="Times New Roman"/>
          <w:sz w:val="24"/>
          <w:szCs w:val="24"/>
        </w:rPr>
        <w:t>of milk</w:t>
      </w:r>
      <w:r w:rsidR="00081B11">
        <w:rPr>
          <w:rFonts w:ascii="Times New Roman" w:hAnsi="Times New Roman" w:cs="Times New Roman"/>
          <w:sz w:val="24"/>
          <w:szCs w:val="24"/>
        </w:rPr>
        <w:t xml:space="preserve"> </w:t>
      </w:r>
      <w:r w:rsidR="00B45FB6">
        <w:rPr>
          <w:rFonts w:ascii="Times New Roman" w:hAnsi="Times New Roman" w:cs="Times New Roman"/>
          <w:sz w:val="24"/>
          <w:szCs w:val="24"/>
        </w:rPr>
        <w:t xml:space="preserve">and the diameter </w:t>
      </w:r>
      <w:r w:rsidR="00081B11">
        <w:rPr>
          <w:rFonts w:ascii="Times New Roman" w:hAnsi="Times New Roman" w:cs="Times New Roman"/>
          <w:sz w:val="24"/>
          <w:szCs w:val="24"/>
        </w:rPr>
        <w:t xml:space="preserve">(D) </w:t>
      </w:r>
      <w:r w:rsidR="00B45FB6">
        <w:rPr>
          <w:rFonts w:ascii="Times New Roman" w:hAnsi="Times New Roman" w:cs="Times New Roman"/>
          <w:sz w:val="24"/>
          <w:szCs w:val="24"/>
        </w:rPr>
        <w:t>of the holding tube using the formula:</w:t>
      </w:r>
    </w:p>
    <w:p w:rsidR="00FD744E" w:rsidRDefault="003F5245">
      <w:pPr>
        <w:rPr>
          <w:rFonts w:ascii="Times New Roman" w:hAnsi="Times New Roman" w:cs="Times New Roman"/>
          <w:sz w:val="24"/>
          <w:szCs w:val="24"/>
        </w:rPr>
      </w:pPr>
      <m:oMathPara>
        <m:oMath>
          <m:r>
            <w:rPr>
              <w:rFonts w:ascii="Cambria Math" w:hAnsi="Cambria Math" w:cs="Times New Roman"/>
              <w:sz w:val="24"/>
              <w:szCs w:val="24"/>
            </w:rPr>
            <m:t>Length of holding tube, L=</m:t>
          </m:r>
          <m:f>
            <m:fPr>
              <m:ctrlPr>
                <w:rPr>
                  <w:rFonts w:ascii="Cambria Math" w:hAnsi="Cambria Math" w:cs="Times New Roman"/>
                  <w:i/>
                  <w:sz w:val="24"/>
                  <w:szCs w:val="24"/>
                </w:rPr>
              </m:ctrlPr>
            </m:fPr>
            <m:num>
              <m:r>
                <w:rPr>
                  <w:rFonts w:ascii="Cambria Math" w:hAnsi="Cambria Math" w:cs="Times New Roman"/>
                  <w:sz w:val="24"/>
                  <w:szCs w:val="24"/>
                </w:rPr>
                <m:t>Q × holding time</m:t>
              </m:r>
            </m:num>
            <m:den>
              <m:f>
                <m:fPr>
                  <m:ctrlPr>
                    <w:rPr>
                      <w:rFonts w:ascii="Cambria Math" w:hAnsi="Cambria Math" w:cs="Times New Roman"/>
                      <w:i/>
                      <w:sz w:val="24"/>
                      <w:szCs w:val="24"/>
                    </w:rPr>
                  </m:ctrlPr>
                </m:fPr>
                <m:num>
                  <m:r>
                    <w:rPr>
                      <w:rFonts w:ascii="Cambria Math" w:hAnsi="Cambria Math" w:cs="Times New Roman"/>
                      <w:sz w:val="24"/>
                      <w:szCs w:val="24"/>
                    </w:rPr>
                    <m:t>π</m:t>
                  </m:r>
                  <m:sSup>
                    <m:sSupPr>
                      <m:ctrlPr>
                        <w:rPr>
                          <w:rFonts w:ascii="Cambria Math" w:hAnsi="Cambria Math" w:cs="Times New Roman"/>
                          <w:i/>
                          <w:sz w:val="24"/>
                          <w:szCs w:val="24"/>
                        </w:rPr>
                      </m:ctrlPr>
                    </m:sSupPr>
                    <m:e>
                      <m:r>
                        <w:rPr>
                          <w:rFonts w:ascii="Cambria Math" w:hAnsi="Cambria Math" w:cs="Times New Roman"/>
                          <w:sz w:val="24"/>
                          <w:szCs w:val="24"/>
                        </w:rPr>
                        <m:t>D</m:t>
                      </m:r>
                    </m:e>
                    <m:sup>
                      <m:r>
                        <w:rPr>
                          <w:rFonts w:ascii="Cambria Math" w:hAnsi="Cambria Math" w:cs="Times New Roman"/>
                          <w:sz w:val="24"/>
                          <w:szCs w:val="24"/>
                        </w:rPr>
                        <m:t>2</m:t>
                      </m:r>
                    </m:sup>
                  </m:sSup>
                </m:num>
                <m:den>
                  <m:r>
                    <w:rPr>
                      <w:rFonts w:ascii="Cambria Math" w:hAnsi="Cambria Math" w:cs="Times New Roman"/>
                      <w:sz w:val="24"/>
                      <w:szCs w:val="24"/>
                    </w:rPr>
                    <m:t>4</m:t>
                  </m:r>
                </m:den>
              </m:f>
              <m:r>
                <w:rPr>
                  <w:rFonts w:ascii="Cambria Math" w:hAnsi="Cambria Math" w:cs="Times New Roman"/>
                  <w:sz w:val="24"/>
                  <w:szCs w:val="24"/>
                </w:rPr>
                <m:t xml:space="preserve"> × η</m:t>
              </m:r>
            </m:den>
          </m:f>
          <m:r>
            <m:rPr>
              <m:sty m:val="p"/>
            </m:rPr>
            <w:rPr>
              <w:rFonts w:ascii="Times New Roman" w:hAnsi="Times New Roman" w:cs="Times New Roman"/>
              <w:sz w:val="24"/>
              <w:szCs w:val="24"/>
            </w:rPr>
            <w:br/>
          </m:r>
        </m:oMath>
      </m:oMathPara>
      <w:r w:rsidR="003A097F">
        <w:rPr>
          <w:rFonts w:ascii="Times New Roman" w:hAnsi="Times New Roman" w:cs="Times New Roman"/>
          <w:sz w:val="24"/>
          <w:szCs w:val="24"/>
        </w:rPr>
        <w:t xml:space="preserve"> </w:t>
      </w:r>
      <w:proofErr w:type="gramStart"/>
      <w:r w:rsidR="00B81D0A">
        <w:rPr>
          <w:rFonts w:ascii="Times New Roman" w:hAnsi="Times New Roman" w:cs="Times New Roman"/>
          <w:sz w:val="24"/>
          <w:szCs w:val="24"/>
        </w:rPr>
        <w:t>w</w:t>
      </w:r>
      <w:r>
        <w:rPr>
          <w:rFonts w:ascii="Times New Roman" w:hAnsi="Times New Roman" w:cs="Times New Roman"/>
          <w:sz w:val="24"/>
          <w:szCs w:val="24"/>
        </w:rPr>
        <w:t>here</w:t>
      </w:r>
      <w:proofErr w:type="gramEnd"/>
      <w:r>
        <w:rPr>
          <w:rFonts w:ascii="Times New Roman" w:hAnsi="Times New Roman" w:cs="Times New Roman"/>
          <w:sz w:val="24"/>
          <w:szCs w:val="24"/>
        </w:rPr>
        <w:t xml:space="preserve"> </w:t>
      </w:r>
      <w:r w:rsidR="001916C0">
        <w:rPr>
          <w:rFonts w:ascii="Times New Roman" w:hAnsi="Times New Roman" w:cs="Times New Roman"/>
          <w:sz w:val="24"/>
          <w:szCs w:val="24"/>
        </w:rPr>
        <w:t xml:space="preserve">an efficiency factor, </w:t>
      </w:r>
      <w:r>
        <w:rPr>
          <w:rFonts w:ascii="Times New Roman" w:hAnsi="Times New Roman" w:cs="Times New Roman"/>
          <w:sz w:val="24"/>
          <w:szCs w:val="24"/>
        </w:rPr>
        <w:t>η</w:t>
      </w:r>
      <w:r w:rsidR="001916C0">
        <w:rPr>
          <w:rFonts w:ascii="Times New Roman" w:hAnsi="Times New Roman" w:cs="Times New Roman"/>
          <w:sz w:val="24"/>
          <w:szCs w:val="24"/>
        </w:rPr>
        <w:t>, of 0.85 is used in the model.</w:t>
      </w:r>
    </w:p>
    <w:p w:rsidR="00F758AF" w:rsidRPr="00FB27E4" w:rsidRDefault="001916C0">
      <w:pPr>
        <w:rPr>
          <w:rFonts w:ascii="Times New Roman" w:hAnsi="Times New Roman" w:cs="Times New Roman"/>
          <w:b/>
          <w:sz w:val="24"/>
          <w:szCs w:val="24"/>
        </w:rPr>
      </w:pPr>
      <w:r>
        <w:rPr>
          <w:rFonts w:ascii="Times New Roman" w:hAnsi="Times New Roman" w:cs="Times New Roman"/>
          <w:sz w:val="24"/>
          <w:szCs w:val="24"/>
        </w:rPr>
        <w:t xml:space="preserve"> </w:t>
      </w:r>
      <w:r w:rsidR="00230043" w:rsidRPr="00230043">
        <w:rPr>
          <w:rFonts w:ascii="Times New Roman" w:hAnsi="Times New Roman" w:cs="Times New Roman"/>
          <w:b/>
          <w:sz w:val="24"/>
          <w:szCs w:val="24"/>
        </w:rPr>
        <w:t>Cream pasteurization</w:t>
      </w:r>
    </w:p>
    <w:p w:rsidR="00F11706" w:rsidRDefault="00114E59">
      <w:pPr>
        <w:rPr>
          <w:rFonts w:ascii="Times New Roman" w:hAnsi="Times New Roman" w:cs="Times New Roman"/>
          <w:sz w:val="24"/>
          <w:szCs w:val="24"/>
        </w:rPr>
      </w:pPr>
      <w:r>
        <w:rPr>
          <w:rFonts w:ascii="Times New Roman" w:hAnsi="Times New Roman" w:cs="Times New Roman"/>
          <w:sz w:val="24"/>
          <w:szCs w:val="24"/>
        </w:rPr>
        <w:t>Surplus cream is first heated by hot pasteurized cream in the regenerator section of the cream pasteurizer (</w:t>
      </w:r>
      <w:r w:rsidR="00F536AE">
        <w:rPr>
          <w:rFonts w:ascii="Times New Roman" w:hAnsi="Times New Roman" w:cs="Times New Roman"/>
          <w:sz w:val="24"/>
          <w:szCs w:val="24"/>
        </w:rPr>
        <w:t>E-</w:t>
      </w:r>
      <w:r>
        <w:rPr>
          <w:rFonts w:ascii="Times New Roman" w:hAnsi="Times New Roman" w:cs="Times New Roman"/>
          <w:sz w:val="24"/>
          <w:szCs w:val="24"/>
        </w:rPr>
        <w:t>HX-107) to approximately 85°C.  It is then passed through the heater section (</w:t>
      </w:r>
      <w:r w:rsidR="00F536AE">
        <w:rPr>
          <w:rFonts w:ascii="Times New Roman" w:hAnsi="Times New Roman" w:cs="Times New Roman"/>
          <w:sz w:val="24"/>
          <w:szCs w:val="24"/>
        </w:rPr>
        <w:t>E-</w:t>
      </w:r>
      <w:r>
        <w:rPr>
          <w:rFonts w:ascii="Times New Roman" w:hAnsi="Times New Roman" w:cs="Times New Roman"/>
          <w:sz w:val="24"/>
          <w:szCs w:val="24"/>
        </w:rPr>
        <w:t xml:space="preserve">HX108) where hot water on opposite sides of the plates </w:t>
      </w:r>
      <w:r w:rsidR="00004CB3">
        <w:rPr>
          <w:rFonts w:ascii="Times New Roman" w:hAnsi="Times New Roman" w:cs="Times New Roman"/>
          <w:sz w:val="24"/>
          <w:szCs w:val="24"/>
        </w:rPr>
        <w:t>heats</w:t>
      </w:r>
      <w:r>
        <w:rPr>
          <w:rFonts w:ascii="Times New Roman" w:hAnsi="Times New Roman" w:cs="Times New Roman"/>
          <w:sz w:val="24"/>
          <w:szCs w:val="24"/>
        </w:rPr>
        <w:t xml:space="preserve"> </w:t>
      </w:r>
      <w:r w:rsidR="00004CB3">
        <w:rPr>
          <w:rFonts w:ascii="Times New Roman" w:hAnsi="Times New Roman" w:cs="Times New Roman"/>
          <w:sz w:val="24"/>
          <w:szCs w:val="24"/>
        </w:rPr>
        <w:t xml:space="preserve">the </w:t>
      </w:r>
      <w:r>
        <w:rPr>
          <w:rFonts w:ascii="Times New Roman" w:hAnsi="Times New Roman" w:cs="Times New Roman"/>
          <w:sz w:val="24"/>
          <w:szCs w:val="24"/>
        </w:rPr>
        <w:t xml:space="preserve">cream to a temperature of at least 90°C.  The cream flows through the holding tube where it is held for </w:t>
      </w:r>
      <w:r w:rsidR="007F474D">
        <w:rPr>
          <w:rFonts w:ascii="Times New Roman" w:hAnsi="Times New Roman" w:cs="Times New Roman"/>
          <w:sz w:val="24"/>
          <w:szCs w:val="24"/>
        </w:rPr>
        <w:t xml:space="preserve">a </w:t>
      </w:r>
      <w:r w:rsidR="00004CB3">
        <w:rPr>
          <w:rFonts w:ascii="Times New Roman" w:hAnsi="Times New Roman" w:cs="Times New Roman"/>
          <w:sz w:val="24"/>
          <w:szCs w:val="24"/>
        </w:rPr>
        <w:t>calculated time</w:t>
      </w:r>
      <w:r w:rsidR="007F474D">
        <w:rPr>
          <w:rFonts w:ascii="Times New Roman" w:hAnsi="Times New Roman" w:cs="Times New Roman"/>
          <w:sz w:val="24"/>
          <w:szCs w:val="24"/>
        </w:rPr>
        <w:t xml:space="preserve"> of </w:t>
      </w:r>
      <w:r>
        <w:rPr>
          <w:rFonts w:ascii="Times New Roman" w:hAnsi="Times New Roman" w:cs="Times New Roman"/>
          <w:sz w:val="24"/>
          <w:szCs w:val="24"/>
        </w:rPr>
        <w:t>1</w:t>
      </w:r>
      <w:r w:rsidR="00B92D5B">
        <w:rPr>
          <w:rFonts w:ascii="Times New Roman" w:hAnsi="Times New Roman" w:cs="Times New Roman"/>
          <w:sz w:val="24"/>
          <w:szCs w:val="24"/>
        </w:rPr>
        <w:t>5</w:t>
      </w:r>
      <w:r>
        <w:rPr>
          <w:rFonts w:ascii="Times New Roman" w:hAnsi="Times New Roman" w:cs="Times New Roman"/>
          <w:sz w:val="24"/>
          <w:szCs w:val="24"/>
        </w:rPr>
        <w:t xml:space="preserve"> seconds.</w:t>
      </w:r>
    </w:p>
    <w:p w:rsidR="0075569F" w:rsidRPr="00FB27E4" w:rsidRDefault="00230043">
      <w:pPr>
        <w:rPr>
          <w:rFonts w:ascii="Times New Roman" w:hAnsi="Times New Roman" w:cs="Times New Roman"/>
          <w:b/>
          <w:sz w:val="24"/>
          <w:szCs w:val="24"/>
        </w:rPr>
      </w:pPr>
      <w:r w:rsidRPr="00230043">
        <w:rPr>
          <w:rFonts w:ascii="Times New Roman" w:hAnsi="Times New Roman" w:cs="Times New Roman"/>
          <w:b/>
          <w:sz w:val="24"/>
          <w:szCs w:val="24"/>
        </w:rPr>
        <w:t>Cooling</w:t>
      </w:r>
    </w:p>
    <w:p w:rsidR="00B81D0A" w:rsidRDefault="00535A6E">
      <w:pPr>
        <w:rPr>
          <w:rFonts w:ascii="Times New Roman" w:hAnsi="Times New Roman" w:cs="Times New Roman"/>
          <w:sz w:val="24"/>
          <w:szCs w:val="24"/>
        </w:rPr>
      </w:pPr>
      <w:r>
        <w:rPr>
          <w:rFonts w:ascii="Times New Roman" w:hAnsi="Times New Roman" w:cs="Times New Roman"/>
          <w:sz w:val="24"/>
          <w:szCs w:val="24"/>
        </w:rPr>
        <w:t xml:space="preserve">The cold incoming milk cools the pasteurized milk to about </w:t>
      </w:r>
      <w:r w:rsidR="001306EF">
        <w:rPr>
          <w:rFonts w:ascii="Times New Roman" w:hAnsi="Times New Roman" w:cs="Times New Roman"/>
          <w:sz w:val="24"/>
          <w:szCs w:val="24"/>
        </w:rPr>
        <w:t>7</w:t>
      </w:r>
      <w:r>
        <w:rPr>
          <w:rFonts w:ascii="Times New Roman" w:hAnsi="Times New Roman" w:cs="Times New Roman"/>
          <w:sz w:val="24"/>
          <w:szCs w:val="24"/>
        </w:rPr>
        <w:t>°C in the regenerative sections.  The pasteurized milk then proceeds to a chiller (</w:t>
      </w:r>
      <w:r w:rsidR="00F536AE">
        <w:rPr>
          <w:rFonts w:ascii="Times New Roman" w:hAnsi="Times New Roman" w:cs="Times New Roman"/>
          <w:sz w:val="24"/>
          <w:szCs w:val="24"/>
        </w:rPr>
        <w:t>B-</w:t>
      </w:r>
      <w:r>
        <w:rPr>
          <w:rFonts w:ascii="Times New Roman" w:hAnsi="Times New Roman" w:cs="Times New Roman"/>
          <w:sz w:val="24"/>
          <w:szCs w:val="24"/>
        </w:rPr>
        <w:t>HX-1</w:t>
      </w:r>
      <w:r w:rsidR="00446F69">
        <w:rPr>
          <w:rFonts w:ascii="Times New Roman" w:hAnsi="Times New Roman" w:cs="Times New Roman"/>
          <w:sz w:val="24"/>
          <w:szCs w:val="24"/>
        </w:rPr>
        <w:t>15</w:t>
      </w:r>
      <w:r>
        <w:rPr>
          <w:rFonts w:ascii="Times New Roman" w:hAnsi="Times New Roman" w:cs="Times New Roman"/>
          <w:sz w:val="24"/>
          <w:szCs w:val="24"/>
        </w:rPr>
        <w:t>) where it is chilled with a glycol solution to 1.7°C.</w:t>
      </w:r>
    </w:p>
    <w:p w:rsidR="00D22D53" w:rsidRPr="00FB27E4" w:rsidRDefault="00230043">
      <w:pPr>
        <w:rPr>
          <w:rFonts w:ascii="Times New Roman" w:hAnsi="Times New Roman" w:cs="Times New Roman"/>
          <w:b/>
          <w:sz w:val="24"/>
          <w:szCs w:val="24"/>
        </w:rPr>
      </w:pPr>
      <w:r w:rsidRPr="00230043">
        <w:rPr>
          <w:rFonts w:ascii="Times New Roman" w:hAnsi="Times New Roman" w:cs="Times New Roman"/>
          <w:b/>
          <w:sz w:val="24"/>
          <w:szCs w:val="24"/>
        </w:rPr>
        <w:t>Holding / Storage</w:t>
      </w:r>
    </w:p>
    <w:p w:rsidR="0011572F" w:rsidRDefault="00D22D53">
      <w:pPr>
        <w:rPr>
          <w:rFonts w:ascii="Times New Roman" w:hAnsi="Times New Roman" w:cs="Times New Roman"/>
          <w:sz w:val="24"/>
          <w:szCs w:val="24"/>
        </w:rPr>
      </w:pPr>
      <w:r>
        <w:rPr>
          <w:rFonts w:ascii="Times New Roman" w:hAnsi="Times New Roman" w:cs="Times New Roman"/>
          <w:sz w:val="24"/>
          <w:szCs w:val="24"/>
        </w:rPr>
        <w:t xml:space="preserve">After cooling, the milk is pumped to </w:t>
      </w:r>
      <w:r w:rsidR="00AC1AA9">
        <w:rPr>
          <w:rFonts w:ascii="Times New Roman" w:hAnsi="Times New Roman" w:cs="Times New Roman"/>
          <w:sz w:val="24"/>
          <w:szCs w:val="24"/>
        </w:rPr>
        <w:t>one of the two</w:t>
      </w:r>
      <w:r>
        <w:rPr>
          <w:rFonts w:ascii="Times New Roman" w:hAnsi="Times New Roman" w:cs="Times New Roman"/>
          <w:sz w:val="24"/>
          <w:szCs w:val="24"/>
        </w:rPr>
        <w:t xml:space="preserve"> buffer storage tank</w:t>
      </w:r>
      <w:r w:rsidR="00673D03">
        <w:rPr>
          <w:rFonts w:ascii="Times New Roman" w:hAnsi="Times New Roman" w:cs="Times New Roman"/>
          <w:sz w:val="24"/>
          <w:szCs w:val="24"/>
        </w:rPr>
        <w:t>s</w:t>
      </w:r>
      <w:r w:rsidR="006211C7">
        <w:rPr>
          <w:rFonts w:ascii="Times New Roman" w:hAnsi="Times New Roman" w:cs="Times New Roman"/>
          <w:sz w:val="24"/>
          <w:szCs w:val="24"/>
        </w:rPr>
        <w:t xml:space="preserve"> (</w:t>
      </w:r>
      <w:r w:rsidR="00F536AE">
        <w:rPr>
          <w:rFonts w:ascii="Times New Roman" w:hAnsi="Times New Roman" w:cs="Times New Roman"/>
          <w:sz w:val="24"/>
          <w:szCs w:val="24"/>
        </w:rPr>
        <w:t>F-</w:t>
      </w:r>
      <w:r w:rsidR="006211C7">
        <w:rPr>
          <w:rFonts w:ascii="Times New Roman" w:hAnsi="Times New Roman" w:cs="Times New Roman"/>
          <w:sz w:val="24"/>
          <w:szCs w:val="24"/>
        </w:rPr>
        <w:t>TK-104)</w:t>
      </w:r>
      <w:r>
        <w:rPr>
          <w:rFonts w:ascii="Times New Roman" w:hAnsi="Times New Roman" w:cs="Times New Roman"/>
          <w:sz w:val="24"/>
          <w:szCs w:val="24"/>
        </w:rPr>
        <w:t xml:space="preserve"> and from there to filling. </w:t>
      </w:r>
      <w:r w:rsidR="006211C7">
        <w:rPr>
          <w:rFonts w:ascii="Times New Roman" w:hAnsi="Times New Roman" w:cs="Times New Roman"/>
          <w:sz w:val="24"/>
          <w:szCs w:val="24"/>
        </w:rPr>
        <w:t>If filling is interrupted, the processed milk is buffered in the tank until operation can be resumed. A buffer capacity corresponding to 1.5 hours of normal operation</w:t>
      </w:r>
      <w:r w:rsidR="00AF0B7F">
        <w:rPr>
          <w:rFonts w:ascii="Times New Roman" w:hAnsi="Times New Roman" w:cs="Times New Roman"/>
          <w:sz w:val="24"/>
          <w:szCs w:val="24"/>
        </w:rPr>
        <w:t>;</w:t>
      </w:r>
      <w:r w:rsidR="006211C7">
        <w:rPr>
          <w:rFonts w:ascii="Times New Roman" w:hAnsi="Times New Roman" w:cs="Times New Roman"/>
          <w:sz w:val="24"/>
          <w:szCs w:val="24"/>
        </w:rPr>
        <w:t xml:space="preserve"> i.e.</w:t>
      </w:r>
      <w:r w:rsidR="00AF0B7F">
        <w:rPr>
          <w:rFonts w:ascii="Times New Roman" w:hAnsi="Times New Roman" w:cs="Times New Roman"/>
          <w:sz w:val="24"/>
          <w:szCs w:val="24"/>
        </w:rPr>
        <w:t>, 16,000 L (</w:t>
      </w:r>
      <w:r w:rsidR="00E302C1">
        <w:rPr>
          <w:rFonts w:ascii="Times New Roman" w:hAnsi="Times New Roman" w:cs="Times New Roman"/>
          <w:sz w:val="24"/>
          <w:szCs w:val="24"/>
        </w:rPr>
        <w:t>4</w:t>
      </w:r>
      <w:r w:rsidR="006211C7">
        <w:rPr>
          <w:rFonts w:ascii="Times New Roman" w:hAnsi="Times New Roman" w:cs="Times New Roman"/>
          <w:sz w:val="24"/>
          <w:szCs w:val="24"/>
        </w:rPr>
        <w:t xml:space="preserve">000 </w:t>
      </w:r>
      <w:r w:rsidR="00E302C1">
        <w:rPr>
          <w:rFonts w:ascii="Times New Roman" w:hAnsi="Times New Roman" w:cs="Times New Roman"/>
          <w:sz w:val="24"/>
          <w:szCs w:val="24"/>
        </w:rPr>
        <w:t>gal</w:t>
      </w:r>
      <w:r w:rsidR="00AF0B7F">
        <w:rPr>
          <w:rFonts w:ascii="Times New Roman" w:hAnsi="Times New Roman" w:cs="Times New Roman"/>
          <w:sz w:val="24"/>
          <w:szCs w:val="24"/>
        </w:rPr>
        <w:t>)</w:t>
      </w:r>
      <w:r w:rsidR="006211C7">
        <w:rPr>
          <w:rFonts w:ascii="Times New Roman" w:hAnsi="Times New Roman" w:cs="Times New Roman"/>
          <w:sz w:val="24"/>
          <w:szCs w:val="24"/>
        </w:rPr>
        <w:t xml:space="preserve"> is used in the simulation.</w:t>
      </w:r>
    </w:p>
    <w:p w:rsidR="003927F6" w:rsidRPr="00FB27E4" w:rsidRDefault="00230043">
      <w:pPr>
        <w:rPr>
          <w:rFonts w:ascii="Times New Roman" w:hAnsi="Times New Roman" w:cs="Times New Roman"/>
          <w:b/>
          <w:sz w:val="24"/>
          <w:szCs w:val="24"/>
        </w:rPr>
      </w:pPr>
      <w:r w:rsidRPr="00230043">
        <w:rPr>
          <w:rFonts w:ascii="Times New Roman" w:hAnsi="Times New Roman" w:cs="Times New Roman"/>
          <w:b/>
          <w:sz w:val="24"/>
          <w:szCs w:val="24"/>
        </w:rPr>
        <w:t>Blow molding</w:t>
      </w:r>
    </w:p>
    <w:p w:rsidR="00E652AC" w:rsidRDefault="00352B0A">
      <w:pPr>
        <w:rPr>
          <w:rFonts w:ascii="Times New Roman" w:hAnsi="Times New Roman" w:cs="Times New Roman"/>
          <w:sz w:val="24"/>
          <w:szCs w:val="24"/>
        </w:rPr>
      </w:pPr>
      <w:r>
        <w:rPr>
          <w:rFonts w:ascii="Times New Roman" w:hAnsi="Times New Roman" w:cs="Times New Roman"/>
          <w:sz w:val="24"/>
          <w:szCs w:val="24"/>
        </w:rPr>
        <w:t>The b</w:t>
      </w:r>
      <w:r w:rsidR="007B31CD">
        <w:rPr>
          <w:rFonts w:ascii="Times New Roman" w:hAnsi="Times New Roman" w:cs="Times New Roman"/>
          <w:sz w:val="24"/>
          <w:szCs w:val="24"/>
        </w:rPr>
        <w:t xml:space="preserve">low molding operation </w:t>
      </w:r>
      <w:r w:rsidR="00882DCF">
        <w:rPr>
          <w:rFonts w:ascii="Times New Roman" w:hAnsi="Times New Roman" w:cs="Times New Roman"/>
          <w:sz w:val="24"/>
          <w:szCs w:val="24"/>
        </w:rPr>
        <w:t>(</w:t>
      </w:r>
      <w:r w:rsidR="00E302C1">
        <w:rPr>
          <w:rFonts w:ascii="Times New Roman" w:hAnsi="Times New Roman" w:cs="Times New Roman"/>
          <w:sz w:val="24"/>
          <w:szCs w:val="24"/>
        </w:rPr>
        <w:t>F-</w:t>
      </w:r>
      <w:r w:rsidR="00882DCF">
        <w:rPr>
          <w:rFonts w:ascii="Times New Roman" w:hAnsi="Times New Roman" w:cs="Times New Roman"/>
          <w:sz w:val="24"/>
          <w:szCs w:val="24"/>
        </w:rPr>
        <w:t xml:space="preserve">BM-201) </w:t>
      </w:r>
      <w:r w:rsidR="007B31CD">
        <w:rPr>
          <w:rFonts w:ascii="Times New Roman" w:hAnsi="Times New Roman" w:cs="Times New Roman"/>
          <w:sz w:val="24"/>
          <w:szCs w:val="24"/>
        </w:rPr>
        <w:t xml:space="preserve">is modeled as a unit operation in the simulation.  </w:t>
      </w:r>
      <w:r w:rsidR="00E078F8">
        <w:rPr>
          <w:rFonts w:ascii="Times New Roman" w:hAnsi="Times New Roman" w:cs="Times New Roman"/>
          <w:sz w:val="24"/>
          <w:szCs w:val="24"/>
        </w:rPr>
        <w:t xml:space="preserve">We assume </w:t>
      </w:r>
      <w:r w:rsidR="00D154A8">
        <w:rPr>
          <w:rFonts w:ascii="Times New Roman" w:hAnsi="Times New Roman" w:cs="Times New Roman"/>
          <w:sz w:val="24"/>
          <w:szCs w:val="24"/>
        </w:rPr>
        <w:t xml:space="preserve">that </w:t>
      </w:r>
      <w:r w:rsidR="00E078F8">
        <w:rPr>
          <w:rFonts w:ascii="Times New Roman" w:hAnsi="Times New Roman" w:cs="Times New Roman"/>
          <w:sz w:val="24"/>
          <w:szCs w:val="24"/>
        </w:rPr>
        <w:t xml:space="preserve">only </w:t>
      </w:r>
      <w:r w:rsidR="00B92D5B">
        <w:rPr>
          <w:rFonts w:ascii="Times New Roman" w:hAnsi="Times New Roman" w:cs="Times New Roman"/>
          <w:sz w:val="24"/>
          <w:szCs w:val="24"/>
        </w:rPr>
        <w:t xml:space="preserve">high density polyethylene (HDPE) </w:t>
      </w:r>
      <w:r w:rsidR="00E078F8">
        <w:rPr>
          <w:rFonts w:ascii="Times New Roman" w:hAnsi="Times New Roman" w:cs="Times New Roman"/>
          <w:sz w:val="24"/>
          <w:szCs w:val="24"/>
        </w:rPr>
        <w:t>gallon jugs are produced in this facility</w:t>
      </w:r>
      <w:r w:rsidR="00371FAE">
        <w:rPr>
          <w:rFonts w:ascii="Times New Roman" w:hAnsi="Times New Roman" w:cs="Times New Roman"/>
          <w:sz w:val="24"/>
          <w:szCs w:val="24"/>
        </w:rPr>
        <w:t xml:space="preserve"> and are used solely for milk packaging</w:t>
      </w:r>
      <w:r w:rsidR="00E078F8">
        <w:rPr>
          <w:rFonts w:ascii="Times New Roman" w:hAnsi="Times New Roman" w:cs="Times New Roman"/>
          <w:sz w:val="24"/>
          <w:szCs w:val="24"/>
        </w:rPr>
        <w:t xml:space="preserve">. </w:t>
      </w:r>
      <w:r w:rsidR="00397BC1">
        <w:rPr>
          <w:rFonts w:ascii="Times New Roman" w:hAnsi="Times New Roman" w:cs="Times New Roman"/>
          <w:sz w:val="24"/>
          <w:szCs w:val="24"/>
        </w:rPr>
        <w:t xml:space="preserve">Paper containers are purchased </w:t>
      </w:r>
      <w:r w:rsidR="00A16F76">
        <w:rPr>
          <w:rFonts w:ascii="Times New Roman" w:hAnsi="Times New Roman" w:cs="Times New Roman"/>
          <w:sz w:val="24"/>
          <w:szCs w:val="24"/>
        </w:rPr>
        <w:t xml:space="preserve">for cream packaging.  </w:t>
      </w:r>
      <w:r w:rsidR="007B31CD">
        <w:rPr>
          <w:rFonts w:ascii="Times New Roman" w:hAnsi="Times New Roman" w:cs="Times New Roman"/>
          <w:sz w:val="24"/>
          <w:szCs w:val="24"/>
        </w:rPr>
        <w:t>We have found that m</w:t>
      </w:r>
      <w:r w:rsidR="00AA05AE">
        <w:rPr>
          <w:rFonts w:ascii="Times New Roman" w:hAnsi="Times New Roman" w:cs="Times New Roman"/>
          <w:sz w:val="24"/>
          <w:szCs w:val="24"/>
        </w:rPr>
        <w:t>ost of the fluid milk processing plants in U.S. manufacture their milk plastic containers</w:t>
      </w:r>
      <w:r w:rsidR="0031729C">
        <w:rPr>
          <w:rFonts w:ascii="Times New Roman" w:hAnsi="Times New Roman" w:cs="Times New Roman"/>
          <w:sz w:val="24"/>
          <w:szCs w:val="24"/>
        </w:rPr>
        <w:t xml:space="preserve"> in-house</w:t>
      </w:r>
      <w:r w:rsidR="00AA05AE">
        <w:rPr>
          <w:rFonts w:ascii="Times New Roman" w:hAnsi="Times New Roman" w:cs="Times New Roman"/>
          <w:sz w:val="24"/>
          <w:szCs w:val="24"/>
        </w:rPr>
        <w:t>, especially gallon jugs</w:t>
      </w:r>
      <w:r w:rsidR="00F322F5">
        <w:rPr>
          <w:rFonts w:ascii="Times New Roman" w:hAnsi="Times New Roman" w:cs="Times New Roman"/>
          <w:sz w:val="24"/>
          <w:szCs w:val="24"/>
        </w:rPr>
        <w:t xml:space="preserve"> and ½ gallon jugs</w:t>
      </w:r>
      <w:r w:rsidR="00AA05AE">
        <w:rPr>
          <w:rFonts w:ascii="Times New Roman" w:hAnsi="Times New Roman" w:cs="Times New Roman"/>
          <w:sz w:val="24"/>
          <w:szCs w:val="24"/>
        </w:rPr>
        <w:t xml:space="preserve">.  </w:t>
      </w:r>
      <w:r w:rsidR="00FD744E">
        <w:rPr>
          <w:rFonts w:ascii="Times New Roman" w:hAnsi="Times New Roman" w:cs="Times New Roman"/>
          <w:sz w:val="24"/>
          <w:szCs w:val="24"/>
        </w:rPr>
        <w:t>The</w:t>
      </w:r>
      <w:r w:rsidR="0031729C">
        <w:rPr>
          <w:rFonts w:ascii="Times New Roman" w:hAnsi="Times New Roman" w:cs="Times New Roman"/>
          <w:sz w:val="24"/>
          <w:szCs w:val="24"/>
        </w:rPr>
        <w:t xml:space="preserve"> majority of processed milk is packaged in gallon</w:t>
      </w:r>
      <w:r w:rsidR="00FD744E">
        <w:rPr>
          <w:rFonts w:ascii="Times New Roman" w:hAnsi="Times New Roman" w:cs="Times New Roman"/>
          <w:sz w:val="24"/>
          <w:szCs w:val="24"/>
        </w:rPr>
        <w:t xml:space="preserve"> jugs</w:t>
      </w:r>
      <w:r w:rsidR="0031729C">
        <w:rPr>
          <w:rFonts w:ascii="Times New Roman" w:hAnsi="Times New Roman" w:cs="Times New Roman"/>
          <w:sz w:val="24"/>
          <w:szCs w:val="24"/>
        </w:rPr>
        <w:t xml:space="preserve">. </w:t>
      </w:r>
    </w:p>
    <w:p w:rsidR="0011572F" w:rsidRDefault="00371FAE">
      <w:pPr>
        <w:rPr>
          <w:ins w:id="99" w:author="ptomasula" w:date="2013-05-18T11:47:00Z"/>
          <w:rFonts w:ascii="Times New Roman" w:hAnsi="Times New Roman" w:cs="Times New Roman"/>
          <w:sz w:val="24"/>
          <w:szCs w:val="24"/>
        </w:rPr>
      </w:pPr>
      <w:r>
        <w:rPr>
          <w:rFonts w:ascii="Times New Roman" w:hAnsi="Times New Roman" w:cs="Times New Roman"/>
          <w:sz w:val="24"/>
          <w:szCs w:val="24"/>
        </w:rPr>
        <w:t xml:space="preserve">The number of jugs produced per hour of blow mold operation is calculated </w:t>
      </w:r>
      <w:r w:rsidR="00167A72">
        <w:rPr>
          <w:rFonts w:ascii="Times New Roman" w:hAnsi="Times New Roman" w:cs="Times New Roman"/>
          <w:sz w:val="24"/>
          <w:szCs w:val="24"/>
        </w:rPr>
        <w:t xml:space="preserve">based on </w:t>
      </w:r>
      <w:r>
        <w:rPr>
          <w:rFonts w:ascii="Times New Roman" w:hAnsi="Times New Roman" w:cs="Times New Roman"/>
          <w:sz w:val="24"/>
          <w:szCs w:val="24"/>
        </w:rPr>
        <w:t>the amount of milk processed. No excess jug</w:t>
      </w:r>
      <w:r w:rsidR="00F322F5">
        <w:rPr>
          <w:rFonts w:ascii="Times New Roman" w:hAnsi="Times New Roman" w:cs="Times New Roman"/>
          <w:sz w:val="24"/>
          <w:szCs w:val="24"/>
        </w:rPr>
        <w:t>s</w:t>
      </w:r>
      <w:r>
        <w:rPr>
          <w:rFonts w:ascii="Times New Roman" w:hAnsi="Times New Roman" w:cs="Times New Roman"/>
          <w:sz w:val="24"/>
          <w:szCs w:val="24"/>
        </w:rPr>
        <w:t xml:space="preserve"> </w:t>
      </w:r>
      <w:r w:rsidR="00F322F5">
        <w:rPr>
          <w:rFonts w:ascii="Times New Roman" w:hAnsi="Times New Roman" w:cs="Times New Roman"/>
          <w:sz w:val="24"/>
          <w:szCs w:val="24"/>
        </w:rPr>
        <w:t>are</w:t>
      </w:r>
      <w:r>
        <w:rPr>
          <w:rFonts w:ascii="Times New Roman" w:hAnsi="Times New Roman" w:cs="Times New Roman"/>
          <w:sz w:val="24"/>
          <w:szCs w:val="24"/>
        </w:rPr>
        <w:t xml:space="preserve"> produc</w:t>
      </w:r>
      <w:r w:rsidR="00167A72">
        <w:rPr>
          <w:rFonts w:ascii="Times New Roman" w:hAnsi="Times New Roman" w:cs="Times New Roman"/>
          <w:sz w:val="24"/>
          <w:szCs w:val="24"/>
        </w:rPr>
        <w:t xml:space="preserve">ed in the facility. </w:t>
      </w:r>
      <w:r w:rsidR="00B92D5B">
        <w:rPr>
          <w:rFonts w:ascii="Times New Roman" w:hAnsi="Times New Roman" w:cs="Times New Roman"/>
          <w:sz w:val="24"/>
          <w:szCs w:val="24"/>
        </w:rPr>
        <w:t>Fifty-eight</w:t>
      </w:r>
      <w:r w:rsidR="00A72D86">
        <w:rPr>
          <w:rFonts w:ascii="Times New Roman" w:hAnsi="Times New Roman" w:cs="Times New Roman"/>
          <w:sz w:val="24"/>
          <w:szCs w:val="24"/>
        </w:rPr>
        <w:t xml:space="preserve"> g</w:t>
      </w:r>
      <w:r w:rsidR="00B92D5B">
        <w:rPr>
          <w:rFonts w:ascii="Times New Roman" w:hAnsi="Times New Roman" w:cs="Times New Roman"/>
          <w:sz w:val="24"/>
          <w:szCs w:val="24"/>
        </w:rPr>
        <w:t>rams</w:t>
      </w:r>
      <w:r w:rsidR="00A72D86">
        <w:rPr>
          <w:rFonts w:ascii="Times New Roman" w:hAnsi="Times New Roman" w:cs="Times New Roman"/>
          <w:sz w:val="24"/>
          <w:szCs w:val="24"/>
        </w:rPr>
        <w:t xml:space="preserve"> of resin </w:t>
      </w:r>
      <w:r w:rsidR="00D154A8">
        <w:rPr>
          <w:rFonts w:ascii="Times New Roman" w:hAnsi="Times New Roman" w:cs="Times New Roman"/>
          <w:sz w:val="24"/>
          <w:szCs w:val="24"/>
        </w:rPr>
        <w:t>are</w:t>
      </w:r>
      <w:r>
        <w:rPr>
          <w:rFonts w:ascii="Times New Roman" w:hAnsi="Times New Roman" w:cs="Times New Roman"/>
          <w:sz w:val="24"/>
          <w:szCs w:val="24"/>
        </w:rPr>
        <w:t xml:space="preserve"> required </w:t>
      </w:r>
      <w:r w:rsidR="00A72D86">
        <w:rPr>
          <w:rFonts w:ascii="Times New Roman" w:hAnsi="Times New Roman" w:cs="Times New Roman"/>
          <w:sz w:val="24"/>
          <w:szCs w:val="24"/>
        </w:rPr>
        <w:t xml:space="preserve">to produce </w:t>
      </w:r>
      <w:r>
        <w:rPr>
          <w:rFonts w:ascii="Times New Roman" w:hAnsi="Times New Roman" w:cs="Times New Roman"/>
          <w:sz w:val="24"/>
          <w:szCs w:val="24"/>
        </w:rPr>
        <w:t xml:space="preserve">one </w:t>
      </w:r>
      <w:r w:rsidR="00A72D86">
        <w:rPr>
          <w:rFonts w:ascii="Times New Roman" w:hAnsi="Times New Roman" w:cs="Times New Roman"/>
          <w:sz w:val="24"/>
          <w:szCs w:val="24"/>
        </w:rPr>
        <w:t>plastic gallon jug</w:t>
      </w:r>
      <w:r w:rsidR="00167A72">
        <w:rPr>
          <w:rFonts w:ascii="Times New Roman" w:hAnsi="Times New Roman" w:cs="Times New Roman"/>
          <w:sz w:val="24"/>
          <w:szCs w:val="24"/>
        </w:rPr>
        <w:t xml:space="preserve">. </w:t>
      </w:r>
      <w:r w:rsidR="00C614AB">
        <w:rPr>
          <w:rFonts w:ascii="Times New Roman" w:hAnsi="Times New Roman" w:cs="Times New Roman"/>
          <w:sz w:val="24"/>
          <w:szCs w:val="24"/>
        </w:rPr>
        <w:t xml:space="preserve">The average utility for blow molding is assigned </w:t>
      </w:r>
      <w:r w:rsidR="00AF0B7F">
        <w:rPr>
          <w:rFonts w:ascii="Times New Roman" w:hAnsi="Times New Roman" w:cs="Times New Roman"/>
          <w:sz w:val="24"/>
          <w:szCs w:val="24"/>
        </w:rPr>
        <w:t>as</w:t>
      </w:r>
      <w:r w:rsidR="00C614AB">
        <w:rPr>
          <w:rFonts w:ascii="Times New Roman" w:hAnsi="Times New Roman" w:cs="Times New Roman"/>
          <w:sz w:val="24"/>
          <w:szCs w:val="24"/>
        </w:rPr>
        <w:t xml:space="preserve"> </w:t>
      </w:r>
      <w:r w:rsidR="00167A72">
        <w:rPr>
          <w:rFonts w:ascii="Times New Roman" w:hAnsi="Times New Roman" w:cs="Times New Roman"/>
          <w:sz w:val="24"/>
          <w:szCs w:val="24"/>
        </w:rPr>
        <w:t>0.045</w:t>
      </w:r>
      <w:r w:rsidR="00AF0B7F">
        <w:rPr>
          <w:rFonts w:ascii="Times New Roman" w:hAnsi="Times New Roman" w:cs="Times New Roman"/>
          <w:sz w:val="24"/>
          <w:szCs w:val="24"/>
        </w:rPr>
        <w:t xml:space="preserve"> </w:t>
      </w:r>
      <w:r w:rsidR="00A17C8F">
        <w:rPr>
          <w:rFonts w:ascii="Times New Roman" w:hAnsi="Times New Roman" w:cs="Times New Roman"/>
          <w:sz w:val="24"/>
          <w:szCs w:val="24"/>
        </w:rPr>
        <w:t>k</w:t>
      </w:r>
      <w:r w:rsidR="00167A72">
        <w:rPr>
          <w:rFonts w:ascii="Times New Roman" w:hAnsi="Times New Roman" w:cs="Times New Roman"/>
          <w:sz w:val="24"/>
          <w:szCs w:val="24"/>
        </w:rPr>
        <w:t xml:space="preserve">Wh </w:t>
      </w:r>
      <w:r w:rsidR="00C614AB">
        <w:rPr>
          <w:rFonts w:ascii="Times New Roman" w:hAnsi="Times New Roman" w:cs="Times New Roman"/>
          <w:sz w:val="24"/>
          <w:szCs w:val="24"/>
        </w:rPr>
        <w:t>per</w:t>
      </w:r>
      <w:r w:rsidR="00167A72">
        <w:rPr>
          <w:rFonts w:ascii="Times New Roman" w:hAnsi="Times New Roman" w:cs="Times New Roman"/>
          <w:sz w:val="24"/>
          <w:szCs w:val="24"/>
        </w:rPr>
        <w:t xml:space="preserve"> jug.</w:t>
      </w:r>
    </w:p>
    <w:p w:rsidR="002D0D40" w:rsidRDefault="002D0D40">
      <w:pPr>
        <w:rPr>
          <w:rFonts w:ascii="Times New Roman" w:hAnsi="Times New Roman" w:cs="Times New Roman"/>
          <w:sz w:val="24"/>
          <w:szCs w:val="24"/>
        </w:rPr>
      </w:pPr>
    </w:p>
    <w:p w:rsidR="00DB70D7" w:rsidRPr="00FB27E4" w:rsidRDefault="00230043">
      <w:pPr>
        <w:rPr>
          <w:rFonts w:ascii="Times New Roman" w:hAnsi="Times New Roman" w:cs="Times New Roman"/>
          <w:b/>
          <w:sz w:val="24"/>
          <w:szCs w:val="24"/>
        </w:rPr>
      </w:pPr>
      <w:r w:rsidRPr="00230043">
        <w:rPr>
          <w:rFonts w:ascii="Times New Roman" w:hAnsi="Times New Roman" w:cs="Times New Roman"/>
          <w:b/>
          <w:sz w:val="24"/>
          <w:szCs w:val="24"/>
        </w:rPr>
        <w:lastRenderedPageBreak/>
        <w:t>Filling / Packaging</w:t>
      </w:r>
    </w:p>
    <w:p w:rsidR="000B3F11" w:rsidRDefault="009C7094">
      <w:pPr>
        <w:rPr>
          <w:rFonts w:ascii="Times New Roman" w:hAnsi="Times New Roman" w:cs="Times New Roman"/>
          <w:sz w:val="24"/>
          <w:szCs w:val="24"/>
        </w:rPr>
      </w:pPr>
      <w:r>
        <w:rPr>
          <w:rFonts w:ascii="Times New Roman" w:hAnsi="Times New Roman" w:cs="Times New Roman"/>
          <w:sz w:val="24"/>
          <w:szCs w:val="24"/>
        </w:rPr>
        <w:t xml:space="preserve">Plastic jugs produced </w:t>
      </w:r>
      <w:r w:rsidR="003D5685">
        <w:rPr>
          <w:rFonts w:ascii="Times New Roman" w:hAnsi="Times New Roman" w:cs="Times New Roman"/>
          <w:sz w:val="24"/>
          <w:szCs w:val="24"/>
        </w:rPr>
        <w:t xml:space="preserve">by blow molding </w:t>
      </w:r>
      <w:r>
        <w:rPr>
          <w:rFonts w:ascii="Times New Roman" w:hAnsi="Times New Roman" w:cs="Times New Roman"/>
          <w:sz w:val="24"/>
          <w:szCs w:val="24"/>
        </w:rPr>
        <w:t xml:space="preserve">in the facility are </w:t>
      </w:r>
      <w:r w:rsidR="001827B3">
        <w:rPr>
          <w:rFonts w:ascii="Times New Roman" w:hAnsi="Times New Roman" w:cs="Times New Roman"/>
          <w:sz w:val="24"/>
          <w:szCs w:val="24"/>
        </w:rPr>
        <w:t xml:space="preserve">used to package the processed milk.  The </w:t>
      </w:r>
      <w:r w:rsidR="00343928">
        <w:rPr>
          <w:rFonts w:ascii="Times New Roman" w:hAnsi="Times New Roman" w:cs="Times New Roman"/>
          <w:sz w:val="24"/>
          <w:szCs w:val="24"/>
        </w:rPr>
        <w:t xml:space="preserve">plastic jugs are filled and packaged with the </w:t>
      </w:r>
      <w:r w:rsidR="00C4018F">
        <w:rPr>
          <w:rFonts w:ascii="Times New Roman" w:hAnsi="Times New Roman" w:cs="Times New Roman"/>
          <w:sz w:val="24"/>
          <w:szCs w:val="24"/>
        </w:rPr>
        <w:t>processed milk (</w:t>
      </w:r>
      <w:r w:rsidR="008F7D72">
        <w:rPr>
          <w:rFonts w:ascii="Times New Roman" w:hAnsi="Times New Roman" w:cs="Times New Roman"/>
          <w:sz w:val="24"/>
          <w:szCs w:val="24"/>
        </w:rPr>
        <w:t>F-</w:t>
      </w:r>
      <w:r w:rsidR="00C4018F">
        <w:rPr>
          <w:rFonts w:ascii="Times New Roman" w:hAnsi="Times New Roman" w:cs="Times New Roman"/>
          <w:sz w:val="24"/>
          <w:szCs w:val="24"/>
        </w:rPr>
        <w:t>FL-</w:t>
      </w:r>
      <w:r w:rsidR="00882DCF">
        <w:rPr>
          <w:rFonts w:ascii="Times New Roman" w:hAnsi="Times New Roman" w:cs="Times New Roman"/>
          <w:sz w:val="24"/>
          <w:szCs w:val="24"/>
        </w:rPr>
        <w:t>203</w:t>
      </w:r>
      <w:r w:rsidR="00C4018F">
        <w:rPr>
          <w:rFonts w:ascii="Times New Roman" w:hAnsi="Times New Roman" w:cs="Times New Roman"/>
          <w:sz w:val="24"/>
          <w:szCs w:val="24"/>
        </w:rPr>
        <w:t xml:space="preserve">) at </w:t>
      </w:r>
      <w:r w:rsidR="001827B3">
        <w:rPr>
          <w:rFonts w:ascii="Times New Roman" w:hAnsi="Times New Roman" w:cs="Times New Roman"/>
          <w:sz w:val="24"/>
          <w:szCs w:val="24"/>
        </w:rPr>
        <w:t xml:space="preserve">a rate of </w:t>
      </w:r>
      <w:r w:rsidR="00860F24">
        <w:rPr>
          <w:rFonts w:ascii="Times New Roman" w:hAnsi="Times New Roman" w:cs="Times New Roman"/>
          <w:sz w:val="24"/>
          <w:szCs w:val="24"/>
        </w:rPr>
        <w:t>24</w:t>
      </w:r>
      <w:r w:rsidR="00B15BDC">
        <w:rPr>
          <w:rFonts w:ascii="Times New Roman" w:hAnsi="Times New Roman" w:cs="Times New Roman"/>
          <w:sz w:val="24"/>
          <w:szCs w:val="24"/>
        </w:rPr>
        <w:t>79</w:t>
      </w:r>
      <w:r w:rsidR="001827B3">
        <w:rPr>
          <w:rFonts w:ascii="Times New Roman" w:hAnsi="Times New Roman" w:cs="Times New Roman"/>
          <w:sz w:val="24"/>
          <w:szCs w:val="24"/>
        </w:rPr>
        <w:t xml:space="preserve"> units per hour.  A</w:t>
      </w:r>
      <w:r w:rsidR="00C4018F">
        <w:rPr>
          <w:rFonts w:ascii="Times New Roman" w:hAnsi="Times New Roman" w:cs="Times New Roman"/>
          <w:sz w:val="24"/>
          <w:szCs w:val="24"/>
        </w:rPr>
        <w:t>n electrical power of 0.01 kW per bottle</w:t>
      </w:r>
      <w:r w:rsidR="001827B3">
        <w:rPr>
          <w:rFonts w:ascii="Times New Roman" w:hAnsi="Times New Roman" w:cs="Times New Roman"/>
          <w:sz w:val="24"/>
          <w:szCs w:val="24"/>
        </w:rPr>
        <w:t xml:space="preserve"> is assigned for the fil</w:t>
      </w:r>
      <w:r w:rsidR="00F322F5">
        <w:rPr>
          <w:rFonts w:ascii="Times New Roman" w:hAnsi="Times New Roman" w:cs="Times New Roman"/>
          <w:sz w:val="24"/>
          <w:szCs w:val="24"/>
        </w:rPr>
        <w:t>l</w:t>
      </w:r>
      <w:r w:rsidR="001827B3">
        <w:rPr>
          <w:rFonts w:ascii="Times New Roman" w:hAnsi="Times New Roman" w:cs="Times New Roman"/>
          <w:sz w:val="24"/>
          <w:szCs w:val="24"/>
        </w:rPr>
        <w:t>ers</w:t>
      </w:r>
      <w:r w:rsidR="00C4018F">
        <w:rPr>
          <w:rFonts w:ascii="Times New Roman" w:hAnsi="Times New Roman" w:cs="Times New Roman"/>
          <w:sz w:val="24"/>
          <w:szCs w:val="24"/>
        </w:rPr>
        <w:t xml:space="preserve">. </w:t>
      </w:r>
    </w:p>
    <w:p w:rsidR="0011572F" w:rsidRDefault="00A16F76">
      <w:pPr>
        <w:rPr>
          <w:rFonts w:ascii="Times New Roman" w:hAnsi="Times New Roman" w:cs="Times New Roman"/>
          <w:sz w:val="24"/>
          <w:szCs w:val="24"/>
        </w:rPr>
      </w:pPr>
      <w:r>
        <w:rPr>
          <w:rFonts w:ascii="Times New Roman" w:hAnsi="Times New Roman" w:cs="Times New Roman"/>
          <w:sz w:val="24"/>
          <w:szCs w:val="24"/>
        </w:rPr>
        <w:t xml:space="preserve">Cream is packaged in purchased paper pint containers.  </w:t>
      </w:r>
      <w:r w:rsidR="00343928">
        <w:rPr>
          <w:rFonts w:ascii="Times New Roman" w:hAnsi="Times New Roman" w:cs="Times New Roman"/>
          <w:sz w:val="24"/>
          <w:szCs w:val="24"/>
        </w:rPr>
        <w:t>The containers are filled</w:t>
      </w:r>
      <w:r>
        <w:rPr>
          <w:rFonts w:ascii="Times New Roman" w:hAnsi="Times New Roman" w:cs="Times New Roman"/>
          <w:sz w:val="24"/>
          <w:szCs w:val="24"/>
        </w:rPr>
        <w:t xml:space="preserve"> in the cream filler (</w:t>
      </w:r>
      <w:r w:rsidR="008F7D72">
        <w:rPr>
          <w:rFonts w:ascii="Times New Roman" w:hAnsi="Times New Roman" w:cs="Times New Roman"/>
          <w:sz w:val="24"/>
          <w:szCs w:val="24"/>
        </w:rPr>
        <w:t>G-</w:t>
      </w:r>
      <w:r>
        <w:rPr>
          <w:rFonts w:ascii="Times New Roman" w:hAnsi="Times New Roman" w:cs="Times New Roman"/>
          <w:sz w:val="24"/>
          <w:szCs w:val="24"/>
        </w:rPr>
        <w:t xml:space="preserve">FL-214) </w:t>
      </w:r>
      <w:r w:rsidR="00D33D44">
        <w:rPr>
          <w:rFonts w:ascii="Times New Roman" w:hAnsi="Times New Roman" w:cs="Times New Roman"/>
          <w:sz w:val="24"/>
          <w:szCs w:val="24"/>
        </w:rPr>
        <w:t>with electrical power of 0.01 kW per container</w:t>
      </w:r>
      <w:r>
        <w:rPr>
          <w:rFonts w:ascii="Times New Roman" w:hAnsi="Times New Roman" w:cs="Times New Roman"/>
          <w:sz w:val="24"/>
          <w:szCs w:val="24"/>
        </w:rPr>
        <w:t xml:space="preserve">.   </w:t>
      </w:r>
    </w:p>
    <w:p w:rsidR="000B3F11" w:rsidRPr="00FB27E4" w:rsidRDefault="00295B9B">
      <w:pPr>
        <w:rPr>
          <w:rFonts w:ascii="Times New Roman" w:hAnsi="Times New Roman" w:cs="Times New Roman"/>
          <w:b/>
          <w:sz w:val="24"/>
          <w:szCs w:val="24"/>
        </w:rPr>
      </w:pPr>
      <w:r>
        <w:rPr>
          <w:rFonts w:ascii="Times New Roman" w:hAnsi="Times New Roman" w:cs="Times New Roman"/>
          <w:b/>
          <w:sz w:val="24"/>
          <w:szCs w:val="24"/>
        </w:rPr>
        <w:t>Cold Storage</w:t>
      </w:r>
    </w:p>
    <w:p w:rsidR="00E74FDB" w:rsidRDefault="000B3F11">
      <w:pPr>
        <w:rPr>
          <w:rFonts w:ascii="Times New Roman" w:hAnsi="Times New Roman" w:cs="Times New Roman"/>
          <w:sz w:val="24"/>
          <w:szCs w:val="24"/>
        </w:rPr>
      </w:pPr>
      <w:r>
        <w:rPr>
          <w:rFonts w:ascii="Times New Roman" w:hAnsi="Times New Roman" w:cs="Times New Roman"/>
          <w:sz w:val="24"/>
          <w:szCs w:val="24"/>
        </w:rPr>
        <w:t>In order to capture the utility consumption associated with refrigeration</w:t>
      </w:r>
      <w:r w:rsidR="00D03F43">
        <w:rPr>
          <w:rFonts w:ascii="Times New Roman" w:hAnsi="Times New Roman" w:cs="Times New Roman"/>
          <w:sz w:val="24"/>
          <w:szCs w:val="24"/>
        </w:rPr>
        <w:t xml:space="preserve"> of milk </w:t>
      </w:r>
      <w:r w:rsidR="00D33D44">
        <w:rPr>
          <w:rFonts w:ascii="Times New Roman" w:hAnsi="Times New Roman" w:cs="Times New Roman"/>
          <w:sz w:val="24"/>
          <w:szCs w:val="24"/>
        </w:rPr>
        <w:t xml:space="preserve">and cream </w:t>
      </w:r>
      <w:r w:rsidR="00D03F43">
        <w:rPr>
          <w:rFonts w:ascii="Times New Roman" w:hAnsi="Times New Roman" w:cs="Times New Roman"/>
          <w:sz w:val="24"/>
          <w:szCs w:val="24"/>
        </w:rPr>
        <w:t>after packaging</w:t>
      </w:r>
      <w:r>
        <w:rPr>
          <w:rFonts w:ascii="Times New Roman" w:hAnsi="Times New Roman" w:cs="Times New Roman"/>
          <w:sz w:val="24"/>
          <w:szCs w:val="24"/>
        </w:rPr>
        <w:t>, a cold storage unit block (</w:t>
      </w:r>
      <w:r w:rsidR="002D7A38">
        <w:rPr>
          <w:rFonts w:ascii="Times New Roman" w:hAnsi="Times New Roman" w:cs="Times New Roman"/>
          <w:sz w:val="24"/>
          <w:szCs w:val="24"/>
        </w:rPr>
        <w:t>K</w:t>
      </w:r>
      <w:r w:rsidR="008F7D72">
        <w:rPr>
          <w:rFonts w:ascii="Times New Roman" w:hAnsi="Times New Roman" w:cs="Times New Roman"/>
          <w:sz w:val="24"/>
          <w:szCs w:val="24"/>
        </w:rPr>
        <w:t>-</w:t>
      </w:r>
      <w:r>
        <w:rPr>
          <w:rFonts w:ascii="Times New Roman" w:hAnsi="Times New Roman" w:cs="Times New Roman"/>
          <w:sz w:val="24"/>
          <w:szCs w:val="24"/>
        </w:rPr>
        <w:t xml:space="preserve">DSR-204) is included in the model.  It allows us to enter the size of the </w:t>
      </w:r>
      <w:r w:rsidR="001C79FD">
        <w:rPr>
          <w:rFonts w:ascii="Times New Roman" w:hAnsi="Times New Roman" w:cs="Times New Roman"/>
          <w:sz w:val="24"/>
          <w:szCs w:val="24"/>
        </w:rPr>
        <w:t xml:space="preserve">cold </w:t>
      </w:r>
      <w:r>
        <w:rPr>
          <w:rFonts w:ascii="Times New Roman" w:hAnsi="Times New Roman" w:cs="Times New Roman"/>
          <w:sz w:val="24"/>
          <w:szCs w:val="24"/>
        </w:rPr>
        <w:t xml:space="preserve">storage area and </w:t>
      </w:r>
      <w:r w:rsidR="001C79FD">
        <w:rPr>
          <w:rFonts w:ascii="Times New Roman" w:hAnsi="Times New Roman" w:cs="Times New Roman"/>
          <w:sz w:val="24"/>
          <w:szCs w:val="24"/>
        </w:rPr>
        <w:t xml:space="preserve">the </w:t>
      </w:r>
      <w:r w:rsidR="00D03F43">
        <w:rPr>
          <w:rFonts w:ascii="Times New Roman" w:hAnsi="Times New Roman" w:cs="Times New Roman"/>
          <w:sz w:val="24"/>
          <w:szCs w:val="24"/>
        </w:rPr>
        <w:t>refrigeration energy consumption</w:t>
      </w:r>
      <w:r w:rsidR="001A2792">
        <w:rPr>
          <w:rFonts w:ascii="Times New Roman" w:hAnsi="Times New Roman" w:cs="Times New Roman"/>
          <w:sz w:val="24"/>
          <w:szCs w:val="24"/>
        </w:rPr>
        <w:t xml:space="preserve">. </w:t>
      </w:r>
      <w:r w:rsidR="002D7A38">
        <w:rPr>
          <w:rFonts w:ascii="Times New Roman" w:hAnsi="Times New Roman" w:cs="Times New Roman"/>
          <w:sz w:val="24"/>
          <w:szCs w:val="24"/>
        </w:rPr>
        <w:t xml:space="preserve"> </w:t>
      </w:r>
      <w:r w:rsidR="001827B3">
        <w:rPr>
          <w:rFonts w:ascii="Times New Roman" w:hAnsi="Times New Roman" w:cs="Times New Roman"/>
          <w:sz w:val="24"/>
          <w:szCs w:val="24"/>
        </w:rPr>
        <w:t xml:space="preserve">A </w:t>
      </w:r>
      <w:r w:rsidR="00E74FDB">
        <w:rPr>
          <w:rFonts w:ascii="Times New Roman" w:hAnsi="Times New Roman" w:cs="Times New Roman"/>
          <w:sz w:val="24"/>
          <w:szCs w:val="24"/>
        </w:rPr>
        <w:t>650 sq. m (</w:t>
      </w:r>
      <w:r w:rsidR="001827B3">
        <w:rPr>
          <w:rFonts w:ascii="Times New Roman" w:hAnsi="Times New Roman" w:cs="Times New Roman"/>
          <w:sz w:val="24"/>
          <w:szCs w:val="24"/>
        </w:rPr>
        <w:t>7,000 sq. ft.</w:t>
      </w:r>
      <w:r w:rsidR="00E74FDB">
        <w:rPr>
          <w:rFonts w:ascii="Times New Roman" w:hAnsi="Times New Roman" w:cs="Times New Roman"/>
          <w:sz w:val="24"/>
          <w:szCs w:val="24"/>
        </w:rPr>
        <w:t>)</w:t>
      </w:r>
      <w:r w:rsidR="001A2792">
        <w:rPr>
          <w:rFonts w:ascii="Times New Roman" w:hAnsi="Times New Roman" w:cs="Times New Roman"/>
          <w:sz w:val="24"/>
          <w:szCs w:val="24"/>
        </w:rPr>
        <w:t xml:space="preserve"> </w:t>
      </w:r>
      <w:r w:rsidR="001827B3">
        <w:rPr>
          <w:rFonts w:ascii="Times New Roman" w:hAnsi="Times New Roman" w:cs="Times New Roman"/>
          <w:sz w:val="24"/>
          <w:szCs w:val="24"/>
        </w:rPr>
        <w:t xml:space="preserve">cold storage area is assumed in our </w:t>
      </w:r>
      <w:r w:rsidR="00BF7340">
        <w:rPr>
          <w:rFonts w:ascii="Times New Roman" w:hAnsi="Times New Roman" w:cs="Times New Roman"/>
          <w:sz w:val="24"/>
          <w:szCs w:val="24"/>
        </w:rPr>
        <w:t xml:space="preserve">base </w:t>
      </w:r>
      <w:r w:rsidR="001827B3">
        <w:rPr>
          <w:rFonts w:ascii="Times New Roman" w:hAnsi="Times New Roman" w:cs="Times New Roman"/>
          <w:sz w:val="24"/>
          <w:szCs w:val="24"/>
        </w:rPr>
        <w:t>model</w:t>
      </w:r>
      <w:r w:rsidR="001C79FD">
        <w:rPr>
          <w:rFonts w:ascii="Times New Roman" w:hAnsi="Times New Roman" w:cs="Times New Roman"/>
          <w:sz w:val="24"/>
          <w:szCs w:val="24"/>
        </w:rPr>
        <w:t>, with</w:t>
      </w:r>
      <w:r w:rsidR="001827B3">
        <w:rPr>
          <w:rFonts w:ascii="Times New Roman" w:hAnsi="Times New Roman" w:cs="Times New Roman"/>
          <w:sz w:val="24"/>
          <w:szCs w:val="24"/>
        </w:rPr>
        <w:t xml:space="preserve"> the capacity to store about 1.5 days of processed milk. </w:t>
      </w:r>
      <w:r w:rsidR="00E74FDB">
        <w:rPr>
          <w:rFonts w:ascii="Times New Roman" w:hAnsi="Times New Roman" w:cs="Times New Roman"/>
          <w:sz w:val="24"/>
          <w:szCs w:val="24"/>
        </w:rPr>
        <w:t xml:space="preserve">For larger plants, we have assumed </w:t>
      </w:r>
      <w:r w:rsidR="00BF7340">
        <w:rPr>
          <w:rFonts w:ascii="Times New Roman" w:hAnsi="Times New Roman" w:cs="Times New Roman"/>
          <w:sz w:val="24"/>
          <w:szCs w:val="24"/>
        </w:rPr>
        <w:t xml:space="preserve">cold </w:t>
      </w:r>
      <w:r w:rsidR="00E74FDB">
        <w:rPr>
          <w:rFonts w:ascii="Times New Roman" w:hAnsi="Times New Roman" w:cs="Times New Roman"/>
          <w:sz w:val="24"/>
          <w:szCs w:val="24"/>
        </w:rPr>
        <w:t>storage areas as large as 4,600 sq.</w:t>
      </w:r>
      <w:r w:rsidR="002A6118">
        <w:rPr>
          <w:rFonts w:ascii="Times New Roman" w:hAnsi="Times New Roman" w:cs="Times New Roman"/>
          <w:sz w:val="24"/>
          <w:szCs w:val="24"/>
        </w:rPr>
        <w:t xml:space="preserve"> </w:t>
      </w:r>
      <w:r w:rsidR="00E74FDB">
        <w:rPr>
          <w:rFonts w:ascii="Times New Roman" w:hAnsi="Times New Roman" w:cs="Times New Roman"/>
          <w:sz w:val="24"/>
          <w:szCs w:val="24"/>
        </w:rPr>
        <w:t>m</w:t>
      </w:r>
      <w:r w:rsidR="001A2792">
        <w:rPr>
          <w:rFonts w:ascii="Times New Roman" w:hAnsi="Times New Roman" w:cs="Times New Roman"/>
          <w:sz w:val="24"/>
          <w:szCs w:val="24"/>
        </w:rPr>
        <w:t>, although user</w:t>
      </w:r>
      <w:r w:rsidR="00BF7340">
        <w:rPr>
          <w:rFonts w:ascii="Times New Roman" w:hAnsi="Times New Roman" w:cs="Times New Roman"/>
          <w:sz w:val="24"/>
          <w:szCs w:val="24"/>
        </w:rPr>
        <w:t>s</w:t>
      </w:r>
      <w:r w:rsidR="001A2792">
        <w:rPr>
          <w:rFonts w:ascii="Times New Roman" w:hAnsi="Times New Roman" w:cs="Times New Roman"/>
          <w:sz w:val="24"/>
          <w:szCs w:val="24"/>
        </w:rPr>
        <w:t xml:space="preserve"> may enter their own value. </w:t>
      </w:r>
    </w:p>
    <w:p w:rsidR="001827B3" w:rsidRDefault="00E74FDB">
      <w:pPr>
        <w:rPr>
          <w:rFonts w:ascii="Times New Roman" w:hAnsi="Times New Roman" w:cs="Times New Roman"/>
          <w:sz w:val="24"/>
          <w:szCs w:val="24"/>
        </w:rPr>
      </w:pPr>
      <w:r>
        <w:rPr>
          <w:rFonts w:ascii="Times New Roman" w:hAnsi="Times New Roman" w:cs="Times New Roman"/>
          <w:sz w:val="24"/>
          <w:szCs w:val="24"/>
        </w:rPr>
        <w:t xml:space="preserve">With respect to the refrigeration energy consumption, </w:t>
      </w:r>
      <w:r w:rsidR="002D7A38">
        <w:rPr>
          <w:rFonts w:ascii="Times New Roman" w:hAnsi="Times New Roman" w:cs="Times New Roman"/>
          <w:sz w:val="24"/>
          <w:szCs w:val="24"/>
        </w:rPr>
        <w:t>different scenarios</w:t>
      </w:r>
      <w:r w:rsidR="001A2792">
        <w:rPr>
          <w:rFonts w:ascii="Times New Roman" w:hAnsi="Times New Roman" w:cs="Times New Roman"/>
          <w:sz w:val="24"/>
          <w:szCs w:val="24"/>
        </w:rPr>
        <w:t xml:space="preserve"> may be examined</w:t>
      </w:r>
      <w:r w:rsidR="002D7A38">
        <w:rPr>
          <w:rFonts w:ascii="Times New Roman" w:hAnsi="Times New Roman" w:cs="Times New Roman"/>
          <w:sz w:val="24"/>
          <w:szCs w:val="24"/>
        </w:rPr>
        <w:t>.</w:t>
      </w:r>
      <w:r w:rsidR="007E5927">
        <w:rPr>
          <w:rFonts w:ascii="Times New Roman" w:hAnsi="Times New Roman" w:cs="Times New Roman"/>
          <w:sz w:val="24"/>
          <w:szCs w:val="24"/>
        </w:rPr>
        <w:t xml:space="preserve"> </w:t>
      </w:r>
      <w:r w:rsidR="001C79FD">
        <w:rPr>
          <w:rFonts w:ascii="Times New Roman" w:hAnsi="Times New Roman" w:cs="Times New Roman"/>
          <w:sz w:val="24"/>
          <w:szCs w:val="24"/>
        </w:rPr>
        <w:t>An</w:t>
      </w:r>
      <w:r w:rsidR="001827B3">
        <w:rPr>
          <w:rFonts w:ascii="Times New Roman" w:hAnsi="Times New Roman" w:cs="Times New Roman"/>
          <w:sz w:val="24"/>
          <w:szCs w:val="24"/>
        </w:rPr>
        <w:t xml:space="preserve"> electrical energy</w:t>
      </w:r>
      <w:r w:rsidR="002377A5">
        <w:rPr>
          <w:rFonts w:ascii="Times New Roman" w:hAnsi="Times New Roman" w:cs="Times New Roman"/>
          <w:sz w:val="24"/>
          <w:szCs w:val="24"/>
        </w:rPr>
        <w:t xml:space="preserve"> consumption</w:t>
      </w:r>
      <w:r w:rsidR="001827B3">
        <w:rPr>
          <w:rFonts w:ascii="Times New Roman" w:hAnsi="Times New Roman" w:cs="Times New Roman"/>
          <w:sz w:val="24"/>
          <w:szCs w:val="24"/>
        </w:rPr>
        <w:t xml:space="preserve"> of </w:t>
      </w:r>
      <w:r w:rsidR="007E5927">
        <w:rPr>
          <w:rFonts w:ascii="Times New Roman" w:hAnsi="Times New Roman" w:cs="Times New Roman"/>
          <w:sz w:val="24"/>
          <w:szCs w:val="24"/>
        </w:rPr>
        <w:t>13.5 kWh per sq. m per day (</w:t>
      </w:r>
      <w:r w:rsidR="001827B3">
        <w:rPr>
          <w:rFonts w:ascii="Times New Roman" w:hAnsi="Times New Roman" w:cs="Times New Roman"/>
          <w:sz w:val="24"/>
          <w:szCs w:val="24"/>
        </w:rPr>
        <w:t>1</w:t>
      </w:r>
      <w:r w:rsidR="00860F24">
        <w:rPr>
          <w:rFonts w:ascii="Times New Roman" w:hAnsi="Times New Roman" w:cs="Times New Roman"/>
          <w:sz w:val="24"/>
          <w:szCs w:val="24"/>
        </w:rPr>
        <w:t>.25</w:t>
      </w:r>
      <w:r w:rsidR="001827B3">
        <w:rPr>
          <w:rFonts w:ascii="Times New Roman" w:hAnsi="Times New Roman" w:cs="Times New Roman"/>
          <w:sz w:val="24"/>
          <w:szCs w:val="24"/>
        </w:rPr>
        <w:t xml:space="preserve"> </w:t>
      </w:r>
      <w:r w:rsidR="007E5927">
        <w:rPr>
          <w:rFonts w:ascii="Times New Roman" w:hAnsi="Times New Roman" w:cs="Times New Roman"/>
          <w:sz w:val="24"/>
          <w:szCs w:val="24"/>
        </w:rPr>
        <w:t>k</w:t>
      </w:r>
      <w:r w:rsidR="001827B3">
        <w:rPr>
          <w:rFonts w:ascii="Times New Roman" w:hAnsi="Times New Roman" w:cs="Times New Roman"/>
          <w:sz w:val="24"/>
          <w:szCs w:val="24"/>
        </w:rPr>
        <w:t>Wh per square foot per day</w:t>
      </w:r>
      <w:r w:rsidR="007E5927">
        <w:rPr>
          <w:rFonts w:ascii="Times New Roman" w:hAnsi="Times New Roman" w:cs="Times New Roman"/>
          <w:sz w:val="24"/>
          <w:szCs w:val="24"/>
        </w:rPr>
        <w:t>)</w:t>
      </w:r>
      <w:r w:rsidR="001827B3">
        <w:rPr>
          <w:rFonts w:ascii="Times New Roman" w:hAnsi="Times New Roman" w:cs="Times New Roman"/>
          <w:sz w:val="24"/>
          <w:szCs w:val="24"/>
        </w:rPr>
        <w:t xml:space="preserve"> </w:t>
      </w:r>
      <w:r w:rsidR="006D0A68">
        <w:rPr>
          <w:rFonts w:ascii="Times New Roman" w:hAnsi="Times New Roman" w:cs="Times New Roman"/>
          <w:sz w:val="24"/>
          <w:szCs w:val="24"/>
        </w:rPr>
        <w:t xml:space="preserve">may </w:t>
      </w:r>
      <w:r w:rsidR="00BF7340">
        <w:rPr>
          <w:rFonts w:ascii="Times New Roman" w:hAnsi="Times New Roman" w:cs="Times New Roman"/>
          <w:sz w:val="24"/>
          <w:szCs w:val="24"/>
        </w:rPr>
        <w:t>be assigned</w:t>
      </w:r>
      <w:r w:rsidR="001827B3">
        <w:rPr>
          <w:rFonts w:ascii="Times New Roman" w:hAnsi="Times New Roman" w:cs="Times New Roman"/>
          <w:sz w:val="24"/>
          <w:szCs w:val="24"/>
        </w:rPr>
        <w:t xml:space="preserve"> </w:t>
      </w:r>
      <w:r w:rsidR="006D0A68">
        <w:rPr>
          <w:rFonts w:ascii="Times New Roman" w:hAnsi="Times New Roman" w:cs="Times New Roman"/>
          <w:sz w:val="24"/>
          <w:szCs w:val="24"/>
        </w:rPr>
        <w:t>to take into account</w:t>
      </w:r>
      <w:r w:rsidR="0011276E">
        <w:rPr>
          <w:rFonts w:ascii="Times New Roman" w:hAnsi="Times New Roman" w:cs="Times New Roman"/>
          <w:sz w:val="24"/>
          <w:szCs w:val="24"/>
        </w:rPr>
        <w:t xml:space="preserve"> </w:t>
      </w:r>
      <w:r w:rsidR="001827B3">
        <w:rPr>
          <w:rFonts w:ascii="Times New Roman" w:hAnsi="Times New Roman" w:cs="Times New Roman"/>
          <w:sz w:val="24"/>
          <w:szCs w:val="24"/>
        </w:rPr>
        <w:t>storage</w:t>
      </w:r>
      <w:r w:rsidR="0011276E">
        <w:rPr>
          <w:rFonts w:ascii="Times New Roman" w:hAnsi="Times New Roman" w:cs="Times New Roman"/>
          <w:sz w:val="24"/>
          <w:szCs w:val="24"/>
        </w:rPr>
        <w:t xml:space="preserve"> </w:t>
      </w:r>
      <w:r w:rsidR="001A2792">
        <w:rPr>
          <w:rFonts w:ascii="Times New Roman" w:hAnsi="Times New Roman" w:cs="Times New Roman"/>
          <w:sz w:val="24"/>
          <w:szCs w:val="24"/>
        </w:rPr>
        <w:t>that occur</w:t>
      </w:r>
      <w:r w:rsidR="00BF7340">
        <w:rPr>
          <w:rFonts w:ascii="Times New Roman" w:hAnsi="Times New Roman" w:cs="Times New Roman"/>
          <w:sz w:val="24"/>
          <w:szCs w:val="24"/>
        </w:rPr>
        <w:t>s</w:t>
      </w:r>
      <w:r w:rsidR="001A2792">
        <w:rPr>
          <w:rFonts w:ascii="Times New Roman" w:hAnsi="Times New Roman" w:cs="Times New Roman"/>
          <w:sz w:val="24"/>
          <w:szCs w:val="24"/>
        </w:rPr>
        <w:t xml:space="preserve"> </w:t>
      </w:r>
      <w:r w:rsidR="007E5927">
        <w:rPr>
          <w:rFonts w:ascii="Times New Roman" w:hAnsi="Times New Roman" w:cs="Times New Roman"/>
          <w:sz w:val="24"/>
          <w:szCs w:val="24"/>
        </w:rPr>
        <w:t>at the plant, at a distribution center and in the retail case</w:t>
      </w:r>
      <w:r w:rsidR="001827B3">
        <w:rPr>
          <w:rFonts w:ascii="Times New Roman" w:hAnsi="Times New Roman" w:cs="Times New Roman"/>
          <w:sz w:val="24"/>
          <w:szCs w:val="24"/>
        </w:rPr>
        <w:t>.</w:t>
      </w:r>
      <w:r w:rsidR="007E5927">
        <w:rPr>
          <w:rFonts w:ascii="Times New Roman" w:hAnsi="Times New Roman" w:cs="Times New Roman"/>
          <w:sz w:val="24"/>
          <w:szCs w:val="24"/>
        </w:rPr>
        <w:t xml:space="preserve"> The refrigeration energy consumption may also be assigned a</w:t>
      </w:r>
      <w:r w:rsidR="006D0A68">
        <w:rPr>
          <w:rFonts w:ascii="Times New Roman" w:hAnsi="Times New Roman" w:cs="Times New Roman"/>
          <w:sz w:val="24"/>
          <w:szCs w:val="24"/>
        </w:rPr>
        <w:t xml:space="preserve"> much lower </w:t>
      </w:r>
      <w:r w:rsidR="00BF7340">
        <w:rPr>
          <w:rFonts w:ascii="Times New Roman" w:hAnsi="Times New Roman" w:cs="Times New Roman"/>
          <w:sz w:val="24"/>
          <w:szCs w:val="24"/>
        </w:rPr>
        <w:t>value of</w:t>
      </w:r>
      <w:r w:rsidR="007E5927">
        <w:rPr>
          <w:rFonts w:ascii="Times New Roman" w:hAnsi="Times New Roman" w:cs="Times New Roman"/>
          <w:sz w:val="24"/>
          <w:szCs w:val="24"/>
        </w:rPr>
        <w:t xml:space="preserve"> 0.840 kWh per sq. m per day (0.078 kWh sq. ft per day)</w:t>
      </w:r>
      <w:r w:rsidR="001A2792">
        <w:rPr>
          <w:rFonts w:ascii="Times New Roman" w:hAnsi="Times New Roman" w:cs="Times New Roman"/>
          <w:sz w:val="24"/>
          <w:szCs w:val="24"/>
        </w:rPr>
        <w:t>. This value is specific for refrigerated warehouses</w:t>
      </w:r>
      <w:r w:rsidR="006D0A68">
        <w:rPr>
          <w:rFonts w:ascii="Times New Roman" w:hAnsi="Times New Roman" w:cs="Times New Roman"/>
          <w:sz w:val="24"/>
          <w:szCs w:val="24"/>
        </w:rPr>
        <w:t xml:space="preserve"> (ASHRAE</w:t>
      </w:r>
      <w:r w:rsidR="001E58D6">
        <w:rPr>
          <w:rFonts w:ascii="Times New Roman" w:hAnsi="Times New Roman" w:cs="Times New Roman"/>
          <w:sz w:val="24"/>
          <w:szCs w:val="24"/>
        </w:rPr>
        <w:t xml:space="preserve"> Handbook, Heating, Ventilating, and Air-conditioning Applications, 2007)</w:t>
      </w:r>
      <w:r w:rsidR="001A2792">
        <w:rPr>
          <w:rFonts w:ascii="Times New Roman" w:hAnsi="Times New Roman" w:cs="Times New Roman"/>
          <w:sz w:val="24"/>
          <w:szCs w:val="24"/>
        </w:rPr>
        <w:t xml:space="preserve">. </w:t>
      </w:r>
      <w:r w:rsidR="00BF7340">
        <w:rPr>
          <w:rFonts w:ascii="Times New Roman" w:hAnsi="Times New Roman" w:cs="Times New Roman"/>
          <w:sz w:val="24"/>
          <w:szCs w:val="24"/>
        </w:rPr>
        <w:t>U</w:t>
      </w:r>
      <w:r w:rsidR="001A2792">
        <w:rPr>
          <w:rFonts w:ascii="Times New Roman" w:hAnsi="Times New Roman" w:cs="Times New Roman"/>
          <w:sz w:val="24"/>
          <w:szCs w:val="24"/>
        </w:rPr>
        <w:t>ser</w:t>
      </w:r>
      <w:r w:rsidR="00BF7340">
        <w:rPr>
          <w:rFonts w:ascii="Times New Roman" w:hAnsi="Times New Roman" w:cs="Times New Roman"/>
          <w:sz w:val="24"/>
          <w:szCs w:val="24"/>
        </w:rPr>
        <w:t>s</w:t>
      </w:r>
      <w:r w:rsidR="001A2792">
        <w:rPr>
          <w:rFonts w:ascii="Times New Roman" w:hAnsi="Times New Roman" w:cs="Times New Roman"/>
          <w:sz w:val="24"/>
          <w:szCs w:val="24"/>
        </w:rPr>
        <w:t xml:space="preserve"> may assign their own value. </w:t>
      </w:r>
    </w:p>
    <w:p w:rsidR="00164A2F" w:rsidRDefault="007812AE">
      <w:pPr>
        <w:rPr>
          <w:rFonts w:ascii="Times New Roman" w:hAnsi="Times New Roman" w:cs="Times New Roman"/>
          <w:sz w:val="24"/>
          <w:szCs w:val="24"/>
        </w:rPr>
      </w:pPr>
      <w:r>
        <w:rPr>
          <w:rFonts w:ascii="Times New Roman" w:hAnsi="Times New Roman" w:cs="Times New Roman"/>
          <w:sz w:val="24"/>
          <w:szCs w:val="24"/>
        </w:rPr>
        <w:t>A s</w:t>
      </w:r>
      <w:r w:rsidR="001827B3">
        <w:rPr>
          <w:rFonts w:ascii="Times New Roman" w:hAnsi="Times New Roman" w:cs="Times New Roman"/>
          <w:sz w:val="24"/>
          <w:szCs w:val="24"/>
        </w:rPr>
        <w:t>ignificant amount of water is used by the ultrasonic case washers in the cold storage area.  It is assumed that 6,000 L per day of water is used</w:t>
      </w:r>
      <w:r w:rsidR="00295B9B">
        <w:rPr>
          <w:rFonts w:ascii="Times New Roman" w:hAnsi="Times New Roman" w:cs="Times New Roman"/>
          <w:sz w:val="24"/>
          <w:szCs w:val="24"/>
        </w:rPr>
        <w:t xml:space="preserve"> for case washing</w:t>
      </w:r>
      <w:r>
        <w:rPr>
          <w:rFonts w:ascii="Times New Roman" w:hAnsi="Times New Roman" w:cs="Times New Roman"/>
          <w:sz w:val="24"/>
          <w:szCs w:val="24"/>
        </w:rPr>
        <w:t>.</w:t>
      </w:r>
      <w:r w:rsidR="00395575">
        <w:rPr>
          <w:rFonts w:ascii="Times New Roman" w:hAnsi="Times New Roman" w:cs="Times New Roman"/>
          <w:sz w:val="24"/>
          <w:szCs w:val="24"/>
        </w:rPr>
        <w:t xml:space="preserve"> </w:t>
      </w:r>
    </w:p>
    <w:p w:rsidR="003043EB" w:rsidRDefault="00230043">
      <w:pPr>
        <w:rPr>
          <w:rFonts w:ascii="Times New Roman" w:hAnsi="Times New Roman" w:cs="Times New Roman"/>
          <w:sz w:val="24"/>
          <w:szCs w:val="24"/>
        </w:rPr>
      </w:pPr>
      <w:r w:rsidRPr="00230043">
        <w:rPr>
          <w:rFonts w:ascii="Times New Roman" w:hAnsi="Times New Roman" w:cs="Times New Roman"/>
          <w:b/>
          <w:sz w:val="24"/>
          <w:szCs w:val="24"/>
        </w:rPr>
        <w:t>Cleaning-in-Place (CIP)</w:t>
      </w:r>
      <w:r w:rsidR="00ED7366">
        <w:rPr>
          <w:rFonts w:ascii="Times New Roman" w:hAnsi="Times New Roman" w:cs="Times New Roman"/>
          <w:sz w:val="24"/>
          <w:szCs w:val="24"/>
        </w:rPr>
        <w:t xml:space="preserve"> </w:t>
      </w:r>
    </w:p>
    <w:p w:rsidR="00031836" w:rsidRDefault="00147E03">
      <w:pPr>
        <w:rPr>
          <w:rFonts w:ascii="Times New Roman" w:hAnsi="Times New Roman" w:cs="Times New Roman"/>
          <w:sz w:val="24"/>
          <w:szCs w:val="24"/>
        </w:rPr>
      </w:pPr>
      <w:r>
        <w:rPr>
          <w:rFonts w:ascii="Times New Roman" w:hAnsi="Times New Roman" w:cs="Times New Roman"/>
          <w:sz w:val="24"/>
          <w:szCs w:val="24"/>
        </w:rPr>
        <w:t>The unit procedure icons of the cleaning operations are displayed in green in the flow</w:t>
      </w:r>
      <w:r w:rsidR="00236EFF">
        <w:rPr>
          <w:rFonts w:ascii="Times New Roman" w:hAnsi="Times New Roman" w:cs="Times New Roman"/>
          <w:sz w:val="24"/>
          <w:szCs w:val="24"/>
        </w:rPr>
        <w:t xml:space="preserve"> </w:t>
      </w:r>
      <w:r>
        <w:rPr>
          <w:rFonts w:ascii="Times New Roman" w:hAnsi="Times New Roman" w:cs="Times New Roman"/>
          <w:sz w:val="24"/>
          <w:szCs w:val="24"/>
        </w:rPr>
        <w:t xml:space="preserve">sheet. </w:t>
      </w:r>
      <w:r w:rsidR="00856E07">
        <w:rPr>
          <w:rFonts w:ascii="Times New Roman" w:hAnsi="Times New Roman" w:cs="Times New Roman"/>
          <w:sz w:val="24"/>
          <w:szCs w:val="24"/>
        </w:rPr>
        <w:t xml:space="preserve">Two CIP skids are used in our simulation, one for </w:t>
      </w:r>
      <w:r w:rsidR="003043EB">
        <w:rPr>
          <w:rFonts w:ascii="Times New Roman" w:hAnsi="Times New Roman" w:cs="Times New Roman"/>
          <w:sz w:val="24"/>
          <w:szCs w:val="24"/>
        </w:rPr>
        <w:t xml:space="preserve">the silos, </w:t>
      </w:r>
      <w:r w:rsidR="00856E07">
        <w:rPr>
          <w:rFonts w:ascii="Times New Roman" w:hAnsi="Times New Roman" w:cs="Times New Roman"/>
          <w:sz w:val="24"/>
          <w:szCs w:val="24"/>
        </w:rPr>
        <w:t xml:space="preserve">tanks and </w:t>
      </w:r>
      <w:r w:rsidR="003043EB">
        <w:rPr>
          <w:rFonts w:ascii="Times New Roman" w:hAnsi="Times New Roman" w:cs="Times New Roman"/>
          <w:sz w:val="24"/>
          <w:szCs w:val="24"/>
        </w:rPr>
        <w:t xml:space="preserve">filling machines and </w:t>
      </w:r>
      <w:r w:rsidR="00856E07">
        <w:rPr>
          <w:rFonts w:ascii="Times New Roman" w:hAnsi="Times New Roman" w:cs="Times New Roman"/>
          <w:sz w:val="24"/>
          <w:szCs w:val="24"/>
        </w:rPr>
        <w:t>the other for the pasteurizers.</w:t>
      </w:r>
      <w:r w:rsidR="00031836">
        <w:rPr>
          <w:rFonts w:ascii="Times New Roman" w:hAnsi="Times New Roman" w:cs="Times New Roman"/>
          <w:sz w:val="24"/>
          <w:szCs w:val="24"/>
        </w:rPr>
        <w:t xml:space="preserve"> The cleaning steps sequences are as follow</w:t>
      </w:r>
      <w:r w:rsidR="003043EB">
        <w:rPr>
          <w:rFonts w:ascii="Times New Roman" w:hAnsi="Times New Roman" w:cs="Times New Roman"/>
          <w:sz w:val="24"/>
          <w:szCs w:val="24"/>
        </w:rPr>
        <w:t>s</w:t>
      </w:r>
      <w:r w:rsidR="00031836">
        <w:rPr>
          <w:rFonts w:ascii="Times New Roman" w:hAnsi="Times New Roman" w:cs="Times New Roman"/>
          <w:sz w:val="24"/>
          <w:szCs w:val="24"/>
        </w:rPr>
        <w:t>:</w:t>
      </w:r>
    </w:p>
    <w:p w:rsidR="00031836" w:rsidRDefault="00031836">
      <w:pPr>
        <w:rPr>
          <w:rFonts w:ascii="Times New Roman" w:hAnsi="Times New Roman" w:cs="Times New Roman"/>
          <w:sz w:val="24"/>
          <w:szCs w:val="24"/>
        </w:rPr>
      </w:pPr>
      <w:r>
        <w:rPr>
          <w:rFonts w:ascii="Times New Roman" w:hAnsi="Times New Roman" w:cs="Times New Roman"/>
          <w:sz w:val="24"/>
          <w:szCs w:val="24"/>
        </w:rPr>
        <w:t>Skid #1 (</w:t>
      </w:r>
      <w:r w:rsidR="002A6118">
        <w:rPr>
          <w:rFonts w:ascii="Times New Roman" w:hAnsi="Times New Roman" w:cs="Times New Roman"/>
          <w:sz w:val="24"/>
          <w:szCs w:val="24"/>
        </w:rPr>
        <w:t xml:space="preserve">milk </w:t>
      </w:r>
      <w:r>
        <w:rPr>
          <w:rFonts w:ascii="Times New Roman" w:hAnsi="Times New Roman" w:cs="Times New Roman"/>
          <w:sz w:val="24"/>
          <w:szCs w:val="24"/>
        </w:rPr>
        <w:t xml:space="preserve">silos, tanks, </w:t>
      </w:r>
      <w:r w:rsidR="002A6118">
        <w:rPr>
          <w:rFonts w:ascii="Times New Roman" w:hAnsi="Times New Roman" w:cs="Times New Roman"/>
          <w:sz w:val="24"/>
          <w:szCs w:val="24"/>
        </w:rPr>
        <w:t>and filling machines</w:t>
      </w:r>
      <w:r>
        <w:rPr>
          <w:rFonts w:ascii="Times New Roman" w:hAnsi="Times New Roman" w:cs="Times New Roman"/>
          <w:sz w:val="24"/>
          <w:szCs w:val="24"/>
        </w:rPr>
        <w:t>)</w:t>
      </w:r>
    </w:p>
    <w:p w:rsidR="00031836" w:rsidRDefault="00031836" w:rsidP="0003183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Flush with warm water at 45°C for 10 minutes.</w:t>
      </w:r>
    </w:p>
    <w:p w:rsidR="00031836" w:rsidRDefault="00031836" w:rsidP="0003183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Circulate the caustic cleaning solution at 75°C for 10 minutes.</w:t>
      </w:r>
    </w:p>
    <w:p w:rsidR="00E32E21" w:rsidRDefault="00031836" w:rsidP="0003183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Rinse with water at 45°C for 5 minutes.</w:t>
      </w:r>
    </w:p>
    <w:p w:rsidR="00031836" w:rsidRDefault="00031836" w:rsidP="0003183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Disinfect with hot water at 95°C for 5 minutes.</w:t>
      </w:r>
    </w:p>
    <w:p w:rsidR="00031836" w:rsidRDefault="00031836" w:rsidP="0003183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Gradual cooling with water at 25°C for 10 minutes.</w:t>
      </w:r>
    </w:p>
    <w:p w:rsidR="00D82603" w:rsidRDefault="00D82603" w:rsidP="00031836">
      <w:pPr>
        <w:rPr>
          <w:ins w:id="100" w:author="ptomasula" w:date="2013-05-18T12:38:00Z"/>
          <w:rFonts w:ascii="Times New Roman" w:hAnsi="Times New Roman" w:cs="Times New Roman"/>
          <w:sz w:val="24"/>
          <w:szCs w:val="24"/>
        </w:rPr>
      </w:pPr>
    </w:p>
    <w:p w:rsidR="00031836" w:rsidRDefault="00031836" w:rsidP="00031836">
      <w:pPr>
        <w:rPr>
          <w:rFonts w:ascii="Times New Roman" w:hAnsi="Times New Roman" w:cs="Times New Roman"/>
          <w:sz w:val="24"/>
          <w:szCs w:val="24"/>
        </w:rPr>
      </w:pPr>
      <w:r>
        <w:rPr>
          <w:rFonts w:ascii="Times New Roman" w:hAnsi="Times New Roman" w:cs="Times New Roman"/>
          <w:sz w:val="24"/>
          <w:szCs w:val="24"/>
        </w:rPr>
        <w:lastRenderedPageBreak/>
        <w:t>Skid #2 (pasteurizers)</w:t>
      </w:r>
    </w:p>
    <w:p w:rsidR="004D7590" w:rsidRDefault="004D7590" w:rsidP="004D759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Flush with warm water at 45°C for 10 minutes.</w:t>
      </w:r>
    </w:p>
    <w:p w:rsidR="004D7590" w:rsidRDefault="004D7590" w:rsidP="004D759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Circulate with caustic cleaning solution at 75°C for 30 minutes.</w:t>
      </w:r>
    </w:p>
    <w:p w:rsidR="004D7590" w:rsidRDefault="004D7590" w:rsidP="004D759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Rinse with water at 45°C for 5 minutes.</w:t>
      </w:r>
    </w:p>
    <w:p w:rsidR="004D7590" w:rsidRDefault="004D7590" w:rsidP="004D759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Circulate with acidic cleaning solution at 70°C for 20 minutes.</w:t>
      </w:r>
    </w:p>
    <w:p w:rsidR="004D7590" w:rsidRDefault="004D7590" w:rsidP="004D759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Rinse with water at 25°C for 15 minutes.</w:t>
      </w:r>
    </w:p>
    <w:p w:rsidR="004D7590" w:rsidRDefault="004D7590" w:rsidP="004D7590">
      <w:pPr>
        <w:pStyle w:val="ListParagraph"/>
        <w:numPr>
          <w:ilvl w:val="0"/>
          <w:numId w:val="3"/>
        </w:numPr>
        <w:rPr>
          <w:rFonts w:ascii="Times New Roman" w:hAnsi="Times New Roman" w:cs="Times New Roman"/>
          <w:sz w:val="24"/>
          <w:szCs w:val="24"/>
        </w:rPr>
      </w:pPr>
      <w:r w:rsidRPr="004D7590">
        <w:rPr>
          <w:rFonts w:ascii="Times New Roman" w:hAnsi="Times New Roman" w:cs="Times New Roman"/>
          <w:sz w:val="24"/>
          <w:szCs w:val="24"/>
        </w:rPr>
        <w:t>Disinfect with hot water at 95°C for 15 minutes.</w:t>
      </w:r>
    </w:p>
    <w:p w:rsidR="009129ED" w:rsidRDefault="009129ED" w:rsidP="004D7590">
      <w:pPr>
        <w:rPr>
          <w:rFonts w:ascii="Times New Roman" w:hAnsi="Times New Roman" w:cs="Times New Roman"/>
          <w:sz w:val="24"/>
          <w:szCs w:val="24"/>
        </w:rPr>
      </w:pPr>
      <w:r>
        <w:rPr>
          <w:rFonts w:ascii="Times New Roman" w:hAnsi="Times New Roman" w:cs="Times New Roman"/>
          <w:sz w:val="24"/>
          <w:szCs w:val="24"/>
        </w:rPr>
        <w:t xml:space="preserve">A typical dairy </w:t>
      </w:r>
      <w:r w:rsidR="003043EB">
        <w:rPr>
          <w:rFonts w:ascii="Times New Roman" w:hAnsi="Times New Roman" w:cs="Times New Roman"/>
          <w:sz w:val="24"/>
          <w:szCs w:val="24"/>
        </w:rPr>
        <w:t xml:space="preserve">may have </w:t>
      </w:r>
      <w:r>
        <w:rPr>
          <w:rFonts w:ascii="Times New Roman" w:hAnsi="Times New Roman" w:cs="Times New Roman"/>
          <w:sz w:val="24"/>
          <w:szCs w:val="24"/>
        </w:rPr>
        <w:t xml:space="preserve">about 30 cleaning operations a day.  For the purpose of simulating the amount of material and energy used in the overall cleaning operation, </w:t>
      </w:r>
      <w:r w:rsidR="00147E03">
        <w:rPr>
          <w:rFonts w:ascii="Times New Roman" w:hAnsi="Times New Roman" w:cs="Times New Roman"/>
          <w:sz w:val="24"/>
          <w:szCs w:val="24"/>
        </w:rPr>
        <w:t xml:space="preserve">it </w:t>
      </w:r>
      <w:r w:rsidR="00236EFF">
        <w:rPr>
          <w:rFonts w:ascii="Times New Roman" w:hAnsi="Times New Roman" w:cs="Times New Roman"/>
          <w:sz w:val="24"/>
          <w:szCs w:val="24"/>
        </w:rPr>
        <w:t>was</w:t>
      </w:r>
      <w:r w:rsidR="00147E03">
        <w:rPr>
          <w:rFonts w:ascii="Times New Roman" w:hAnsi="Times New Roman" w:cs="Times New Roman"/>
          <w:sz w:val="24"/>
          <w:szCs w:val="24"/>
        </w:rPr>
        <w:t xml:space="preserve"> decided to model each cleaning step as </w:t>
      </w:r>
      <w:r>
        <w:rPr>
          <w:rFonts w:ascii="Times New Roman" w:hAnsi="Times New Roman" w:cs="Times New Roman"/>
          <w:sz w:val="24"/>
          <w:szCs w:val="24"/>
        </w:rPr>
        <w:t>one cycle per day</w:t>
      </w:r>
      <w:r w:rsidR="00147E03">
        <w:rPr>
          <w:rFonts w:ascii="Times New Roman" w:hAnsi="Times New Roman" w:cs="Times New Roman"/>
          <w:sz w:val="24"/>
          <w:szCs w:val="24"/>
        </w:rPr>
        <w:t xml:space="preserve">, </w:t>
      </w:r>
      <w:r w:rsidR="00374A9F">
        <w:rPr>
          <w:rFonts w:ascii="Times New Roman" w:hAnsi="Times New Roman" w:cs="Times New Roman"/>
          <w:sz w:val="24"/>
          <w:szCs w:val="24"/>
        </w:rPr>
        <w:t>260</w:t>
      </w:r>
      <w:r w:rsidR="00147E03">
        <w:rPr>
          <w:rFonts w:ascii="Times New Roman" w:hAnsi="Times New Roman" w:cs="Times New Roman"/>
          <w:sz w:val="24"/>
          <w:szCs w:val="24"/>
        </w:rPr>
        <w:t xml:space="preserve"> operating days per year.</w:t>
      </w:r>
    </w:p>
    <w:p w:rsidR="00087082" w:rsidDel="00D82603" w:rsidRDefault="002A35FD" w:rsidP="004D7590">
      <w:pPr>
        <w:rPr>
          <w:del w:id="101" w:author="ptomasula" w:date="2013-05-18T12:39:00Z"/>
          <w:rFonts w:ascii="Times New Roman" w:hAnsi="Times New Roman" w:cs="Times New Roman"/>
          <w:sz w:val="24"/>
          <w:szCs w:val="24"/>
        </w:rPr>
      </w:pPr>
      <w:r>
        <w:rPr>
          <w:rFonts w:ascii="Times New Roman" w:hAnsi="Times New Roman" w:cs="Times New Roman"/>
          <w:sz w:val="24"/>
          <w:szCs w:val="24"/>
        </w:rPr>
        <w:t>The volumetric flow</w:t>
      </w:r>
      <w:r w:rsidR="00236EFF">
        <w:rPr>
          <w:rFonts w:ascii="Times New Roman" w:hAnsi="Times New Roman" w:cs="Times New Roman"/>
          <w:sz w:val="24"/>
          <w:szCs w:val="24"/>
        </w:rPr>
        <w:t xml:space="preserve"> </w:t>
      </w:r>
      <w:r>
        <w:rPr>
          <w:rFonts w:ascii="Times New Roman" w:hAnsi="Times New Roman" w:cs="Times New Roman"/>
          <w:sz w:val="24"/>
          <w:szCs w:val="24"/>
        </w:rPr>
        <w:t>rate per vessel internal surface area is set at 1</w:t>
      </w:r>
      <w:r w:rsidR="00860F24">
        <w:rPr>
          <w:rFonts w:ascii="Times New Roman" w:hAnsi="Times New Roman" w:cs="Times New Roman"/>
          <w:sz w:val="24"/>
          <w:szCs w:val="24"/>
        </w:rPr>
        <w:t>2.7</w:t>
      </w:r>
      <w:r>
        <w:rPr>
          <w:rFonts w:ascii="Times New Roman" w:hAnsi="Times New Roman" w:cs="Times New Roman"/>
          <w:sz w:val="24"/>
          <w:szCs w:val="24"/>
        </w:rPr>
        <w:t xml:space="preserve"> L/m</w:t>
      </w:r>
      <w:r w:rsidRPr="002A35FD">
        <w:rPr>
          <w:rFonts w:ascii="Times New Roman" w:hAnsi="Times New Roman" w:cs="Times New Roman"/>
          <w:sz w:val="24"/>
          <w:szCs w:val="24"/>
          <w:vertAlign w:val="superscript"/>
        </w:rPr>
        <w:t>2</w:t>
      </w:r>
      <w:r>
        <w:rPr>
          <w:rFonts w:ascii="Times New Roman" w:hAnsi="Times New Roman" w:cs="Times New Roman"/>
          <w:sz w:val="24"/>
          <w:szCs w:val="24"/>
        </w:rPr>
        <w:t xml:space="preserve">-min.  Since the sizing of the equipment is calculated by the program, the amount of water and cleaning solution used in </w:t>
      </w:r>
      <w:r w:rsidR="00236EFF">
        <w:rPr>
          <w:rFonts w:ascii="Times New Roman" w:hAnsi="Times New Roman" w:cs="Times New Roman"/>
          <w:sz w:val="24"/>
          <w:szCs w:val="24"/>
        </w:rPr>
        <w:t xml:space="preserve">the </w:t>
      </w:r>
      <w:r>
        <w:rPr>
          <w:rFonts w:ascii="Times New Roman" w:hAnsi="Times New Roman" w:cs="Times New Roman"/>
          <w:sz w:val="24"/>
          <w:szCs w:val="24"/>
        </w:rPr>
        <w:t>CIP</w:t>
      </w:r>
      <w:r w:rsidR="00955B61">
        <w:rPr>
          <w:rFonts w:ascii="Times New Roman" w:hAnsi="Times New Roman" w:cs="Times New Roman"/>
          <w:sz w:val="24"/>
          <w:szCs w:val="24"/>
        </w:rPr>
        <w:t xml:space="preserve"> operation can be calculated.  According to our simulation, </w:t>
      </w:r>
      <w:r w:rsidR="00540903" w:rsidRPr="00ED7366">
        <w:rPr>
          <w:rFonts w:ascii="Times New Roman" w:hAnsi="Times New Roman" w:cs="Times New Roman"/>
          <w:sz w:val="24"/>
          <w:szCs w:val="24"/>
        </w:rPr>
        <w:t>1</w:t>
      </w:r>
      <w:r w:rsidR="00794A45" w:rsidRPr="00ED7366">
        <w:rPr>
          <w:rFonts w:ascii="Times New Roman" w:hAnsi="Times New Roman" w:cs="Times New Roman"/>
          <w:sz w:val="24"/>
          <w:szCs w:val="24"/>
        </w:rPr>
        <w:t>1</w:t>
      </w:r>
      <w:r w:rsidR="00540903" w:rsidRPr="00ED7366">
        <w:rPr>
          <w:rFonts w:ascii="Times New Roman" w:hAnsi="Times New Roman" w:cs="Times New Roman"/>
          <w:sz w:val="24"/>
          <w:szCs w:val="24"/>
        </w:rPr>
        <w:t xml:space="preserve"> million kg water</w:t>
      </w:r>
      <w:r w:rsidR="00AE1EF5">
        <w:rPr>
          <w:rFonts w:ascii="Times New Roman" w:hAnsi="Times New Roman" w:cs="Times New Roman"/>
          <w:sz w:val="24"/>
          <w:szCs w:val="24"/>
        </w:rPr>
        <w:t>, 6000 kg acid detergent and 16,000 kg alkaline detergent are</w:t>
      </w:r>
      <w:r w:rsidR="00955B61">
        <w:rPr>
          <w:rFonts w:ascii="Times New Roman" w:hAnsi="Times New Roman" w:cs="Times New Roman"/>
          <w:sz w:val="24"/>
          <w:szCs w:val="24"/>
        </w:rPr>
        <w:t xml:space="preserve"> used in the CIP operations annually</w:t>
      </w:r>
      <w:r w:rsidR="003043EB">
        <w:rPr>
          <w:rFonts w:ascii="Times New Roman" w:hAnsi="Times New Roman" w:cs="Times New Roman"/>
          <w:sz w:val="24"/>
          <w:szCs w:val="24"/>
        </w:rPr>
        <w:t xml:space="preserve"> for the base model</w:t>
      </w:r>
      <w:r w:rsidR="00955B61">
        <w:rPr>
          <w:rFonts w:ascii="Times New Roman" w:hAnsi="Times New Roman" w:cs="Times New Roman"/>
          <w:sz w:val="24"/>
          <w:szCs w:val="24"/>
        </w:rPr>
        <w:t>.</w:t>
      </w:r>
      <w:r w:rsidR="00087082">
        <w:rPr>
          <w:rFonts w:ascii="Times New Roman" w:hAnsi="Times New Roman" w:cs="Times New Roman"/>
          <w:sz w:val="24"/>
          <w:szCs w:val="24"/>
        </w:rPr>
        <w:t xml:space="preserve">  The </w:t>
      </w:r>
      <w:r w:rsidR="001D106B">
        <w:rPr>
          <w:rFonts w:ascii="Times New Roman" w:hAnsi="Times New Roman" w:cs="Times New Roman"/>
          <w:sz w:val="24"/>
          <w:szCs w:val="24"/>
        </w:rPr>
        <w:t xml:space="preserve">annual </w:t>
      </w:r>
      <w:r w:rsidR="00087082">
        <w:rPr>
          <w:rFonts w:ascii="Times New Roman" w:hAnsi="Times New Roman" w:cs="Times New Roman"/>
          <w:sz w:val="24"/>
          <w:szCs w:val="24"/>
        </w:rPr>
        <w:t>energy consumption for CIP operations include</w:t>
      </w:r>
      <w:r w:rsidR="001D106B">
        <w:rPr>
          <w:rFonts w:ascii="Times New Roman" w:hAnsi="Times New Roman" w:cs="Times New Roman"/>
          <w:sz w:val="24"/>
          <w:szCs w:val="24"/>
        </w:rPr>
        <w:t>s</w:t>
      </w:r>
      <w:r w:rsidR="00087082">
        <w:rPr>
          <w:rFonts w:ascii="Times New Roman" w:hAnsi="Times New Roman" w:cs="Times New Roman"/>
          <w:sz w:val="24"/>
          <w:szCs w:val="24"/>
        </w:rPr>
        <w:t xml:space="preserve"> </w:t>
      </w:r>
      <w:r w:rsidR="00860F24">
        <w:rPr>
          <w:rFonts w:ascii="Times New Roman" w:hAnsi="Times New Roman" w:cs="Times New Roman"/>
          <w:sz w:val="24"/>
          <w:szCs w:val="24"/>
        </w:rPr>
        <w:t>68</w:t>
      </w:r>
      <w:r w:rsidR="00087082">
        <w:rPr>
          <w:rFonts w:ascii="Times New Roman" w:hAnsi="Times New Roman" w:cs="Times New Roman"/>
          <w:sz w:val="24"/>
          <w:szCs w:val="24"/>
        </w:rPr>
        <w:t xml:space="preserve">00 kWh auxiliary power and </w:t>
      </w:r>
      <w:r w:rsidR="00477F3A">
        <w:rPr>
          <w:rFonts w:ascii="Times New Roman" w:hAnsi="Times New Roman" w:cs="Times New Roman"/>
          <w:sz w:val="24"/>
          <w:szCs w:val="24"/>
        </w:rPr>
        <w:t>1300</w:t>
      </w:r>
      <w:r w:rsidR="00087082">
        <w:rPr>
          <w:rFonts w:ascii="Times New Roman" w:hAnsi="Times New Roman" w:cs="Times New Roman"/>
          <w:sz w:val="24"/>
          <w:szCs w:val="24"/>
        </w:rPr>
        <w:t xml:space="preserve"> </w:t>
      </w:r>
      <w:r w:rsidR="00860F24">
        <w:rPr>
          <w:rFonts w:ascii="Times New Roman" w:hAnsi="Times New Roman" w:cs="Times New Roman"/>
          <w:sz w:val="24"/>
          <w:szCs w:val="24"/>
        </w:rPr>
        <w:t>MT</w:t>
      </w:r>
      <w:r w:rsidR="00087082">
        <w:rPr>
          <w:rFonts w:ascii="Times New Roman" w:hAnsi="Times New Roman" w:cs="Times New Roman"/>
          <w:sz w:val="24"/>
          <w:szCs w:val="24"/>
        </w:rPr>
        <w:t xml:space="preserve"> steam. </w:t>
      </w:r>
    </w:p>
    <w:p w:rsidR="00613202" w:rsidRDefault="00613202" w:rsidP="004D7590">
      <w:pPr>
        <w:rPr>
          <w:rFonts w:ascii="Times New Roman" w:hAnsi="Times New Roman" w:cs="Times New Roman"/>
          <w:b/>
          <w:sz w:val="24"/>
          <w:szCs w:val="24"/>
        </w:rPr>
      </w:pPr>
    </w:p>
    <w:p w:rsidR="00661C40" w:rsidRPr="00661C40" w:rsidRDefault="00661C40" w:rsidP="00661C40">
      <w:pPr>
        <w:rPr>
          <w:rFonts w:ascii="Times New Roman" w:hAnsi="Times New Roman" w:cs="Times New Roman"/>
          <w:b/>
          <w:sz w:val="24"/>
          <w:szCs w:val="24"/>
        </w:rPr>
      </w:pPr>
      <w:r w:rsidRPr="00661C40">
        <w:rPr>
          <w:rFonts w:ascii="Times New Roman" w:hAnsi="Times New Roman" w:cs="Times New Roman"/>
          <w:b/>
          <w:sz w:val="24"/>
          <w:szCs w:val="24"/>
        </w:rPr>
        <w:t>Wastewater Treatment</w:t>
      </w:r>
    </w:p>
    <w:p w:rsidR="00661C40" w:rsidRPr="00661C40" w:rsidRDefault="00661C40" w:rsidP="00661C40">
      <w:pPr>
        <w:rPr>
          <w:rFonts w:ascii="Times New Roman" w:hAnsi="Times New Roman" w:cs="Times New Roman"/>
          <w:sz w:val="24"/>
          <w:szCs w:val="24"/>
        </w:rPr>
      </w:pPr>
      <w:r w:rsidRPr="00661C40">
        <w:rPr>
          <w:rFonts w:ascii="Times New Roman" w:hAnsi="Times New Roman" w:cs="Times New Roman"/>
          <w:sz w:val="24"/>
          <w:szCs w:val="24"/>
        </w:rPr>
        <w:t xml:space="preserve">Wastewater from </w:t>
      </w:r>
      <w:r w:rsidR="00406CDA">
        <w:rPr>
          <w:rFonts w:ascii="Times New Roman" w:hAnsi="Times New Roman" w:cs="Times New Roman"/>
          <w:sz w:val="24"/>
          <w:szCs w:val="24"/>
        </w:rPr>
        <w:t xml:space="preserve">the </w:t>
      </w:r>
      <w:r w:rsidRPr="00661C40">
        <w:rPr>
          <w:rFonts w:ascii="Times New Roman" w:hAnsi="Times New Roman" w:cs="Times New Roman"/>
          <w:sz w:val="24"/>
          <w:szCs w:val="24"/>
        </w:rPr>
        <w:t xml:space="preserve">CIP </w:t>
      </w:r>
      <w:r w:rsidR="00935274" w:rsidRPr="00661C40">
        <w:rPr>
          <w:rFonts w:ascii="Times New Roman" w:hAnsi="Times New Roman" w:cs="Times New Roman"/>
          <w:sz w:val="24"/>
          <w:szCs w:val="24"/>
        </w:rPr>
        <w:t>operation</w:t>
      </w:r>
      <w:r w:rsidR="00935274">
        <w:rPr>
          <w:rFonts w:ascii="Times New Roman" w:hAnsi="Times New Roman" w:cs="Times New Roman"/>
          <w:sz w:val="24"/>
          <w:szCs w:val="24"/>
        </w:rPr>
        <w:t>s</w:t>
      </w:r>
      <w:r w:rsidR="00935274" w:rsidRPr="00661C40">
        <w:rPr>
          <w:rFonts w:ascii="Times New Roman" w:hAnsi="Times New Roman" w:cs="Times New Roman"/>
          <w:sz w:val="24"/>
          <w:szCs w:val="24"/>
        </w:rPr>
        <w:t>,</w:t>
      </w:r>
      <w:r w:rsidR="00434432">
        <w:rPr>
          <w:rFonts w:ascii="Times New Roman" w:hAnsi="Times New Roman" w:cs="Times New Roman"/>
          <w:sz w:val="24"/>
          <w:szCs w:val="24"/>
        </w:rPr>
        <w:t xml:space="preserve"> </w:t>
      </w:r>
      <w:r w:rsidR="00F93971">
        <w:rPr>
          <w:rFonts w:ascii="Times New Roman" w:hAnsi="Times New Roman" w:cs="Times New Roman"/>
          <w:sz w:val="24"/>
          <w:szCs w:val="24"/>
        </w:rPr>
        <w:t>case washing</w:t>
      </w:r>
      <w:r w:rsidR="00935274">
        <w:rPr>
          <w:rFonts w:ascii="Times New Roman" w:hAnsi="Times New Roman" w:cs="Times New Roman"/>
          <w:sz w:val="24"/>
          <w:szCs w:val="24"/>
        </w:rPr>
        <w:t>,</w:t>
      </w:r>
      <w:r w:rsidR="00477F3A">
        <w:rPr>
          <w:rFonts w:ascii="Times New Roman" w:hAnsi="Times New Roman" w:cs="Times New Roman"/>
          <w:sz w:val="24"/>
          <w:szCs w:val="24"/>
        </w:rPr>
        <w:t xml:space="preserve"> and sludge from the separator</w:t>
      </w:r>
      <w:r w:rsidR="00935274">
        <w:rPr>
          <w:rFonts w:ascii="Times New Roman" w:hAnsi="Times New Roman" w:cs="Times New Roman"/>
          <w:sz w:val="24"/>
          <w:szCs w:val="24"/>
        </w:rPr>
        <w:t xml:space="preserve"> </w:t>
      </w:r>
      <w:r w:rsidR="007C3217">
        <w:rPr>
          <w:rFonts w:ascii="Times New Roman" w:hAnsi="Times New Roman" w:cs="Times New Roman"/>
          <w:sz w:val="24"/>
          <w:szCs w:val="24"/>
        </w:rPr>
        <w:t>is</w:t>
      </w:r>
      <w:r w:rsidR="00477F3A">
        <w:rPr>
          <w:rFonts w:ascii="Times New Roman" w:hAnsi="Times New Roman" w:cs="Times New Roman"/>
          <w:sz w:val="24"/>
          <w:szCs w:val="24"/>
        </w:rPr>
        <w:t xml:space="preserve"> </w:t>
      </w:r>
      <w:r w:rsidR="008A36A7">
        <w:rPr>
          <w:rFonts w:ascii="Times New Roman" w:hAnsi="Times New Roman" w:cs="Times New Roman"/>
          <w:sz w:val="24"/>
          <w:szCs w:val="24"/>
        </w:rPr>
        <w:t>pretreated</w:t>
      </w:r>
      <w:r w:rsidR="007C3217">
        <w:rPr>
          <w:rFonts w:ascii="Times New Roman" w:hAnsi="Times New Roman" w:cs="Times New Roman"/>
          <w:sz w:val="24"/>
          <w:szCs w:val="24"/>
        </w:rPr>
        <w:t xml:space="preserve"> prior to</w:t>
      </w:r>
      <w:r w:rsidRPr="00661C40">
        <w:rPr>
          <w:rFonts w:ascii="Times New Roman" w:hAnsi="Times New Roman" w:cs="Times New Roman"/>
          <w:sz w:val="24"/>
          <w:szCs w:val="24"/>
        </w:rPr>
        <w:t xml:space="preserve"> disposal. The unit procedure icons for wastewater treatment are displayed in blue in the flow sheet. The wastewater (influent) stream</w:t>
      </w:r>
      <w:r w:rsidR="00035FF2">
        <w:rPr>
          <w:rFonts w:ascii="Times New Roman" w:hAnsi="Times New Roman" w:cs="Times New Roman"/>
          <w:sz w:val="24"/>
          <w:szCs w:val="24"/>
        </w:rPr>
        <w:t xml:space="preserve"> and </w:t>
      </w:r>
      <w:r w:rsidRPr="00661C40">
        <w:rPr>
          <w:rFonts w:ascii="Times New Roman" w:hAnsi="Times New Roman" w:cs="Times New Roman"/>
          <w:sz w:val="24"/>
          <w:szCs w:val="24"/>
        </w:rPr>
        <w:t xml:space="preserve">the recycled sludge stream </w:t>
      </w:r>
      <w:r w:rsidR="00035FF2">
        <w:rPr>
          <w:rFonts w:ascii="Times New Roman" w:hAnsi="Times New Roman" w:cs="Times New Roman"/>
          <w:sz w:val="24"/>
          <w:szCs w:val="24"/>
        </w:rPr>
        <w:t>are</w:t>
      </w:r>
      <w:r w:rsidRPr="00661C40">
        <w:rPr>
          <w:rFonts w:ascii="Times New Roman" w:hAnsi="Times New Roman" w:cs="Times New Roman"/>
          <w:sz w:val="24"/>
          <w:szCs w:val="24"/>
        </w:rPr>
        <w:t xml:space="preserve"> sent to the aeration tank (</w:t>
      </w:r>
      <w:r w:rsidR="008F7D72">
        <w:rPr>
          <w:rFonts w:ascii="Times New Roman" w:hAnsi="Times New Roman" w:cs="Times New Roman"/>
          <w:sz w:val="24"/>
          <w:szCs w:val="24"/>
        </w:rPr>
        <w:t>I-WT-101</w:t>
      </w:r>
      <w:r w:rsidRPr="00661C40">
        <w:rPr>
          <w:rFonts w:ascii="Times New Roman" w:hAnsi="Times New Roman" w:cs="Times New Roman"/>
          <w:sz w:val="24"/>
          <w:szCs w:val="24"/>
        </w:rPr>
        <w:t xml:space="preserve">) for bio-oxidation of the organic material. The aeration tank operates at an average hydraulic residence time of 6 hours </w:t>
      </w:r>
      <w:r w:rsidR="007C3217">
        <w:rPr>
          <w:rFonts w:ascii="Times New Roman" w:hAnsi="Times New Roman" w:cs="Times New Roman"/>
          <w:sz w:val="24"/>
          <w:szCs w:val="24"/>
        </w:rPr>
        <w:t xml:space="preserve">with </w:t>
      </w:r>
      <w:r w:rsidRPr="00661C40">
        <w:rPr>
          <w:rFonts w:ascii="Times New Roman" w:hAnsi="Times New Roman" w:cs="Times New Roman"/>
          <w:sz w:val="24"/>
          <w:szCs w:val="24"/>
        </w:rPr>
        <w:t xml:space="preserve">an average sludge residence </w:t>
      </w:r>
      <w:r w:rsidR="00691D8E">
        <w:rPr>
          <w:rFonts w:ascii="Times New Roman" w:hAnsi="Times New Roman" w:cs="Times New Roman"/>
          <w:sz w:val="24"/>
          <w:szCs w:val="24"/>
        </w:rPr>
        <w:t xml:space="preserve">time </w:t>
      </w:r>
      <w:r w:rsidRPr="00661C40">
        <w:rPr>
          <w:rFonts w:ascii="Times New Roman" w:hAnsi="Times New Roman" w:cs="Times New Roman"/>
          <w:sz w:val="24"/>
          <w:szCs w:val="24"/>
        </w:rPr>
        <w:t xml:space="preserve">of 23 hours.  The aeration </w:t>
      </w:r>
      <w:r w:rsidR="008A36A7" w:rsidRPr="00661C40">
        <w:rPr>
          <w:rFonts w:ascii="Times New Roman" w:hAnsi="Times New Roman" w:cs="Times New Roman"/>
          <w:sz w:val="24"/>
          <w:szCs w:val="24"/>
        </w:rPr>
        <w:t>blowers maintain</w:t>
      </w:r>
      <w:r w:rsidRPr="00661C40">
        <w:rPr>
          <w:rFonts w:ascii="Times New Roman" w:hAnsi="Times New Roman" w:cs="Times New Roman"/>
          <w:sz w:val="24"/>
          <w:szCs w:val="24"/>
        </w:rPr>
        <w:t xml:space="preserve"> a minimum diffused air concentration of 20 mg/L. </w:t>
      </w:r>
      <w:r w:rsidR="008A36A7">
        <w:rPr>
          <w:rFonts w:ascii="Times New Roman" w:hAnsi="Times New Roman" w:cs="Times New Roman"/>
          <w:sz w:val="24"/>
          <w:szCs w:val="24"/>
        </w:rPr>
        <w:t>T</w:t>
      </w:r>
      <w:r w:rsidR="00D52F49">
        <w:rPr>
          <w:rFonts w:ascii="Times New Roman" w:hAnsi="Times New Roman" w:cs="Times New Roman"/>
          <w:sz w:val="24"/>
          <w:szCs w:val="24"/>
        </w:rPr>
        <w:t xml:space="preserve">he </w:t>
      </w:r>
      <w:r w:rsidRPr="00661C40">
        <w:rPr>
          <w:rFonts w:ascii="Times New Roman" w:hAnsi="Times New Roman" w:cs="Times New Roman"/>
          <w:sz w:val="24"/>
          <w:szCs w:val="24"/>
        </w:rPr>
        <w:t>degradation of organic material in the waste stream</w:t>
      </w:r>
      <w:r w:rsidR="008A36A7">
        <w:rPr>
          <w:rFonts w:ascii="Times New Roman" w:hAnsi="Times New Roman" w:cs="Times New Roman"/>
          <w:sz w:val="24"/>
          <w:szCs w:val="24"/>
        </w:rPr>
        <w:t xml:space="preserve"> is given by </w:t>
      </w:r>
      <w:r w:rsidR="00F445BE">
        <w:rPr>
          <w:rFonts w:ascii="Times New Roman" w:hAnsi="Times New Roman" w:cs="Times New Roman"/>
          <w:sz w:val="24"/>
          <w:szCs w:val="24"/>
        </w:rPr>
        <w:t>(</w:t>
      </w:r>
      <w:proofErr w:type="spellStart"/>
      <w:r w:rsidR="00F445BE">
        <w:rPr>
          <w:rFonts w:ascii="Times New Roman" w:hAnsi="Times New Roman" w:cs="Times New Roman"/>
          <w:sz w:val="24"/>
          <w:szCs w:val="24"/>
        </w:rPr>
        <w:t>Santamarina</w:t>
      </w:r>
      <w:proofErr w:type="spellEnd"/>
      <w:r w:rsidR="00F445BE">
        <w:rPr>
          <w:rFonts w:ascii="Times New Roman" w:hAnsi="Times New Roman" w:cs="Times New Roman"/>
          <w:sz w:val="24"/>
          <w:szCs w:val="24"/>
        </w:rPr>
        <w:t>, Environmental Progress, Vol.16, No.4, 1997, P.268)</w:t>
      </w:r>
      <w:r w:rsidRPr="00661C40">
        <w:rPr>
          <w:rFonts w:ascii="Times New Roman" w:hAnsi="Times New Roman" w:cs="Times New Roman"/>
          <w:sz w:val="24"/>
          <w:szCs w:val="24"/>
        </w:rPr>
        <w:t>:</w:t>
      </w:r>
    </w:p>
    <w:p w:rsidR="00661C40" w:rsidRPr="00661C40" w:rsidRDefault="00661C40" w:rsidP="00661C40">
      <w:pPr>
        <w:spacing w:after="0" w:line="240" w:lineRule="auto"/>
        <w:rPr>
          <w:rFonts w:ascii="Times New Roman" w:eastAsia="Calibri" w:hAnsi="Times New Roman" w:cs="Times New Roman"/>
        </w:rPr>
      </w:pPr>
      <w:r w:rsidRPr="00661C40">
        <w:rPr>
          <w:rFonts w:ascii="Times New Roman" w:hAnsi="Times New Roman"/>
        </w:rPr>
        <w:t>Casein / Lact</w:t>
      </w:r>
      <w:r w:rsidRPr="00661C40">
        <w:rPr>
          <w:rFonts w:ascii="Times New Roman" w:eastAsia="Calibri" w:hAnsi="Times New Roman" w:cs="Times New Roman"/>
        </w:rPr>
        <w:t>ose    ===&gt;    Biomass   +    H</w:t>
      </w:r>
      <w:r w:rsidRPr="00661C40">
        <w:rPr>
          <w:rFonts w:ascii="Times New Roman" w:eastAsia="Calibri" w:hAnsi="Times New Roman" w:cs="Times New Roman"/>
          <w:vertAlign w:val="subscript"/>
        </w:rPr>
        <w:t>2</w:t>
      </w:r>
      <w:r w:rsidRPr="00661C40">
        <w:rPr>
          <w:rFonts w:ascii="Times New Roman" w:eastAsia="Calibri" w:hAnsi="Times New Roman" w:cs="Times New Roman"/>
        </w:rPr>
        <w:t>O    +    CO</w:t>
      </w:r>
      <w:r w:rsidRPr="00661C40">
        <w:rPr>
          <w:rFonts w:ascii="Times New Roman" w:eastAsia="Calibri" w:hAnsi="Times New Roman" w:cs="Times New Roman"/>
          <w:vertAlign w:val="subscript"/>
        </w:rPr>
        <w:t>2</w:t>
      </w:r>
    </w:p>
    <w:p w:rsidR="00661C40" w:rsidRPr="00661C40" w:rsidRDefault="00661C40" w:rsidP="00661C40">
      <w:pPr>
        <w:spacing w:after="0" w:line="240" w:lineRule="auto"/>
        <w:rPr>
          <w:rFonts w:ascii="Times New Roman" w:eastAsia="Calibri" w:hAnsi="Times New Roman" w:cs="Times New Roman"/>
        </w:rPr>
      </w:pPr>
      <w:r w:rsidRPr="00661C40">
        <w:rPr>
          <w:rFonts w:ascii="Times New Roman" w:eastAsia="Calibri" w:hAnsi="Times New Roman" w:cs="Times New Roman"/>
        </w:rPr>
        <w:t xml:space="preserve">   1 g                </w:t>
      </w:r>
      <w:r w:rsidRPr="00661C40">
        <w:rPr>
          <w:rFonts w:ascii="Times New Roman" w:hAnsi="Times New Roman"/>
        </w:rPr>
        <w:t xml:space="preserve">                </w:t>
      </w:r>
      <w:r w:rsidRPr="00661C40">
        <w:rPr>
          <w:rFonts w:ascii="Times New Roman" w:eastAsia="Calibri" w:hAnsi="Times New Roman" w:cs="Times New Roman"/>
        </w:rPr>
        <w:t xml:space="preserve">      0.4 g             0.3 g          0.3 g</w:t>
      </w:r>
    </w:p>
    <w:p w:rsidR="00661C40" w:rsidRPr="00661C40" w:rsidRDefault="00661C40" w:rsidP="00661C40">
      <w:pPr>
        <w:spacing w:after="0"/>
        <w:rPr>
          <w:rFonts w:ascii="Times New Roman" w:hAnsi="Times New Roman" w:cs="Times New Roman"/>
          <w:sz w:val="24"/>
          <w:szCs w:val="24"/>
        </w:rPr>
      </w:pPr>
    </w:p>
    <w:p w:rsidR="00087082" w:rsidRDefault="008A36A7">
      <w:pPr>
        <w:rPr>
          <w:rFonts w:ascii="Times New Roman" w:hAnsi="Times New Roman" w:cs="Times New Roman"/>
          <w:sz w:val="24"/>
          <w:szCs w:val="24"/>
        </w:rPr>
      </w:pPr>
      <w:r>
        <w:rPr>
          <w:rFonts w:ascii="Times New Roman" w:hAnsi="Times New Roman" w:cs="Times New Roman"/>
          <w:sz w:val="24"/>
          <w:szCs w:val="24"/>
        </w:rPr>
        <w:t>T</w:t>
      </w:r>
      <w:r w:rsidR="00661C40" w:rsidRPr="00661C40">
        <w:rPr>
          <w:rFonts w:ascii="Times New Roman" w:hAnsi="Times New Roman" w:cs="Times New Roman"/>
          <w:sz w:val="24"/>
          <w:szCs w:val="24"/>
        </w:rPr>
        <w:t xml:space="preserve">he waste stream is </w:t>
      </w:r>
      <w:r>
        <w:rPr>
          <w:rFonts w:ascii="Times New Roman" w:hAnsi="Times New Roman" w:cs="Times New Roman"/>
          <w:sz w:val="24"/>
          <w:szCs w:val="24"/>
        </w:rPr>
        <w:t xml:space="preserve">then </w:t>
      </w:r>
      <w:r w:rsidR="00661C40" w:rsidRPr="00661C40">
        <w:rPr>
          <w:rFonts w:ascii="Times New Roman" w:hAnsi="Times New Roman" w:cs="Times New Roman"/>
          <w:sz w:val="24"/>
          <w:szCs w:val="24"/>
        </w:rPr>
        <w:t>clarifie</w:t>
      </w:r>
      <w:r w:rsidR="00035FF2">
        <w:rPr>
          <w:rFonts w:ascii="Times New Roman" w:hAnsi="Times New Roman" w:cs="Times New Roman"/>
          <w:sz w:val="24"/>
          <w:szCs w:val="24"/>
        </w:rPr>
        <w:t>d</w:t>
      </w:r>
      <w:r w:rsidR="00661C40" w:rsidRPr="00661C40">
        <w:rPr>
          <w:rFonts w:ascii="Times New Roman" w:hAnsi="Times New Roman" w:cs="Times New Roman"/>
          <w:sz w:val="24"/>
          <w:szCs w:val="24"/>
        </w:rPr>
        <w:t xml:space="preserve"> (</w:t>
      </w:r>
      <w:r w:rsidR="008F7D72">
        <w:rPr>
          <w:rFonts w:ascii="Times New Roman" w:hAnsi="Times New Roman" w:cs="Times New Roman"/>
          <w:sz w:val="24"/>
          <w:szCs w:val="24"/>
        </w:rPr>
        <w:t>I-WT-102</w:t>
      </w:r>
      <w:r w:rsidR="00661C40" w:rsidRPr="00661C40">
        <w:rPr>
          <w:rFonts w:ascii="Times New Roman" w:hAnsi="Times New Roman" w:cs="Times New Roman"/>
          <w:sz w:val="24"/>
          <w:szCs w:val="24"/>
        </w:rPr>
        <w:t>) where 99% of the biomass is removed and is thickened to about 1% w/w solid</w:t>
      </w:r>
      <w:r>
        <w:rPr>
          <w:rFonts w:ascii="Times New Roman" w:hAnsi="Times New Roman" w:cs="Times New Roman"/>
          <w:sz w:val="24"/>
          <w:szCs w:val="24"/>
        </w:rPr>
        <w:t>s</w:t>
      </w:r>
      <w:r w:rsidR="00661C40" w:rsidRPr="00661C40">
        <w:rPr>
          <w:rFonts w:ascii="Times New Roman" w:hAnsi="Times New Roman" w:cs="Times New Roman"/>
          <w:sz w:val="24"/>
          <w:szCs w:val="24"/>
        </w:rPr>
        <w:t xml:space="preserve"> content.  The liquid effluent which contains mostly water </w:t>
      </w:r>
      <w:r w:rsidR="004A5549">
        <w:rPr>
          <w:rFonts w:ascii="Times New Roman" w:hAnsi="Times New Roman" w:cs="Times New Roman"/>
          <w:sz w:val="24"/>
          <w:szCs w:val="24"/>
        </w:rPr>
        <w:t xml:space="preserve">is </w:t>
      </w:r>
      <w:r w:rsidR="00661C40" w:rsidRPr="00661C40">
        <w:rPr>
          <w:rFonts w:ascii="Times New Roman" w:hAnsi="Times New Roman" w:cs="Times New Roman"/>
          <w:sz w:val="24"/>
          <w:szCs w:val="24"/>
        </w:rPr>
        <w:t xml:space="preserve">disposed of as aqueous waste. 75% of </w:t>
      </w:r>
      <w:r w:rsidR="00DD58C7">
        <w:rPr>
          <w:rFonts w:ascii="Times New Roman" w:hAnsi="Times New Roman" w:cs="Times New Roman"/>
          <w:sz w:val="24"/>
          <w:szCs w:val="24"/>
        </w:rPr>
        <w:t>the sludge stream</w:t>
      </w:r>
      <w:r w:rsidR="00661C40" w:rsidRPr="00661C40">
        <w:rPr>
          <w:rFonts w:ascii="Times New Roman" w:hAnsi="Times New Roman" w:cs="Times New Roman"/>
          <w:sz w:val="24"/>
          <w:szCs w:val="24"/>
        </w:rPr>
        <w:t xml:space="preserve"> is recycled back to the aeration tank</w:t>
      </w:r>
      <w:r w:rsidR="00DD58C7">
        <w:rPr>
          <w:rFonts w:ascii="Times New Roman" w:hAnsi="Times New Roman" w:cs="Times New Roman"/>
          <w:sz w:val="24"/>
          <w:szCs w:val="24"/>
        </w:rPr>
        <w:t>. T</w:t>
      </w:r>
      <w:r w:rsidR="00661C40" w:rsidRPr="00661C40">
        <w:rPr>
          <w:rFonts w:ascii="Times New Roman" w:hAnsi="Times New Roman" w:cs="Times New Roman"/>
          <w:sz w:val="24"/>
          <w:szCs w:val="24"/>
        </w:rPr>
        <w:t>he rest is pumped to a belt filter press (</w:t>
      </w:r>
      <w:r w:rsidR="008F7D72">
        <w:rPr>
          <w:rFonts w:ascii="Times New Roman" w:hAnsi="Times New Roman" w:cs="Times New Roman"/>
          <w:sz w:val="24"/>
          <w:szCs w:val="24"/>
        </w:rPr>
        <w:t>I-WT-103</w:t>
      </w:r>
      <w:r w:rsidR="00661C40" w:rsidRPr="00661C40">
        <w:rPr>
          <w:rFonts w:ascii="Times New Roman" w:hAnsi="Times New Roman" w:cs="Times New Roman"/>
          <w:sz w:val="24"/>
          <w:szCs w:val="24"/>
        </w:rPr>
        <w:t xml:space="preserve">) where it is concentrated to </w:t>
      </w:r>
      <w:r w:rsidR="00785DE2">
        <w:rPr>
          <w:rFonts w:ascii="Times New Roman" w:hAnsi="Times New Roman" w:cs="Times New Roman"/>
          <w:sz w:val="24"/>
          <w:szCs w:val="24"/>
        </w:rPr>
        <w:t>15</w:t>
      </w:r>
      <w:r w:rsidR="00661C40" w:rsidRPr="00661C40">
        <w:rPr>
          <w:rFonts w:ascii="Times New Roman" w:hAnsi="Times New Roman" w:cs="Times New Roman"/>
          <w:sz w:val="24"/>
          <w:szCs w:val="24"/>
        </w:rPr>
        <w:t>% solid</w:t>
      </w:r>
      <w:r w:rsidR="00A75342">
        <w:rPr>
          <w:rFonts w:ascii="Times New Roman" w:hAnsi="Times New Roman" w:cs="Times New Roman"/>
          <w:sz w:val="24"/>
          <w:szCs w:val="24"/>
        </w:rPr>
        <w:t>s</w:t>
      </w:r>
      <w:r w:rsidR="00661C40" w:rsidRPr="00661C40">
        <w:rPr>
          <w:rFonts w:ascii="Times New Roman" w:hAnsi="Times New Roman" w:cs="Times New Roman"/>
          <w:sz w:val="24"/>
          <w:szCs w:val="24"/>
        </w:rPr>
        <w:t xml:space="preserve"> content. The removed water</w:t>
      </w:r>
      <w:r w:rsidR="00A75342">
        <w:rPr>
          <w:rFonts w:ascii="Times New Roman" w:hAnsi="Times New Roman" w:cs="Times New Roman"/>
          <w:sz w:val="24"/>
          <w:szCs w:val="24"/>
        </w:rPr>
        <w:t xml:space="preserve"> containing </w:t>
      </w:r>
      <w:r w:rsidR="00A75342" w:rsidRPr="00661C40">
        <w:rPr>
          <w:rFonts w:ascii="Times New Roman" w:hAnsi="Times New Roman" w:cs="Times New Roman"/>
          <w:sz w:val="24"/>
          <w:szCs w:val="24"/>
        </w:rPr>
        <w:t>small</w:t>
      </w:r>
      <w:r w:rsidR="00661C40" w:rsidRPr="00661C40">
        <w:rPr>
          <w:rFonts w:ascii="Times New Roman" w:hAnsi="Times New Roman" w:cs="Times New Roman"/>
          <w:sz w:val="24"/>
          <w:szCs w:val="24"/>
        </w:rPr>
        <w:t xml:space="preserve"> amount</w:t>
      </w:r>
      <w:r w:rsidR="00C41727">
        <w:rPr>
          <w:rFonts w:ascii="Times New Roman" w:hAnsi="Times New Roman" w:cs="Times New Roman"/>
          <w:sz w:val="24"/>
          <w:szCs w:val="24"/>
        </w:rPr>
        <w:t>s</w:t>
      </w:r>
      <w:r w:rsidR="00661C40" w:rsidRPr="00661C40">
        <w:rPr>
          <w:rFonts w:ascii="Times New Roman" w:hAnsi="Times New Roman" w:cs="Times New Roman"/>
          <w:sz w:val="24"/>
          <w:szCs w:val="24"/>
        </w:rPr>
        <w:t xml:space="preserve"> of biomass and dissolved solids is sent back to the aeration tank. The concentrated sludge stream is dewatered to a final solid</w:t>
      </w:r>
      <w:r w:rsidR="00A75342">
        <w:rPr>
          <w:rFonts w:ascii="Times New Roman" w:hAnsi="Times New Roman" w:cs="Times New Roman"/>
          <w:sz w:val="24"/>
          <w:szCs w:val="24"/>
        </w:rPr>
        <w:t>s</w:t>
      </w:r>
      <w:r w:rsidR="00661C40" w:rsidRPr="00661C40">
        <w:rPr>
          <w:rFonts w:ascii="Times New Roman" w:hAnsi="Times New Roman" w:cs="Times New Roman"/>
          <w:sz w:val="24"/>
          <w:szCs w:val="24"/>
        </w:rPr>
        <w:t xml:space="preserve"> concentration of 35% w/w using </w:t>
      </w:r>
      <w:r w:rsidR="00785DE2">
        <w:rPr>
          <w:rFonts w:ascii="Times New Roman" w:hAnsi="Times New Roman" w:cs="Times New Roman"/>
          <w:sz w:val="24"/>
          <w:szCs w:val="24"/>
        </w:rPr>
        <w:t>the</w:t>
      </w:r>
      <w:r w:rsidR="00661C40" w:rsidRPr="00661C40">
        <w:rPr>
          <w:rFonts w:ascii="Times New Roman" w:hAnsi="Times New Roman" w:cs="Times New Roman"/>
          <w:sz w:val="24"/>
          <w:szCs w:val="24"/>
        </w:rPr>
        <w:t xml:space="preserve"> sludge dryer (</w:t>
      </w:r>
      <w:r w:rsidR="008F7D72">
        <w:rPr>
          <w:rFonts w:ascii="Times New Roman" w:hAnsi="Times New Roman" w:cs="Times New Roman"/>
          <w:sz w:val="24"/>
          <w:szCs w:val="24"/>
        </w:rPr>
        <w:t>I-WT-104</w:t>
      </w:r>
      <w:r w:rsidR="00661C40" w:rsidRPr="00661C40">
        <w:rPr>
          <w:rFonts w:ascii="Times New Roman" w:hAnsi="Times New Roman" w:cs="Times New Roman"/>
          <w:sz w:val="24"/>
          <w:szCs w:val="24"/>
        </w:rPr>
        <w:t xml:space="preserve">).  The dried sludge </w:t>
      </w:r>
      <w:r w:rsidR="00785DE2">
        <w:rPr>
          <w:rFonts w:ascii="Times New Roman" w:hAnsi="Times New Roman" w:cs="Times New Roman"/>
          <w:sz w:val="24"/>
          <w:szCs w:val="24"/>
        </w:rPr>
        <w:t>is</w:t>
      </w:r>
      <w:r w:rsidR="00661C40" w:rsidRPr="00661C40">
        <w:rPr>
          <w:rFonts w:ascii="Times New Roman" w:hAnsi="Times New Roman" w:cs="Times New Roman"/>
          <w:sz w:val="24"/>
          <w:szCs w:val="24"/>
        </w:rPr>
        <w:t xml:space="preserve"> disposed of as solid waste.</w:t>
      </w:r>
      <w:r w:rsidR="00087082">
        <w:rPr>
          <w:rFonts w:ascii="Times New Roman" w:hAnsi="Times New Roman" w:cs="Times New Roman"/>
          <w:sz w:val="24"/>
          <w:szCs w:val="24"/>
        </w:rPr>
        <w:br w:type="page"/>
      </w:r>
    </w:p>
    <w:p w:rsidR="0049371D" w:rsidRDefault="00664C45" w:rsidP="0049371D">
      <w:pPr>
        <w:rPr>
          <w:rFonts w:ascii="Times New Roman" w:hAnsi="Times New Roman" w:cs="Times New Roman"/>
          <w:b/>
          <w:sz w:val="24"/>
          <w:szCs w:val="24"/>
        </w:rPr>
      </w:pPr>
      <w:r>
        <w:rPr>
          <w:rFonts w:ascii="Times New Roman" w:hAnsi="Times New Roman" w:cs="Times New Roman"/>
          <w:b/>
          <w:sz w:val="24"/>
          <w:szCs w:val="24"/>
        </w:rPr>
        <w:lastRenderedPageBreak/>
        <w:t>PROCESS SIMULATION RESULTS</w:t>
      </w:r>
    </w:p>
    <w:p w:rsidR="0049371D" w:rsidRDefault="0049371D" w:rsidP="0049371D">
      <w:pPr>
        <w:rPr>
          <w:rFonts w:ascii="Times New Roman" w:hAnsi="Times New Roman" w:cs="Times New Roman"/>
          <w:b/>
          <w:sz w:val="24"/>
          <w:szCs w:val="24"/>
        </w:rPr>
      </w:pPr>
      <w:r w:rsidRPr="0049371D">
        <w:rPr>
          <w:rFonts w:ascii="Times New Roman" w:hAnsi="Times New Roman" w:cs="Times New Roman"/>
          <w:b/>
          <w:sz w:val="24"/>
          <w:szCs w:val="24"/>
        </w:rPr>
        <w:t>M</w:t>
      </w:r>
      <w:r w:rsidR="005B6F0C">
        <w:rPr>
          <w:rFonts w:ascii="Times New Roman" w:hAnsi="Times New Roman" w:cs="Times New Roman"/>
          <w:b/>
          <w:sz w:val="24"/>
          <w:szCs w:val="24"/>
        </w:rPr>
        <w:t>ATERIAL BALANCES</w:t>
      </w:r>
    </w:p>
    <w:p w:rsidR="0049371D" w:rsidRDefault="00230043" w:rsidP="0049371D">
      <w:pPr>
        <w:rPr>
          <w:rFonts w:ascii="Times New Roman" w:hAnsi="Times New Roman" w:cs="Times New Roman"/>
          <w:sz w:val="24"/>
          <w:szCs w:val="24"/>
        </w:rPr>
      </w:pPr>
      <w:r w:rsidRPr="00230043">
        <w:rPr>
          <w:rFonts w:ascii="Times New Roman" w:hAnsi="Times New Roman" w:cs="Times New Roman"/>
          <w:b/>
          <w:sz w:val="24"/>
          <w:szCs w:val="24"/>
        </w:rPr>
        <w:t>T</w:t>
      </w:r>
      <w:del w:id="102" w:author="ptomasula" w:date="2013-05-18T12:18:00Z">
        <w:r w:rsidRPr="00230043" w:rsidDel="00C00048">
          <w:rPr>
            <w:rFonts w:ascii="Times New Roman" w:hAnsi="Times New Roman" w:cs="Times New Roman"/>
            <w:b/>
            <w:sz w:val="24"/>
            <w:szCs w:val="24"/>
          </w:rPr>
          <w:delText>able</w:delText>
        </w:r>
      </w:del>
      <w:ins w:id="103" w:author="ptomasula" w:date="2013-05-18T12:18:00Z">
        <w:r w:rsidR="00C00048">
          <w:rPr>
            <w:rFonts w:ascii="Times New Roman" w:hAnsi="Times New Roman" w:cs="Times New Roman"/>
            <w:b/>
            <w:sz w:val="24"/>
            <w:szCs w:val="24"/>
          </w:rPr>
          <w:t>ABLE</w:t>
        </w:r>
      </w:ins>
      <w:r w:rsidRPr="00230043">
        <w:rPr>
          <w:rFonts w:ascii="Times New Roman" w:hAnsi="Times New Roman" w:cs="Times New Roman"/>
          <w:b/>
          <w:sz w:val="24"/>
          <w:szCs w:val="24"/>
        </w:rPr>
        <w:t xml:space="preserve"> 3</w:t>
      </w:r>
      <w:r w:rsidR="0049371D">
        <w:rPr>
          <w:rFonts w:ascii="Times New Roman" w:hAnsi="Times New Roman" w:cs="Times New Roman"/>
          <w:sz w:val="24"/>
          <w:szCs w:val="24"/>
        </w:rPr>
        <w:t xml:space="preserve"> provides information on </w:t>
      </w:r>
      <w:r w:rsidR="00BB7612">
        <w:rPr>
          <w:rFonts w:ascii="Times New Roman" w:hAnsi="Times New Roman" w:cs="Times New Roman"/>
          <w:sz w:val="24"/>
          <w:szCs w:val="24"/>
        </w:rPr>
        <w:t xml:space="preserve">the </w:t>
      </w:r>
      <w:r w:rsidR="0049371D">
        <w:rPr>
          <w:rFonts w:ascii="Times New Roman" w:hAnsi="Times New Roman" w:cs="Times New Roman"/>
          <w:sz w:val="24"/>
          <w:szCs w:val="24"/>
        </w:rPr>
        <w:t>raw material requirements for the entire flow</w:t>
      </w:r>
      <w:r w:rsidR="002832D9">
        <w:rPr>
          <w:rFonts w:ascii="Times New Roman" w:hAnsi="Times New Roman" w:cs="Times New Roman"/>
          <w:sz w:val="24"/>
          <w:szCs w:val="24"/>
        </w:rPr>
        <w:t xml:space="preserve"> </w:t>
      </w:r>
      <w:r w:rsidR="0049371D">
        <w:rPr>
          <w:rFonts w:ascii="Times New Roman" w:hAnsi="Times New Roman" w:cs="Times New Roman"/>
          <w:sz w:val="24"/>
          <w:szCs w:val="24"/>
        </w:rPr>
        <w:t>sheet.  The quantities are displayed in kg/year and kg/hour</w:t>
      </w:r>
      <w:r w:rsidR="00BB7612">
        <w:rPr>
          <w:rFonts w:ascii="Times New Roman" w:hAnsi="Times New Roman" w:cs="Times New Roman"/>
          <w:sz w:val="24"/>
          <w:szCs w:val="24"/>
        </w:rPr>
        <w:t xml:space="preserve"> and were</w:t>
      </w:r>
      <w:r w:rsidR="0049371D">
        <w:rPr>
          <w:rFonts w:ascii="Times New Roman" w:hAnsi="Times New Roman" w:cs="Times New Roman"/>
          <w:sz w:val="24"/>
          <w:szCs w:val="24"/>
        </w:rPr>
        <w:t xml:space="preserve"> extracted from the </w:t>
      </w:r>
      <w:r w:rsidR="00257571">
        <w:rPr>
          <w:rFonts w:ascii="Times New Roman" w:hAnsi="Times New Roman" w:cs="Times New Roman"/>
          <w:sz w:val="24"/>
          <w:szCs w:val="24"/>
        </w:rPr>
        <w:t>Excel</w:t>
      </w:r>
      <w:r w:rsidR="0049371D">
        <w:rPr>
          <w:rFonts w:ascii="Times New Roman" w:hAnsi="Times New Roman" w:cs="Times New Roman"/>
          <w:sz w:val="24"/>
          <w:szCs w:val="24"/>
        </w:rPr>
        <w:t xml:space="preserve"> version o</w:t>
      </w:r>
      <w:r w:rsidR="00D73AE4">
        <w:rPr>
          <w:rFonts w:ascii="Times New Roman" w:hAnsi="Times New Roman" w:cs="Times New Roman"/>
          <w:sz w:val="24"/>
          <w:szCs w:val="24"/>
        </w:rPr>
        <w:t xml:space="preserve">f the </w:t>
      </w:r>
      <w:r w:rsidR="00821DF1" w:rsidRPr="00821DF1">
        <w:rPr>
          <w:rFonts w:ascii="Times New Roman" w:hAnsi="Times New Roman" w:cs="Times New Roman"/>
          <w:b/>
          <w:sz w:val="24"/>
          <w:szCs w:val="24"/>
        </w:rPr>
        <w:t>Material &amp; Streams report</w:t>
      </w:r>
      <w:r w:rsidR="00C968AB">
        <w:rPr>
          <w:rFonts w:ascii="Times New Roman" w:hAnsi="Times New Roman" w:cs="Times New Roman"/>
          <w:sz w:val="24"/>
          <w:szCs w:val="24"/>
        </w:rPr>
        <w:t xml:space="preserve"> (</w:t>
      </w:r>
      <w:r w:rsidRPr="00230043">
        <w:rPr>
          <w:rFonts w:ascii="Times New Roman" w:hAnsi="Times New Roman" w:cs="Times New Roman"/>
          <w:b/>
          <w:sz w:val="24"/>
          <w:szCs w:val="24"/>
        </w:rPr>
        <w:t>Appendix A</w:t>
      </w:r>
      <w:r w:rsidR="00D813EE">
        <w:rPr>
          <w:rFonts w:ascii="Times New Roman" w:hAnsi="Times New Roman" w:cs="Times New Roman"/>
          <w:sz w:val="24"/>
          <w:szCs w:val="24"/>
        </w:rPr>
        <w:t xml:space="preserve"> in the e-mail attachment</w:t>
      </w:r>
      <w:r w:rsidR="00C968AB">
        <w:rPr>
          <w:rFonts w:ascii="Times New Roman" w:hAnsi="Times New Roman" w:cs="Times New Roman"/>
          <w:sz w:val="24"/>
          <w:szCs w:val="24"/>
        </w:rPr>
        <w:t>)</w:t>
      </w:r>
      <w:r w:rsidR="00D73AE4">
        <w:rPr>
          <w:rFonts w:ascii="Times New Roman" w:hAnsi="Times New Roman" w:cs="Times New Roman"/>
          <w:sz w:val="24"/>
          <w:szCs w:val="24"/>
        </w:rPr>
        <w:t>.  The report also breaks down the amounts of raw material used in each section of the process.  Details of each stream are displayed in the report.</w:t>
      </w:r>
    </w:p>
    <w:p w:rsidR="00D958A3" w:rsidRDefault="00D958A3" w:rsidP="002273EF">
      <w:pPr>
        <w:spacing w:after="0"/>
        <w:rPr>
          <w:rFonts w:ascii="Times New Roman" w:hAnsi="Times New Roman" w:cs="Times New Roman"/>
          <w:b/>
          <w:sz w:val="24"/>
          <w:szCs w:val="24"/>
        </w:rPr>
      </w:pPr>
    </w:p>
    <w:p w:rsidR="002273EF" w:rsidRPr="00493976" w:rsidRDefault="00230043" w:rsidP="002273EF">
      <w:pPr>
        <w:spacing w:after="0"/>
        <w:rPr>
          <w:rFonts w:ascii="Times New Roman" w:hAnsi="Times New Roman" w:cs="Times New Roman"/>
          <w:b/>
          <w:sz w:val="24"/>
          <w:szCs w:val="24"/>
        </w:rPr>
      </w:pPr>
      <w:r w:rsidRPr="00230043">
        <w:rPr>
          <w:rFonts w:ascii="Times New Roman" w:hAnsi="Times New Roman" w:cs="Times New Roman"/>
          <w:b/>
          <w:sz w:val="24"/>
          <w:szCs w:val="24"/>
        </w:rPr>
        <w:t>T</w:t>
      </w:r>
      <w:del w:id="104" w:author="ptomasula" w:date="2013-05-18T12:18:00Z">
        <w:r w:rsidRPr="00230043" w:rsidDel="00C00048">
          <w:rPr>
            <w:rFonts w:ascii="Times New Roman" w:hAnsi="Times New Roman" w:cs="Times New Roman"/>
            <w:b/>
            <w:sz w:val="24"/>
            <w:szCs w:val="24"/>
          </w:rPr>
          <w:delText>able</w:delText>
        </w:r>
      </w:del>
      <w:ins w:id="105" w:author="ptomasula" w:date="2013-05-18T12:18:00Z">
        <w:r w:rsidR="00C00048">
          <w:rPr>
            <w:rFonts w:ascii="Times New Roman" w:hAnsi="Times New Roman" w:cs="Times New Roman"/>
            <w:b/>
            <w:sz w:val="24"/>
            <w:szCs w:val="24"/>
          </w:rPr>
          <w:t>ABLE</w:t>
        </w:r>
      </w:ins>
      <w:r w:rsidRPr="00230043">
        <w:rPr>
          <w:rFonts w:ascii="Times New Roman" w:hAnsi="Times New Roman" w:cs="Times New Roman"/>
          <w:b/>
          <w:sz w:val="24"/>
          <w:szCs w:val="24"/>
        </w:rPr>
        <w:t xml:space="preserve"> 3</w:t>
      </w:r>
    </w:p>
    <w:p w:rsidR="002273EF" w:rsidRPr="00493976" w:rsidRDefault="00230043" w:rsidP="004E6883">
      <w:pPr>
        <w:spacing w:after="120"/>
        <w:rPr>
          <w:rFonts w:ascii="Times New Roman" w:hAnsi="Times New Roman" w:cs="Times New Roman"/>
          <w:b/>
          <w:sz w:val="24"/>
          <w:szCs w:val="24"/>
        </w:rPr>
      </w:pPr>
      <w:r w:rsidRPr="00230043">
        <w:rPr>
          <w:rFonts w:ascii="Times New Roman" w:hAnsi="Times New Roman" w:cs="Times New Roman"/>
          <w:b/>
          <w:sz w:val="24"/>
          <w:szCs w:val="24"/>
        </w:rPr>
        <w:t>Raw material requirements for the entire flow sheet</w:t>
      </w:r>
      <w:del w:id="106" w:author="ptomasula" w:date="2013-05-18T11:48:00Z">
        <w:r w:rsidRPr="00230043" w:rsidDel="002D0D40">
          <w:rPr>
            <w:rFonts w:ascii="Times New Roman" w:hAnsi="Times New Roman" w:cs="Times New Roman"/>
            <w:b/>
            <w:sz w:val="24"/>
            <w:szCs w:val="24"/>
          </w:rPr>
          <w:delText>.</w:delText>
        </w:r>
      </w:del>
    </w:p>
    <w:tbl>
      <w:tblPr>
        <w:tblW w:w="8204" w:type="dxa"/>
        <w:tblInd w:w="95" w:type="dxa"/>
        <w:tblLook w:val="04A0"/>
      </w:tblPr>
      <w:tblGrid>
        <w:gridCol w:w="1590"/>
        <w:gridCol w:w="266"/>
        <w:gridCol w:w="266"/>
        <w:gridCol w:w="266"/>
        <w:gridCol w:w="2524"/>
        <w:gridCol w:w="272"/>
        <w:gridCol w:w="960"/>
        <w:gridCol w:w="619"/>
        <w:gridCol w:w="341"/>
        <w:gridCol w:w="1100"/>
      </w:tblGrid>
      <w:tr w:rsidR="00E17E20" w:rsidRPr="00E17E20" w:rsidTr="00B87759">
        <w:trPr>
          <w:gridAfter w:val="1"/>
          <w:wAfter w:w="1100" w:type="dxa"/>
          <w:trHeight w:val="512"/>
        </w:trPr>
        <w:tc>
          <w:tcPr>
            <w:tcW w:w="5184" w:type="dxa"/>
            <w:gridSpan w:val="6"/>
            <w:tcBorders>
              <w:top w:val="single" w:sz="4" w:space="0" w:color="auto"/>
              <w:left w:val="single" w:sz="4" w:space="0" w:color="auto"/>
              <w:bottom w:val="single" w:sz="4" w:space="0" w:color="auto"/>
              <w:right w:val="nil"/>
            </w:tcBorders>
            <w:shd w:val="clear" w:color="auto" w:fill="auto"/>
            <w:noWrap/>
            <w:hideMark/>
          </w:tcPr>
          <w:p w:rsidR="00E17E20" w:rsidRPr="00E17E20" w:rsidRDefault="00E17E20" w:rsidP="00E17E20">
            <w:pPr>
              <w:spacing w:after="0" w:line="240" w:lineRule="auto"/>
              <w:rPr>
                <w:rFonts w:ascii="Arial" w:eastAsia="Times New Roman" w:hAnsi="Arial" w:cs="Arial"/>
                <w:color w:val="000080"/>
                <w:sz w:val="24"/>
                <w:szCs w:val="24"/>
              </w:rPr>
            </w:pPr>
            <w:r w:rsidRPr="00E17E20">
              <w:rPr>
                <w:rFonts w:ascii="Arial" w:eastAsia="Times New Roman" w:hAnsi="Arial" w:cs="Arial"/>
                <w:color w:val="000080"/>
                <w:sz w:val="24"/>
                <w:szCs w:val="24"/>
              </w:rPr>
              <w:t>BULK MATERIALS (Entire Process)</w:t>
            </w:r>
          </w:p>
        </w:tc>
        <w:tc>
          <w:tcPr>
            <w:tcW w:w="960" w:type="dxa"/>
            <w:tcBorders>
              <w:top w:val="single" w:sz="4" w:space="0" w:color="auto"/>
              <w:left w:val="nil"/>
              <w:bottom w:val="single" w:sz="4" w:space="0" w:color="auto"/>
              <w:right w:val="nil"/>
            </w:tcBorders>
            <w:shd w:val="clear" w:color="auto" w:fill="auto"/>
            <w:noWrap/>
            <w:hideMark/>
          </w:tcPr>
          <w:p w:rsidR="00E17E20" w:rsidRPr="00E17E20" w:rsidRDefault="00E17E20" w:rsidP="00E17E20">
            <w:pPr>
              <w:spacing w:after="0" w:line="240" w:lineRule="auto"/>
              <w:rPr>
                <w:rFonts w:ascii="Arial" w:eastAsia="Times New Roman" w:hAnsi="Arial" w:cs="Arial"/>
                <w:color w:val="000080"/>
                <w:sz w:val="24"/>
                <w:szCs w:val="24"/>
              </w:rPr>
            </w:pPr>
            <w:r w:rsidRPr="00E17E20">
              <w:rPr>
                <w:rFonts w:ascii="Arial" w:eastAsia="Times New Roman" w:hAnsi="Arial" w:cs="Arial"/>
                <w:color w:val="000080"/>
                <w:sz w:val="24"/>
                <w:szCs w:val="24"/>
              </w:rPr>
              <w:t> </w:t>
            </w:r>
          </w:p>
        </w:tc>
        <w:tc>
          <w:tcPr>
            <w:tcW w:w="619" w:type="dxa"/>
            <w:tcBorders>
              <w:top w:val="single" w:sz="4" w:space="0" w:color="auto"/>
              <w:left w:val="nil"/>
              <w:bottom w:val="single" w:sz="4" w:space="0" w:color="auto"/>
              <w:right w:val="nil"/>
            </w:tcBorders>
            <w:shd w:val="clear" w:color="auto" w:fill="auto"/>
            <w:noWrap/>
            <w:hideMark/>
          </w:tcPr>
          <w:p w:rsidR="00E17E20" w:rsidRPr="00E17E20" w:rsidRDefault="00E17E20" w:rsidP="00E17E20">
            <w:pPr>
              <w:spacing w:after="0" w:line="240" w:lineRule="auto"/>
              <w:rPr>
                <w:rFonts w:ascii="Arial" w:eastAsia="Times New Roman" w:hAnsi="Arial" w:cs="Arial"/>
                <w:color w:val="000080"/>
                <w:sz w:val="24"/>
                <w:szCs w:val="24"/>
              </w:rPr>
            </w:pPr>
            <w:r w:rsidRPr="00E17E20">
              <w:rPr>
                <w:rFonts w:ascii="Arial" w:eastAsia="Times New Roman" w:hAnsi="Arial" w:cs="Arial"/>
                <w:color w:val="000080"/>
                <w:sz w:val="24"/>
                <w:szCs w:val="24"/>
              </w:rPr>
              <w:t> </w:t>
            </w:r>
          </w:p>
        </w:tc>
        <w:tc>
          <w:tcPr>
            <w:tcW w:w="341" w:type="dxa"/>
            <w:tcBorders>
              <w:top w:val="single" w:sz="4" w:space="0" w:color="auto"/>
              <w:left w:val="nil"/>
              <w:bottom w:val="single" w:sz="4" w:space="0" w:color="auto"/>
              <w:right w:val="single" w:sz="4" w:space="0" w:color="auto"/>
            </w:tcBorders>
            <w:shd w:val="clear" w:color="auto" w:fill="auto"/>
            <w:noWrap/>
            <w:hideMark/>
          </w:tcPr>
          <w:p w:rsidR="00E17E20" w:rsidRPr="00E17E20" w:rsidRDefault="00E17E20" w:rsidP="00E17E20">
            <w:pPr>
              <w:spacing w:after="0" w:line="240" w:lineRule="auto"/>
              <w:rPr>
                <w:rFonts w:ascii="Arial" w:eastAsia="Times New Roman" w:hAnsi="Arial" w:cs="Arial"/>
                <w:color w:val="000080"/>
                <w:sz w:val="24"/>
                <w:szCs w:val="24"/>
              </w:rPr>
            </w:pPr>
            <w:r w:rsidRPr="00E17E20">
              <w:rPr>
                <w:rFonts w:ascii="Arial" w:eastAsia="Times New Roman" w:hAnsi="Arial" w:cs="Arial"/>
                <w:color w:val="000080"/>
                <w:sz w:val="24"/>
                <w:szCs w:val="24"/>
              </w:rPr>
              <w:t> </w:t>
            </w:r>
          </w:p>
        </w:tc>
      </w:tr>
      <w:tr w:rsidR="00E17E20" w:rsidRPr="00E17E20" w:rsidTr="00B87759">
        <w:trPr>
          <w:trHeight w:val="441"/>
        </w:trPr>
        <w:tc>
          <w:tcPr>
            <w:tcW w:w="1590" w:type="dxa"/>
            <w:tcBorders>
              <w:top w:val="nil"/>
              <w:left w:val="single" w:sz="4" w:space="0" w:color="auto"/>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Material</w:t>
            </w:r>
          </w:p>
        </w:tc>
        <w:tc>
          <w:tcPr>
            <w:tcW w:w="266" w:type="dxa"/>
            <w:tcBorders>
              <w:top w:val="nil"/>
              <w:left w:val="nil"/>
              <w:bottom w:val="single" w:sz="4" w:space="0" w:color="auto"/>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r w:rsidRPr="00E17E20">
              <w:rPr>
                <w:rFonts w:ascii="Calibri" w:eastAsia="Times New Roman" w:hAnsi="Calibri" w:cs="Times New Roman"/>
                <w:color w:val="000000"/>
              </w:rPr>
              <w:t> </w:t>
            </w:r>
          </w:p>
        </w:tc>
        <w:tc>
          <w:tcPr>
            <w:tcW w:w="266" w:type="dxa"/>
            <w:tcBorders>
              <w:top w:val="nil"/>
              <w:left w:val="nil"/>
              <w:bottom w:val="single" w:sz="4" w:space="0" w:color="auto"/>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r w:rsidRPr="00E17E20">
              <w:rPr>
                <w:rFonts w:ascii="Calibri" w:eastAsia="Times New Roman" w:hAnsi="Calibri" w:cs="Times New Roman"/>
                <w:color w:val="000000"/>
              </w:rPr>
              <w:t> </w:t>
            </w:r>
          </w:p>
        </w:tc>
        <w:tc>
          <w:tcPr>
            <w:tcW w:w="266" w:type="dxa"/>
            <w:tcBorders>
              <w:top w:val="nil"/>
              <w:left w:val="nil"/>
              <w:bottom w:val="single" w:sz="4" w:space="0" w:color="auto"/>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r w:rsidRPr="00E17E20">
              <w:rPr>
                <w:rFonts w:ascii="Calibri" w:eastAsia="Times New Roman" w:hAnsi="Calibri" w:cs="Times New Roman"/>
                <w:color w:val="000000"/>
              </w:rPr>
              <w:t> </w:t>
            </w:r>
          </w:p>
        </w:tc>
        <w:tc>
          <w:tcPr>
            <w:tcW w:w="2524" w:type="dxa"/>
            <w:tcBorders>
              <w:top w:val="nil"/>
              <w:left w:val="nil"/>
              <w:bottom w:val="single" w:sz="4" w:space="0" w:color="auto"/>
              <w:right w:val="nil"/>
            </w:tcBorders>
            <w:shd w:val="clear" w:color="auto" w:fill="auto"/>
            <w:noWrap/>
            <w:vAlign w:val="center"/>
            <w:hideMark/>
          </w:tcPr>
          <w:p w:rsidR="009F21D6" w:rsidRDefault="00F71928">
            <w:pPr>
              <w:spacing w:after="0" w:line="240" w:lineRule="auto"/>
              <w:ind w:left="577"/>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E17E20" w:rsidRPr="00E17E20">
              <w:rPr>
                <w:rFonts w:ascii="Arial" w:eastAsia="Times New Roman" w:hAnsi="Arial" w:cs="Arial"/>
                <w:color w:val="000000"/>
                <w:sz w:val="20"/>
                <w:szCs w:val="20"/>
              </w:rPr>
              <w:t>kg/y</w:t>
            </w:r>
            <w:r w:rsidR="00BB7612">
              <w:rPr>
                <w:rFonts w:ascii="Arial" w:eastAsia="Times New Roman" w:hAnsi="Arial" w:cs="Arial"/>
                <w:color w:val="000000"/>
                <w:sz w:val="20"/>
                <w:szCs w:val="20"/>
              </w:rPr>
              <w:t>ea</w:t>
            </w:r>
            <w:r w:rsidR="00E17E20" w:rsidRPr="00E17E20">
              <w:rPr>
                <w:rFonts w:ascii="Arial" w:eastAsia="Times New Roman" w:hAnsi="Arial" w:cs="Arial"/>
                <w:color w:val="000000"/>
                <w:sz w:val="20"/>
                <w:szCs w:val="20"/>
              </w:rPr>
              <w:t>r</w:t>
            </w:r>
          </w:p>
        </w:tc>
        <w:tc>
          <w:tcPr>
            <w:tcW w:w="272" w:type="dxa"/>
            <w:tcBorders>
              <w:top w:val="nil"/>
              <w:left w:val="nil"/>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 </w:t>
            </w:r>
          </w:p>
        </w:tc>
        <w:tc>
          <w:tcPr>
            <w:tcW w:w="960" w:type="dxa"/>
            <w:tcBorders>
              <w:top w:val="nil"/>
              <w:left w:val="nil"/>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 </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E17E20" w:rsidRPr="00E17E20" w:rsidRDefault="00F71928" w:rsidP="00B8775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E17E20" w:rsidRPr="00E17E20">
              <w:rPr>
                <w:rFonts w:ascii="Arial" w:eastAsia="Times New Roman" w:hAnsi="Arial" w:cs="Arial"/>
                <w:color w:val="000000"/>
                <w:sz w:val="20"/>
                <w:szCs w:val="20"/>
              </w:rPr>
              <w:t>kg/h</w:t>
            </w:r>
            <w:r w:rsidR="00BB7612">
              <w:rPr>
                <w:rFonts w:ascii="Arial" w:eastAsia="Times New Roman" w:hAnsi="Arial" w:cs="Arial"/>
                <w:color w:val="000000"/>
                <w:sz w:val="20"/>
                <w:szCs w:val="20"/>
              </w:rPr>
              <w:t>our</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r w:rsidR="00E17E20" w:rsidRPr="00E17E20" w:rsidTr="00F0286B">
        <w:trPr>
          <w:trHeight w:val="288"/>
        </w:trPr>
        <w:tc>
          <w:tcPr>
            <w:tcW w:w="1590" w:type="dxa"/>
            <w:tcBorders>
              <w:top w:val="nil"/>
              <w:left w:val="single" w:sz="4" w:space="0" w:color="auto"/>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Milk</w:t>
            </w: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524" w:type="dxa"/>
            <w:tcBorders>
              <w:top w:val="nil"/>
              <w:left w:val="nil"/>
              <w:bottom w:val="nil"/>
              <w:right w:val="nil"/>
            </w:tcBorders>
            <w:shd w:val="clear" w:color="auto" w:fill="auto"/>
            <w:noWrap/>
            <w:vAlign w:val="center"/>
            <w:hideMark/>
          </w:tcPr>
          <w:p w:rsidR="009F21D6" w:rsidRDefault="00E17E20">
            <w:pPr>
              <w:spacing w:after="0" w:line="240" w:lineRule="auto"/>
              <w:ind w:left="577"/>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    39,998,96</w:t>
            </w:r>
            <w:r w:rsidR="004037B2">
              <w:rPr>
                <w:rFonts w:ascii="Arial" w:eastAsia="Times New Roman" w:hAnsi="Arial" w:cs="Arial"/>
                <w:color w:val="000000"/>
                <w:sz w:val="20"/>
                <w:szCs w:val="20"/>
              </w:rPr>
              <w:t>1</w:t>
            </w:r>
            <w:r w:rsidRPr="00E17E20">
              <w:rPr>
                <w:rFonts w:ascii="Arial" w:eastAsia="Times New Roman" w:hAnsi="Arial" w:cs="Arial"/>
                <w:color w:val="000000"/>
                <w:sz w:val="20"/>
                <w:szCs w:val="20"/>
              </w:rPr>
              <w:t xml:space="preserve">   </w:t>
            </w:r>
          </w:p>
        </w:tc>
        <w:tc>
          <w:tcPr>
            <w:tcW w:w="272"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gridSpan w:val="2"/>
            <w:tcBorders>
              <w:top w:val="nil"/>
              <w:left w:val="nil"/>
              <w:bottom w:val="nil"/>
              <w:right w:val="single" w:sz="4" w:space="0" w:color="auto"/>
            </w:tcBorders>
            <w:shd w:val="clear" w:color="auto" w:fill="auto"/>
            <w:noWrap/>
            <w:vAlign w:val="center"/>
            <w:hideMark/>
          </w:tcPr>
          <w:p w:rsidR="00E17E20" w:rsidRPr="00E17E20" w:rsidRDefault="004037B2" w:rsidP="004037B2">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9615</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r w:rsidR="00E17E20" w:rsidRPr="00E17E20" w:rsidTr="00F0286B">
        <w:trPr>
          <w:trHeight w:val="288"/>
        </w:trPr>
        <w:tc>
          <w:tcPr>
            <w:tcW w:w="1590" w:type="dxa"/>
            <w:tcBorders>
              <w:top w:val="nil"/>
              <w:left w:val="single" w:sz="4" w:space="0" w:color="auto"/>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Oxygen</w:t>
            </w: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524" w:type="dxa"/>
            <w:tcBorders>
              <w:top w:val="nil"/>
              <w:left w:val="nil"/>
              <w:bottom w:val="nil"/>
              <w:right w:val="nil"/>
            </w:tcBorders>
            <w:shd w:val="clear" w:color="auto" w:fill="auto"/>
            <w:noWrap/>
            <w:vAlign w:val="center"/>
            <w:hideMark/>
          </w:tcPr>
          <w:p w:rsidR="009F21D6" w:rsidRDefault="00E17E20">
            <w:pPr>
              <w:spacing w:after="0" w:line="240" w:lineRule="auto"/>
              <w:ind w:left="577"/>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               500   </w:t>
            </w:r>
          </w:p>
        </w:tc>
        <w:tc>
          <w:tcPr>
            <w:tcW w:w="272"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gridSpan w:val="2"/>
            <w:tcBorders>
              <w:top w:val="nil"/>
              <w:left w:val="nil"/>
              <w:bottom w:val="nil"/>
              <w:right w:val="single" w:sz="4" w:space="0" w:color="auto"/>
            </w:tcBorders>
            <w:shd w:val="clear" w:color="auto" w:fill="auto"/>
            <w:noWrap/>
            <w:vAlign w:val="center"/>
            <w:hideMark/>
          </w:tcPr>
          <w:p w:rsidR="00E17E20" w:rsidRPr="00E17E20" w:rsidRDefault="00E17E20" w:rsidP="004037B2">
            <w:pPr>
              <w:spacing w:after="0" w:line="240" w:lineRule="auto"/>
              <w:jc w:val="right"/>
              <w:rPr>
                <w:rFonts w:ascii="Arial" w:eastAsia="Times New Roman" w:hAnsi="Arial" w:cs="Arial"/>
                <w:color w:val="000000"/>
                <w:sz w:val="20"/>
                <w:szCs w:val="20"/>
              </w:rPr>
            </w:pPr>
            <w:r w:rsidRPr="00E17E20">
              <w:rPr>
                <w:rFonts w:ascii="Arial" w:eastAsia="Times New Roman" w:hAnsi="Arial" w:cs="Arial"/>
                <w:color w:val="000000"/>
                <w:sz w:val="20"/>
                <w:szCs w:val="20"/>
              </w:rPr>
              <w:t>0</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r w:rsidR="00E17E20" w:rsidRPr="00E17E20" w:rsidTr="00F0286B">
        <w:trPr>
          <w:trHeight w:val="288"/>
        </w:trPr>
        <w:tc>
          <w:tcPr>
            <w:tcW w:w="1590" w:type="dxa"/>
            <w:tcBorders>
              <w:top w:val="nil"/>
              <w:left w:val="single" w:sz="4" w:space="0" w:color="auto"/>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Water</w:t>
            </w: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524" w:type="dxa"/>
            <w:tcBorders>
              <w:top w:val="nil"/>
              <w:left w:val="nil"/>
              <w:bottom w:val="nil"/>
              <w:right w:val="nil"/>
            </w:tcBorders>
            <w:shd w:val="clear" w:color="auto" w:fill="auto"/>
            <w:noWrap/>
            <w:vAlign w:val="center"/>
            <w:hideMark/>
          </w:tcPr>
          <w:p w:rsidR="009F21D6" w:rsidRDefault="00E17E20">
            <w:pPr>
              <w:spacing w:after="0" w:line="240" w:lineRule="auto"/>
              <w:ind w:left="577"/>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    </w:t>
            </w:r>
            <w:r w:rsidR="00EE16BB">
              <w:rPr>
                <w:rFonts w:ascii="Arial" w:eastAsia="Times New Roman" w:hAnsi="Arial" w:cs="Arial"/>
                <w:color w:val="000000"/>
                <w:sz w:val="20"/>
                <w:szCs w:val="20"/>
              </w:rPr>
              <w:t>10,</w:t>
            </w:r>
            <w:r w:rsidR="00910C3C">
              <w:rPr>
                <w:rFonts w:ascii="Arial" w:eastAsia="Times New Roman" w:hAnsi="Arial" w:cs="Arial"/>
                <w:color w:val="000000"/>
                <w:sz w:val="20"/>
                <w:szCs w:val="20"/>
              </w:rPr>
              <w:t>7</w:t>
            </w:r>
            <w:r w:rsidR="00080242">
              <w:rPr>
                <w:rFonts w:ascii="Arial" w:eastAsia="Times New Roman" w:hAnsi="Arial" w:cs="Arial"/>
                <w:color w:val="000000"/>
                <w:sz w:val="20"/>
                <w:szCs w:val="20"/>
              </w:rPr>
              <w:t>51</w:t>
            </w:r>
            <w:r w:rsidR="00EE16BB">
              <w:rPr>
                <w:rFonts w:ascii="Arial" w:eastAsia="Times New Roman" w:hAnsi="Arial" w:cs="Arial"/>
                <w:color w:val="000000"/>
                <w:sz w:val="20"/>
                <w:szCs w:val="20"/>
              </w:rPr>
              <w:t>,</w:t>
            </w:r>
            <w:r w:rsidR="00080242">
              <w:rPr>
                <w:rFonts w:ascii="Arial" w:eastAsia="Times New Roman" w:hAnsi="Arial" w:cs="Arial"/>
                <w:color w:val="000000"/>
                <w:sz w:val="20"/>
                <w:szCs w:val="20"/>
              </w:rPr>
              <w:t>254</w:t>
            </w:r>
            <w:r w:rsidRPr="00E17E20">
              <w:rPr>
                <w:rFonts w:ascii="Arial" w:eastAsia="Times New Roman" w:hAnsi="Arial" w:cs="Arial"/>
                <w:color w:val="000000"/>
                <w:sz w:val="20"/>
                <w:szCs w:val="20"/>
              </w:rPr>
              <w:t xml:space="preserve">   </w:t>
            </w:r>
          </w:p>
        </w:tc>
        <w:tc>
          <w:tcPr>
            <w:tcW w:w="272"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gridSpan w:val="2"/>
            <w:tcBorders>
              <w:top w:val="nil"/>
              <w:left w:val="nil"/>
              <w:bottom w:val="nil"/>
              <w:right w:val="single" w:sz="4" w:space="0" w:color="auto"/>
            </w:tcBorders>
            <w:shd w:val="clear" w:color="auto" w:fill="auto"/>
            <w:noWrap/>
            <w:vAlign w:val="center"/>
            <w:hideMark/>
          </w:tcPr>
          <w:p w:rsidR="00E17E20" w:rsidRPr="00E17E20" w:rsidRDefault="004037B2" w:rsidP="00080242">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258</w:t>
            </w:r>
            <w:r w:rsidR="00080242">
              <w:rPr>
                <w:rFonts w:ascii="Arial" w:eastAsia="Times New Roman" w:hAnsi="Arial" w:cs="Arial"/>
                <w:color w:val="000000"/>
                <w:sz w:val="20"/>
                <w:szCs w:val="20"/>
              </w:rPr>
              <w:t>4</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r w:rsidR="00E17E20" w:rsidRPr="00E17E20" w:rsidTr="00F0286B">
        <w:trPr>
          <w:trHeight w:val="288"/>
        </w:trPr>
        <w:tc>
          <w:tcPr>
            <w:tcW w:w="1590" w:type="dxa"/>
            <w:tcBorders>
              <w:top w:val="nil"/>
              <w:left w:val="single" w:sz="4" w:space="0" w:color="auto"/>
              <w:bottom w:val="nil"/>
              <w:right w:val="nil"/>
            </w:tcBorders>
            <w:shd w:val="clear" w:color="auto" w:fill="auto"/>
            <w:noWrap/>
            <w:vAlign w:val="center"/>
            <w:hideMark/>
          </w:tcPr>
          <w:p w:rsidR="00E17E20" w:rsidRPr="00E17E20" w:rsidRDefault="00EE16BB" w:rsidP="00E17E2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Resin</w:t>
            </w: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524" w:type="dxa"/>
            <w:tcBorders>
              <w:top w:val="nil"/>
              <w:left w:val="nil"/>
              <w:bottom w:val="nil"/>
              <w:right w:val="nil"/>
            </w:tcBorders>
            <w:shd w:val="clear" w:color="auto" w:fill="auto"/>
            <w:noWrap/>
            <w:vAlign w:val="center"/>
            <w:hideMark/>
          </w:tcPr>
          <w:p w:rsidR="009F21D6" w:rsidRDefault="00E17E20">
            <w:pPr>
              <w:spacing w:after="0" w:line="240" w:lineRule="auto"/>
              <w:ind w:left="577"/>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         </w:t>
            </w:r>
            <w:r w:rsidR="00EE16BB">
              <w:rPr>
                <w:rFonts w:ascii="Arial" w:eastAsia="Times New Roman" w:hAnsi="Arial" w:cs="Arial"/>
                <w:color w:val="000000"/>
                <w:sz w:val="20"/>
                <w:szCs w:val="20"/>
              </w:rPr>
              <w:t>59</w:t>
            </w:r>
            <w:r w:rsidR="00080242">
              <w:rPr>
                <w:rFonts w:ascii="Arial" w:eastAsia="Times New Roman" w:hAnsi="Arial" w:cs="Arial"/>
                <w:color w:val="000000"/>
                <w:sz w:val="20"/>
                <w:szCs w:val="20"/>
              </w:rPr>
              <w:t>7</w:t>
            </w:r>
            <w:r w:rsidR="00EE16BB">
              <w:rPr>
                <w:rFonts w:ascii="Arial" w:eastAsia="Times New Roman" w:hAnsi="Arial" w:cs="Arial"/>
                <w:color w:val="000000"/>
                <w:sz w:val="20"/>
                <w:szCs w:val="20"/>
              </w:rPr>
              <w:t>,</w:t>
            </w:r>
            <w:r w:rsidR="00080242">
              <w:rPr>
                <w:rFonts w:ascii="Arial" w:eastAsia="Times New Roman" w:hAnsi="Arial" w:cs="Arial"/>
                <w:color w:val="000000"/>
                <w:sz w:val="20"/>
                <w:szCs w:val="20"/>
              </w:rPr>
              <w:t>735</w:t>
            </w:r>
            <w:r w:rsidRPr="00E17E20">
              <w:rPr>
                <w:rFonts w:ascii="Arial" w:eastAsia="Times New Roman" w:hAnsi="Arial" w:cs="Arial"/>
                <w:color w:val="000000"/>
                <w:sz w:val="20"/>
                <w:szCs w:val="20"/>
              </w:rPr>
              <w:t xml:space="preserve">   </w:t>
            </w:r>
          </w:p>
        </w:tc>
        <w:tc>
          <w:tcPr>
            <w:tcW w:w="272"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gridSpan w:val="2"/>
            <w:tcBorders>
              <w:top w:val="nil"/>
              <w:left w:val="nil"/>
              <w:bottom w:val="nil"/>
              <w:right w:val="single" w:sz="4" w:space="0" w:color="auto"/>
            </w:tcBorders>
            <w:shd w:val="clear" w:color="auto" w:fill="auto"/>
            <w:noWrap/>
            <w:vAlign w:val="center"/>
            <w:hideMark/>
          </w:tcPr>
          <w:p w:rsidR="00E17E20" w:rsidRPr="00E17E20" w:rsidRDefault="004037B2" w:rsidP="00EE16BB">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144</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r w:rsidR="00E17E20" w:rsidRPr="00E17E20" w:rsidTr="00F0286B">
        <w:trPr>
          <w:trHeight w:val="288"/>
        </w:trPr>
        <w:tc>
          <w:tcPr>
            <w:tcW w:w="1590" w:type="dxa"/>
            <w:tcBorders>
              <w:top w:val="nil"/>
              <w:left w:val="single" w:sz="4" w:space="0" w:color="auto"/>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Paper</w:t>
            </w: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524" w:type="dxa"/>
            <w:tcBorders>
              <w:top w:val="nil"/>
              <w:left w:val="nil"/>
              <w:bottom w:val="nil"/>
              <w:right w:val="nil"/>
            </w:tcBorders>
            <w:shd w:val="clear" w:color="auto" w:fill="auto"/>
            <w:noWrap/>
            <w:vAlign w:val="center"/>
            <w:hideMark/>
          </w:tcPr>
          <w:p w:rsidR="009F21D6" w:rsidRDefault="00E17E20">
            <w:pPr>
              <w:spacing w:after="0" w:line="240" w:lineRule="auto"/>
              <w:ind w:left="577"/>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           </w:t>
            </w:r>
            <w:r w:rsidR="004037B2">
              <w:rPr>
                <w:rFonts w:ascii="Arial" w:eastAsia="Times New Roman" w:hAnsi="Arial" w:cs="Arial"/>
                <w:color w:val="000000"/>
                <w:sz w:val="20"/>
                <w:szCs w:val="20"/>
              </w:rPr>
              <w:t>62</w:t>
            </w:r>
            <w:r w:rsidRPr="00E17E20">
              <w:rPr>
                <w:rFonts w:ascii="Arial" w:eastAsia="Times New Roman" w:hAnsi="Arial" w:cs="Arial"/>
                <w:color w:val="000000"/>
                <w:sz w:val="20"/>
                <w:szCs w:val="20"/>
              </w:rPr>
              <w:t>,</w:t>
            </w:r>
            <w:r w:rsidR="00080242">
              <w:rPr>
                <w:rFonts w:ascii="Arial" w:eastAsia="Times New Roman" w:hAnsi="Arial" w:cs="Arial"/>
                <w:color w:val="000000"/>
                <w:sz w:val="20"/>
                <w:szCs w:val="20"/>
              </w:rPr>
              <w:t>646</w:t>
            </w:r>
            <w:r w:rsidRPr="00E17E20">
              <w:rPr>
                <w:rFonts w:ascii="Arial" w:eastAsia="Times New Roman" w:hAnsi="Arial" w:cs="Arial"/>
                <w:color w:val="000000"/>
                <w:sz w:val="20"/>
                <w:szCs w:val="20"/>
              </w:rPr>
              <w:t xml:space="preserve">   </w:t>
            </w:r>
          </w:p>
        </w:tc>
        <w:tc>
          <w:tcPr>
            <w:tcW w:w="272"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gridSpan w:val="2"/>
            <w:tcBorders>
              <w:top w:val="nil"/>
              <w:left w:val="nil"/>
              <w:bottom w:val="nil"/>
              <w:right w:val="single" w:sz="4" w:space="0" w:color="auto"/>
            </w:tcBorders>
            <w:shd w:val="clear" w:color="auto" w:fill="auto"/>
            <w:noWrap/>
            <w:vAlign w:val="center"/>
            <w:hideMark/>
          </w:tcPr>
          <w:p w:rsidR="00E17E20" w:rsidRPr="00E17E20" w:rsidRDefault="004037B2" w:rsidP="00E17E2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15</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r w:rsidR="00E17E20" w:rsidRPr="00E17E20" w:rsidTr="00F0286B">
        <w:trPr>
          <w:trHeight w:val="288"/>
        </w:trPr>
        <w:tc>
          <w:tcPr>
            <w:tcW w:w="2122" w:type="dxa"/>
            <w:gridSpan w:val="3"/>
            <w:tcBorders>
              <w:top w:val="nil"/>
              <w:left w:val="single" w:sz="4" w:space="0" w:color="auto"/>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Caustic cleaning </w:t>
            </w:r>
            <w:proofErr w:type="spellStart"/>
            <w:r w:rsidRPr="00E17E20">
              <w:rPr>
                <w:rFonts w:ascii="Arial" w:eastAsia="Times New Roman" w:hAnsi="Arial" w:cs="Arial"/>
                <w:color w:val="000000"/>
                <w:sz w:val="20"/>
                <w:szCs w:val="20"/>
              </w:rPr>
              <w:t>soln</w:t>
            </w:r>
            <w:proofErr w:type="spellEnd"/>
          </w:p>
        </w:tc>
        <w:tc>
          <w:tcPr>
            <w:tcW w:w="266" w:type="dxa"/>
            <w:tcBorders>
              <w:top w:val="nil"/>
              <w:left w:val="nil"/>
              <w:bottom w:val="nil"/>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p>
        </w:tc>
        <w:tc>
          <w:tcPr>
            <w:tcW w:w="2524" w:type="dxa"/>
            <w:tcBorders>
              <w:top w:val="nil"/>
              <w:left w:val="nil"/>
              <w:bottom w:val="nil"/>
              <w:right w:val="nil"/>
            </w:tcBorders>
            <w:shd w:val="clear" w:color="auto" w:fill="auto"/>
            <w:noWrap/>
            <w:vAlign w:val="center"/>
            <w:hideMark/>
          </w:tcPr>
          <w:p w:rsidR="009F21D6" w:rsidRDefault="00E17E20">
            <w:pPr>
              <w:spacing w:after="0" w:line="240" w:lineRule="auto"/>
              <w:ind w:left="577"/>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      1,68</w:t>
            </w:r>
            <w:r w:rsidR="004037B2">
              <w:rPr>
                <w:rFonts w:ascii="Arial" w:eastAsia="Times New Roman" w:hAnsi="Arial" w:cs="Arial"/>
                <w:color w:val="000000"/>
                <w:sz w:val="20"/>
                <w:szCs w:val="20"/>
              </w:rPr>
              <w:t>7</w:t>
            </w:r>
            <w:r w:rsidRPr="00E17E20">
              <w:rPr>
                <w:rFonts w:ascii="Arial" w:eastAsia="Times New Roman" w:hAnsi="Arial" w:cs="Arial"/>
                <w:color w:val="000000"/>
                <w:sz w:val="20"/>
                <w:szCs w:val="20"/>
              </w:rPr>
              <w:t>,0</w:t>
            </w:r>
            <w:r w:rsidR="004037B2">
              <w:rPr>
                <w:rFonts w:ascii="Arial" w:eastAsia="Times New Roman" w:hAnsi="Arial" w:cs="Arial"/>
                <w:color w:val="000000"/>
                <w:sz w:val="20"/>
                <w:szCs w:val="20"/>
              </w:rPr>
              <w:t>72</w:t>
            </w:r>
            <w:r w:rsidRPr="00E17E20">
              <w:rPr>
                <w:rFonts w:ascii="Arial" w:eastAsia="Times New Roman" w:hAnsi="Arial" w:cs="Arial"/>
                <w:color w:val="000000"/>
                <w:sz w:val="20"/>
                <w:szCs w:val="20"/>
              </w:rPr>
              <w:t xml:space="preserve">   </w:t>
            </w:r>
          </w:p>
        </w:tc>
        <w:tc>
          <w:tcPr>
            <w:tcW w:w="272"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tcBorders>
              <w:top w:val="nil"/>
              <w:left w:val="nil"/>
              <w:bottom w:val="nil"/>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p>
        </w:tc>
        <w:tc>
          <w:tcPr>
            <w:tcW w:w="960" w:type="dxa"/>
            <w:gridSpan w:val="2"/>
            <w:tcBorders>
              <w:top w:val="nil"/>
              <w:left w:val="nil"/>
              <w:bottom w:val="nil"/>
              <w:right w:val="single" w:sz="4" w:space="0" w:color="auto"/>
            </w:tcBorders>
            <w:shd w:val="clear" w:color="auto" w:fill="auto"/>
            <w:noWrap/>
            <w:vAlign w:val="center"/>
            <w:hideMark/>
          </w:tcPr>
          <w:p w:rsidR="00E17E20" w:rsidRPr="00E17E20" w:rsidRDefault="004037B2" w:rsidP="00E17E2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406</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r w:rsidR="00E17E20" w:rsidRPr="00E17E20" w:rsidTr="00F0286B">
        <w:trPr>
          <w:trHeight w:val="288"/>
        </w:trPr>
        <w:tc>
          <w:tcPr>
            <w:tcW w:w="1856" w:type="dxa"/>
            <w:gridSpan w:val="2"/>
            <w:tcBorders>
              <w:top w:val="nil"/>
              <w:left w:val="single" w:sz="4" w:space="0" w:color="auto"/>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Acid cleaning </w:t>
            </w:r>
            <w:proofErr w:type="spellStart"/>
            <w:r w:rsidRPr="00E17E20">
              <w:rPr>
                <w:rFonts w:ascii="Arial" w:eastAsia="Times New Roman" w:hAnsi="Arial" w:cs="Arial"/>
                <w:color w:val="000000"/>
                <w:sz w:val="20"/>
                <w:szCs w:val="20"/>
              </w:rPr>
              <w:t>soln</w:t>
            </w:r>
            <w:proofErr w:type="spellEnd"/>
          </w:p>
        </w:tc>
        <w:tc>
          <w:tcPr>
            <w:tcW w:w="266" w:type="dxa"/>
            <w:tcBorders>
              <w:top w:val="nil"/>
              <w:left w:val="nil"/>
              <w:bottom w:val="single" w:sz="4" w:space="0" w:color="auto"/>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r w:rsidRPr="00E17E20">
              <w:rPr>
                <w:rFonts w:ascii="Calibri" w:eastAsia="Times New Roman" w:hAnsi="Calibri" w:cs="Times New Roman"/>
                <w:color w:val="000000"/>
              </w:rPr>
              <w:t> </w:t>
            </w:r>
          </w:p>
        </w:tc>
        <w:tc>
          <w:tcPr>
            <w:tcW w:w="266" w:type="dxa"/>
            <w:tcBorders>
              <w:top w:val="nil"/>
              <w:left w:val="nil"/>
              <w:bottom w:val="single" w:sz="4" w:space="0" w:color="auto"/>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r w:rsidRPr="00E17E20">
              <w:rPr>
                <w:rFonts w:ascii="Calibri" w:eastAsia="Times New Roman" w:hAnsi="Calibri" w:cs="Times New Roman"/>
                <w:color w:val="000000"/>
              </w:rPr>
              <w:t> </w:t>
            </w:r>
          </w:p>
        </w:tc>
        <w:tc>
          <w:tcPr>
            <w:tcW w:w="2524" w:type="dxa"/>
            <w:tcBorders>
              <w:top w:val="nil"/>
              <w:left w:val="nil"/>
              <w:bottom w:val="single" w:sz="4" w:space="0" w:color="auto"/>
              <w:right w:val="nil"/>
            </w:tcBorders>
            <w:shd w:val="clear" w:color="auto" w:fill="auto"/>
            <w:noWrap/>
            <w:vAlign w:val="center"/>
            <w:hideMark/>
          </w:tcPr>
          <w:p w:rsidR="009F21D6" w:rsidRDefault="00E17E20">
            <w:pPr>
              <w:spacing w:after="0" w:line="240" w:lineRule="auto"/>
              <w:ind w:left="577"/>
              <w:rPr>
                <w:rFonts w:ascii="Arial" w:eastAsia="Times New Roman" w:hAnsi="Arial" w:cs="Arial"/>
                <w:color w:val="000000"/>
                <w:sz w:val="20"/>
                <w:szCs w:val="20"/>
              </w:rPr>
            </w:pPr>
            <w:r w:rsidRPr="00E17E20">
              <w:rPr>
                <w:rFonts w:ascii="Arial" w:eastAsia="Times New Roman" w:hAnsi="Arial" w:cs="Arial"/>
                <w:color w:val="000000"/>
                <w:sz w:val="20"/>
                <w:szCs w:val="20"/>
              </w:rPr>
              <w:t xml:space="preserve">         587,</w:t>
            </w:r>
            <w:r w:rsidR="00080242">
              <w:rPr>
                <w:rFonts w:ascii="Arial" w:eastAsia="Times New Roman" w:hAnsi="Arial" w:cs="Arial"/>
                <w:color w:val="000000"/>
                <w:sz w:val="20"/>
                <w:szCs w:val="20"/>
              </w:rPr>
              <w:t>822</w:t>
            </w:r>
            <w:r w:rsidRPr="00E17E20">
              <w:rPr>
                <w:rFonts w:ascii="Arial" w:eastAsia="Times New Roman" w:hAnsi="Arial" w:cs="Arial"/>
                <w:color w:val="000000"/>
                <w:sz w:val="20"/>
                <w:szCs w:val="20"/>
              </w:rPr>
              <w:t xml:space="preserve">   </w:t>
            </w:r>
          </w:p>
        </w:tc>
        <w:tc>
          <w:tcPr>
            <w:tcW w:w="272" w:type="dxa"/>
            <w:tcBorders>
              <w:top w:val="nil"/>
              <w:left w:val="nil"/>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 </w:t>
            </w:r>
          </w:p>
        </w:tc>
        <w:tc>
          <w:tcPr>
            <w:tcW w:w="960" w:type="dxa"/>
            <w:tcBorders>
              <w:top w:val="nil"/>
              <w:left w:val="nil"/>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000000"/>
                <w:sz w:val="20"/>
                <w:szCs w:val="20"/>
              </w:rPr>
            </w:pPr>
            <w:r w:rsidRPr="00E17E20">
              <w:rPr>
                <w:rFonts w:ascii="Arial" w:eastAsia="Times New Roman" w:hAnsi="Arial" w:cs="Arial"/>
                <w:color w:val="000000"/>
                <w:sz w:val="20"/>
                <w:szCs w:val="20"/>
              </w:rPr>
              <w:t> </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E17E20" w:rsidRPr="00E17E20" w:rsidRDefault="004037B2" w:rsidP="00E17E20">
            <w:pPr>
              <w:spacing w:after="0" w:line="240" w:lineRule="auto"/>
              <w:jc w:val="right"/>
              <w:rPr>
                <w:rFonts w:ascii="Arial" w:eastAsia="Times New Roman" w:hAnsi="Arial" w:cs="Arial"/>
                <w:color w:val="000000"/>
                <w:sz w:val="20"/>
                <w:szCs w:val="20"/>
              </w:rPr>
            </w:pPr>
            <w:r>
              <w:rPr>
                <w:rFonts w:ascii="Arial" w:eastAsia="Times New Roman" w:hAnsi="Arial" w:cs="Arial"/>
                <w:color w:val="000000"/>
                <w:sz w:val="20"/>
                <w:szCs w:val="20"/>
              </w:rPr>
              <w:t>141</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r w:rsidR="00E17E20" w:rsidRPr="00E17E20" w:rsidTr="00F0286B">
        <w:trPr>
          <w:trHeight w:val="288"/>
        </w:trPr>
        <w:tc>
          <w:tcPr>
            <w:tcW w:w="1590" w:type="dxa"/>
            <w:tcBorders>
              <w:top w:val="nil"/>
              <w:left w:val="single" w:sz="4" w:space="0" w:color="auto"/>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800000"/>
                <w:sz w:val="20"/>
                <w:szCs w:val="20"/>
              </w:rPr>
            </w:pPr>
            <w:r w:rsidRPr="00E17E20">
              <w:rPr>
                <w:rFonts w:ascii="Arial" w:eastAsia="Times New Roman" w:hAnsi="Arial" w:cs="Arial"/>
                <w:color w:val="800000"/>
                <w:sz w:val="20"/>
                <w:szCs w:val="20"/>
              </w:rPr>
              <w:t>TOTAL</w:t>
            </w:r>
          </w:p>
        </w:tc>
        <w:tc>
          <w:tcPr>
            <w:tcW w:w="266" w:type="dxa"/>
            <w:tcBorders>
              <w:top w:val="nil"/>
              <w:left w:val="nil"/>
              <w:bottom w:val="single" w:sz="4" w:space="0" w:color="auto"/>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r w:rsidRPr="00E17E20">
              <w:rPr>
                <w:rFonts w:ascii="Calibri" w:eastAsia="Times New Roman" w:hAnsi="Calibri" w:cs="Times New Roman"/>
                <w:color w:val="000000"/>
              </w:rPr>
              <w:t> </w:t>
            </w:r>
          </w:p>
        </w:tc>
        <w:tc>
          <w:tcPr>
            <w:tcW w:w="266" w:type="dxa"/>
            <w:tcBorders>
              <w:top w:val="nil"/>
              <w:left w:val="nil"/>
              <w:bottom w:val="single" w:sz="4" w:space="0" w:color="auto"/>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r w:rsidRPr="00E17E20">
              <w:rPr>
                <w:rFonts w:ascii="Calibri" w:eastAsia="Times New Roman" w:hAnsi="Calibri" w:cs="Times New Roman"/>
                <w:color w:val="000000"/>
              </w:rPr>
              <w:t> </w:t>
            </w:r>
          </w:p>
        </w:tc>
        <w:tc>
          <w:tcPr>
            <w:tcW w:w="266" w:type="dxa"/>
            <w:tcBorders>
              <w:top w:val="nil"/>
              <w:left w:val="nil"/>
              <w:bottom w:val="single" w:sz="4" w:space="0" w:color="auto"/>
              <w:right w:val="nil"/>
            </w:tcBorders>
            <w:shd w:val="clear" w:color="auto" w:fill="auto"/>
            <w:noWrap/>
            <w:vAlign w:val="bottom"/>
            <w:hideMark/>
          </w:tcPr>
          <w:p w:rsidR="00E17E20" w:rsidRPr="00E17E20" w:rsidRDefault="00E17E20" w:rsidP="00E17E20">
            <w:pPr>
              <w:spacing w:after="0" w:line="240" w:lineRule="auto"/>
              <w:rPr>
                <w:rFonts w:ascii="Calibri" w:eastAsia="Times New Roman" w:hAnsi="Calibri" w:cs="Times New Roman"/>
                <w:color w:val="000000"/>
              </w:rPr>
            </w:pPr>
            <w:r w:rsidRPr="00E17E20">
              <w:rPr>
                <w:rFonts w:ascii="Calibri" w:eastAsia="Times New Roman" w:hAnsi="Calibri" w:cs="Times New Roman"/>
                <w:color w:val="000000"/>
              </w:rPr>
              <w:t> </w:t>
            </w:r>
          </w:p>
        </w:tc>
        <w:tc>
          <w:tcPr>
            <w:tcW w:w="2524" w:type="dxa"/>
            <w:tcBorders>
              <w:top w:val="nil"/>
              <w:left w:val="nil"/>
              <w:bottom w:val="single" w:sz="4" w:space="0" w:color="auto"/>
              <w:right w:val="nil"/>
            </w:tcBorders>
            <w:shd w:val="clear" w:color="auto" w:fill="auto"/>
            <w:noWrap/>
            <w:vAlign w:val="center"/>
            <w:hideMark/>
          </w:tcPr>
          <w:p w:rsidR="009F21D6" w:rsidRDefault="00E17E20">
            <w:pPr>
              <w:spacing w:after="0" w:line="240" w:lineRule="auto"/>
              <w:ind w:left="577"/>
              <w:rPr>
                <w:rFonts w:ascii="Arial" w:eastAsia="Times New Roman" w:hAnsi="Arial" w:cs="Arial"/>
                <w:color w:val="800000"/>
                <w:sz w:val="20"/>
                <w:szCs w:val="20"/>
              </w:rPr>
            </w:pPr>
            <w:r w:rsidRPr="00E17E20">
              <w:rPr>
                <w:rFonts w:ascii="Arial" w:eastAsia="Times New Roman" w:hAnsi="Arial" w:cs="Arial"/>
                <w:color w:val="800000"/>
                <w:sz w:val="20"/>
                <w:szCs w:val="20"/>
              </w:rPr>
              <w:t xml:space="preserve">    </w:t>
            </w:r>
            <w:r w:rsidR="0008387E">
              <w:rPr>
                <w:rFonts w:ascii="Arial" w:eastAsia="Times New Roman" w:hAnsi="Arial" w:cs="Arial"/>
                <w:color w:val="800000"/>
                <w:sz w:val="20"/>
                <w:szCs w:val="20"/>
              </w:rPr>
              <w:t>53,6</w:t>
            </w:r>
            <w:r w:rsidR="00080242">
              <w:rPr>
                <w:rFonts w:ascii="Arial" w:eastAsia="Times New Roman" w:hAnsi="Arial" w:cs="Arial"/>
                <w:color w:val="800000"/>
                <w:sz w:val="20"/>
                <w:szCs w:val="20"/>
              </w:rPr>
              <w:t>85</w:t>
            </w:r>
            <w:r w:rsidR="0008387E">
              <w:rPr>
                <w:rFonts w:ascii="Arial" w:eastAsia="Times New Roman" w:hAnsi="Arial" w:cs="Arial"/>
                <w:color w:val="800000"/>
                <w:sz w:val="20"/>
                <w:szCs w:val="20"/>
              </w:rPr>
              <w:t>,</w:t>
            </w:r>
            <w:r w:rsidR="00080242">
              <w:rPr>
                <w:rFonts w:ascii="Arial" w:eastAsia="Times New Roman" w:hAnsi="Arial" w:cs="Arial"/>
                <w:color w:val="800000"/>
                <w:sz w:val="20"/>
                <w:szCs w:val="20"/>
              </w:rPr>
              <w:t>990</w:t>
            </w:r>
            <w:r w:rsidRPr="00E17E20">
              <w:rPr>
                <w:rFonts w:ascii="Arial" w:eastAsia="Times New Roman" w:hAnsi="Arial" w:cs="Arial"/>
                <w:color w:val="800000"/>
                <w:sz w:val="20"/>
                <w:szCs w:val="20"/>
              </w:rPr>
              <w:t xml:space="preserve">   </w:t>
            </w:r>
          </w:p>
        </w:tc>
        <w:tc>
          <w:tcPr>
            <w:tcW w:w="272" w:type="dxa"/>
            <w:tcBorders>
              <w:top w:val="nil"/>
              <w:left w:val="nil"/>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800000"/>
                <w:sz w:val="20"/>
                <w:szCs w:val="20"/>
              </w:rPr>
            </w:pPr>
            <w:r w:rsidRPr="00E17E20">
              <w:rPr>
                <w:rFonts w:ascii="Arial" w:eastAsia="Times New Roman" w:hAnsi="Arial" w:cs="Arial"/>
                <w:color w:val="800000"/>
                <w:sz w:val="20"/>
                <w:szCs w:val="20"/>
              </w:rPr>
              <w:t> </w:t>
            </w:r>
          </w:p>
        </w:tc>
        <w:tc>
          <w:tcPr>
            <w:tcW w:w="960" w:type="dxa"/>
            <w:tcBorders>
              <w:top w:val="nil"/>
              <w:left w:val="nil"/>
              <w:bottom w:val="single" w:sz="4" w:space="0" w:color="auto"/>
              <w:right w:val="nil"/>
            </w:tcBorders>
            <w:shd w:val="clear" w:color="auto" w:fill="auto"/>
            <w:noWrap/>
            <w:vAlign w:val="center"/>
            <w:hideMark/>
          </w:tcPr>
          <w:p w:rsidR="00E17E20" w:rsidRPr="00E17E20" w:rsidRDefault="00E17E20" w:rsidP="00E17E20">
            <w:pPr>
              <w:spacing w:after="0" w:line="240" w:lineRule="auto"/>
              <w:rPr>
                <w:rFonts w:ascii="Arial" w:eastAsia="Times New Roman" w:hAnsi="Arial" w:cs="Arial"/>
                <w:color w:val="800000"/>
                <w:sz w:val="20"/>
                <w:szCs w:val="20"/>
              </w:rPr>
            </w:pPr>
            <w:r w:rsidRPr="00E17E20">
              <w:rPr>
                <w:rFonts w:ascii="Arial" w:eastAsia="Times New Roman" w:hAnsi="Arial" w:cs="Arial"/>
                <w:color w:val="800000"/>
                <w:sz w:val="20"/>
                <w:szCs w:val="20"/>
              </w:rPr>
              <w:t> </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E17E20" w:rsidRPr="00E17E20" w:rsidRDefault="004037B2" w:rsidP="00080242">
            <w:pPr>
              <w:spacing w:after="0" w:line="240" w:lineRule="auto"/>
              <w:jc w:val="right"/>
              <w:rPr>
                <w:rFonts w:ascii="Arial" w:eastAsia="Times New Roman" w:hAnsi="Arial" w:cs="Arial"/>
                <w:color w:val="800000"/>
                <w:sz w:val="20"/>
                <w:szCs w:val="20"/>
              </w:rPr>
            </w:pPr>
            <w:r>
              <w:rPr>
                <w:rFonts w:ascii="Arial" w:eastAsia="Times New Roman" w:hAnsi="Arial" w:cs="Arial"/>
                <w:color w:val="800000"/>
                <w:sz w:val="20"/>
                <w:szCs w:val="20"/>
              </w:rPr>
              <w:t>12,90</w:t>
            </w:r>
            <w:r w:rsidR="00080242">
              <w:rPr>
                <w:rFonts w:ascii="Arial" w:eastAsia="Times New Roman" w:hAnsi="Arial" w:cs="Arial"/>
                <w:color w:val="800000"/>
                <w:sz w:val="20"/>
                <w:szCs w:val="20"/>
              </w:rPr>
              <w:t>5</w:t>
            </w:r>
          </w:p>
        </w:tc>
        <w:tc>
          <w:tcPr>
            <w:tcW w:w="1100" w:type="dxa"/>
            <w:vAlign w:val="center"/>
            <w:hideMark/>
          </w:tcPr>
          <w:p w:rsidR="00E17E20" w:rsidRPr="00E17E20" w:rsidRDefault="00E17E20" w:rsidP="00E17E20">
            <w:pPr>
              <w:spacing w:after="0" w:line="240" w:lineRule="auto"/>
              <w:rPr>
                <w:rFonts w:ascii="Times New Roman" w:eastAsia="Times New Roman" w:hAnsi="Times New Roman" w:cs="Times New Roman"/>
                <w:sz w:val="20"/>
                <w:szCs w:val="20"/>
              </w:rPr>
            </w:pPr>
          </w:p>
        </w:tc>
      </w:tr>
    </w:tbl>
    <w:p w:rsidR="00FE1B59" w:rsidRDefault="00FE1B59" w:rsidP="0049371D">
      <w:pPr>
        <w:rPr>
          <w:rFonts w:ascii="Times New Roman" w:hAnsi="Times New Roman" w:cs="Times New Roman"/>
          <w:sz w:val="24"/>
          <w:szCs w:val="24"/>
        </w:rPr>
      </w:pPr>
    </w:p>
    <w:p w:rsidR="00DE6286" w:rsidRDefault="00A8075A" w:rsidP="0049371D">
      <w:pPr>
        <w:rPr>
          <w:rFonts w:ascii="Times New Roman" w:hAnsi="Times New Roman" w:cs="Times New Roman"/>
          <w:sz w:val="24"/>
          <w:szCs w:val="24"/>
        </w:rPr>
      </w:pPr>
      <w:r>
        <w:rPr>
          <w:rFonts w:ascii="Times New Roman" w:hAnsi="Times New Roman" w:cs="Times New Roman"/>
          <w:sz w:val="24"/>
          <w:szCs w:val="24"/>
        </w:rPr>
        <w:t xml:space="preserve">On an annual basis, the plant processes 40 million </w:t>
      </w:r>
      <w:r w:rsidR="00105942">
        <w:rPr>
          <w:rFonts w:ascii="Times New Roman" w:hAnsi="Times New Roman" w:cs="Times New Roman"/>
          <w:sz w:val="24"/>
          <w:szCs w:val="24"/>
        </w:rPr>
        <w:t>kg</w:t>
      </w:r>
      <w:r>
        <w:rPr>
          <w:rFonts w:ascii="Times New Roman" w:hAnsi="Times New Roman" w:cs="Times New Roman"/>
          <w:sz w:val="24"/>
          <w:szCs w:val="24"/>
        </w:rPr>
        <w:t xml:space="preserve"> and produces 39</w:t>
      </w:r>
      <w:r w:rsidR="004037B2">
        <w:rPr>
          <w:rFonts w:ascii="Times New Roman" w:hAnsi="Times New Roman" w:cs="Times New Roman"/>
          <w:sz w:val="24"/>
          <w:szCs w:val="24"/>
        </w:rPr>
        <w:t>.3</w:t>
      </w:r>
      <w:r>
        <w:rPr>
          <w:rFonts w:ascii="Times New Roman" w:hAnsi="Times New Roman" w:cs="Times New Roman"/>
          <w:sz w:val="24"/>
          <w:szCs w:val="24"/>
        </w:rPr>
        <w:t xml:space="preserve"> </w:t>
      </w:r>
      <w:r w:rsidR="002832D9">
        <w:rPr>
          <w:rFonts w:ascii="Times New Roman" w:hAnsi="Times New Roman" w:cs="Times New Roman"/>
          <w:sz w:val="24"/>
          <w:szCs w:val="24"/>
        </w:rPr>
        <w:t xml:space="preserve">million </w:t>
      </w:r>
      <w:r w:rsidR="00105942">
        <w:rPr>
          <w:rFonts w:ascii="Times New Roman" w:hAnsi="Times New Roman" w:cs="Times New Roman"/>
          <w:sz w:val="24"/>
          <w:szCs w:val="24"/>
        </w:rPr>
        <w:t>kg</w:t>
      </w:r>
      <w:r w:rsidR="00855C24">
        <w:rPr>
          <w:rFonts w:ascii="Times New Roman" w:hAnsi="Times New Roman" w:cs="Times New Roman"/>
          <w:sz w:val="24"/>
          <w:szCs w:val="24"/>
        </w:rPr>
        <w:t xml:space="preserve"> of</w:t>
      </w:r>
      <w:r w:rsidR="00BB7612">
        <w:rPr>
          <w:rFonts w:ascii="Times New Roman" w:hAnsi="Times New Roman" w:cs="Times New Roman"/>
          <w:sz w:val="24"/>
          <w:szCs w:val="24"/>
        </w:rPr>
        <w:t xml:space="preserve"> whole</w:t>
      </w:r>
      <w:r>
        <w:rPr>
          <w:rFonts w:ascii="Times New Roman" w:hAnsi="Times New Roman" w:cs="Times New Roman"/>
          <w:sz w:val="24"/>
          <w:szCs w:val="24"/>
        </w:rPr>
        <w:t xml:space="preserve"> milk and </w:t>
      </w:r>
      <w:r w:rsidR="004037B2">
        <w:rPr>
          <w:rFonts w:ascii="Times New Roman" w:hAnsi="Times New Roman" w:cs="Times New Roman"/>
          <w:sz w:val="24"/>
          <w:szCs w:val="24"/>
        </w:rPr>
        <w:t>0.7</w:t>
      </w:r>
      <w:r>
        <w:rPr>
          <w:rFonts w:ascii="Times New Roman" w:hAnsi="Times New Roman" w:cs="Times New Roman"/>
          <w:sz w:val="24"/>
          <w:szCs w:val="24"/>
        </w:rPr>
        <w:t xml:space="preserve"> million </w:t>
      </w:r>
      <w:r w:rsidR="00105942">
        <w:rPr>
          <w:rFonts w:ascii="Times New Roman" w:hAnsi="Times New Roman" w:cs="Times New Roman"/>
          <w:sz w:val="24"/>
          <w:szCs w:val="24"/>
        </w:rPr>
        <w:t>kg</w:t>
      </w:r>
      <w:r>
        <w:rPr>
          <w:rFonts w:ascii="Times New Roman" w:hAnsi="Times New Roman" w:cs="Times New Roman"/>
          <w:sz w:val="24"/>
          <w:szCs w:val="24"/>
        </w:rPr>
        <w:t xml:space="preserve">. It is assumed that all processed milk is packaged in plastic gallon jugs </w:t>
      </w:r>
      <w:r w:rsidR="00703FEA">
        <w:rPr>
          <w:rFonts w:ascii="Times New Roman" w:hAnsi="Times New Roman" w:cs="Times New Roman"/>
          <w:sz w:val="24"/>
          <w:szCs w:val="24"/>
        </w:rPr>
        <w:t>and cream in paper pint container</w:t>
      </w:r>
      <w:r w:rsidR="00C41727">
        <w:rPr>
          <w:rFonts w:ascii="Times New Roman" w:hAnsi="Times New Roman" w:cs="Times New Roman"/>
          <w:sz w:val="24"/>
          <w:szCs w:val="24"/>
        </w:rPr>
        <w:t>s</w:t>
      </w:r>
      <w:r w:rsidR="00703FEA">
        <w:rPr>
          <w:rFonts w:ascii="Times New Roman" w:hAnsi="Times New Roman" w:cs="Times New Roman"/>
          <w:sz w:val="24"/>
          <w:szCs w:val="24"/>
        </w:rPr>
        <w:t xml:space="preserve">. </w:t>
      </w:r>
      <w:r w:rsidR="00703FEA" w:rsidRPr="00501DD0">
        <w:rPr>
          <w:rFonts w:ascii="Times New Roman" w:hAnsi="Times New Roman" w:cs="Times New Roman"/>
          <w:b/>
          <w:sz w:val="24"/>
          <w:szCs w:val="24"/>
          <w:rPrChange w:id="107" w:author="ptomasula" w:date="2013-05-18T12:39:00Z">
            <w:rPr>
              <w:rFonts w:ascii="Times New Roman" w:hAnsi="Times New Roman" w:cs="Times New Roman"/>
              <w:sz w:val="24"/>
              <w:szCs w:val="24"/>
            </w:rPr>
          </w:rPrChange>
        </w:rPr>
        <w:t>T</w:t>
      </w:r>
      <w:del w:id="108" w:author="ptomasula" w:date="2013-05-18T12:18:00Z">
        <w:r w:rsidR="00703FEA" w:rsidRPr="00501DD0" w:rsidDel="00C00048">
          <w:rPr>
            <w:rFonts w:ascii="Times New Roman" w:hAnsi="Times New Roman" w:cs="Times New Roman"/>
            <w:b/>
            <w:sz w:val="24"/>
            <w:szCs w:val="24"/>
            <w:rPrChange w:id="109" w:author="ptomasula" w:date="2013-05-18T12:39:00Z">
              <w:rPr>
                <w:rFonts w:ascii="Times New Roman" w:hAnsi="Times New Roman" w:cs="Times New Roman"/>
                <w:sz w:val="24"/>
                <w:szCs w:val="24"/>
              </w:rPr>
            </w:rPrChange>
          </w:rPr>
          <w:delText>able</w:delText>
        </w:r>
      </w:del>
      <w:ins w:id="110" w:author="ptomasula" w:date="2013-05-18T12:18:00Z">
        <w:r w:rsidR="00C00048" w:rsidRPr="00501DD0">
          <w:rPr>
            <w:rFonts w:ascii="Times New Roman" w:hAnsi="Times New Roman" w:cs="Times New Roman"/>
            <w:b/>
            <w:sz w:val="24"/>
            <w:szCs w:val="24"/>
            <w:rPrChange w:id="111" w:author="ptomasula" w:date="2013-05-18T12:39:00Z">
              <w:rPr>
                <w:rFonts w:ascii="Times New Roman" w:hAnsi="Times New Roman" w:cs="Times New Roman"/>
                <w:sz w:val="24"/>
                <w:szCs w:val="24"/>
              </w:rPr>
            </w:rPrChange>
          </w:rPr>
          <w:t>ABLE</w:t>
        </w:r>
      </w:ins>
      <w:r w:rsidR="00703FEA" w:rsidRPr="00501DD0">
        <w:rPr>
          <w:rFonts w:ascii="Times New Roman" w:hAnsi="Times New Roman" w:cs="Times New Roman"/>
          <w:b/>
          <w:sz w:val="24"/>
          <w:szCs w:val="24"/>
          <w:rPrChange w:id="112" w:author="ptomasula" w:date="2013-05-18T12:39:00Z">
            <w:rPr>
              <w:rFonts w:ascii="Times New Roman" w:hAnsi="Times New Roman" w:cs="Times New Roman"/>
              <w:sz w:val="24"/>
              <w:szCs w:val="24"/>
            </w:rPr>
          </w:rPrChange>
        </w:rPr>
        <w:t xml:space="preserve"> 4</w:t>
      </w:r>
      <w:r w:rsidR="00703FEA">
        <w:rPr>
          <w:rFonts w:ascii="Times New Roman" w:hAnsi="Times New Roman" w:cs="Times New Roman"/>
          <w:sz w:val="24"/>
          <w:szCs w:val="24"/>
        </w:rPr>
        <w:t xml:space="preserve"> below</w:t>
      </w:r>
      <w:r w:rsidR="00DE6286">
        <w:rPr>
          <w:rFonts w:ascii="Times New Roman" w:hAnsi="Times New Roman" w:cs="Times New Roman"/>
          <w:sz w:val="24"/>
          <w:szCs w:val="24"/>
        </w:rPr>
        <w:t xml:space="preserve"> shows the annual production rates of the two products.  The information was extracted from </w:t>
      </w:r>
      <w:r w:rsidR="00186264" w:rsidRPr="009F21D6">
        <w:rPr>
          <w:rFonts w:ascii="Times New Roman" w:hAnsi="Times New Roman" w:cs="Times New Roman"/>
          <w:sz w:val="24"/>
          <w:szCs w:val="24"/>
        </w:rPr>
        <w:t>Section 9H of</w:t>
      </w:r>
      <w:r w:rsidR="00186264">
        <w:rPr>
          <w:rFonts w:ascii="Times New Roman" w:hAnsi="Times New Roman" w:cs="Times New Roman"/>
          <w:sz w:val="24"/>
          <w:szCs w:val="24"/>
        </w:rPr>
        <w:t xml:space="preserve"> </w:t>
      </w:r>
      <w:r w:rsidR="00DE6286">
        <w:rPr>
          <w:rFonts w:ascii="Times New Roman" w:hAnsi="Times New Roman" w:cs="Times New Roman"/>
          <w:sz w:val="24"/>
          <w:szCs w:val="24"/>
        </w:rPr>
        <w:t>the Economic Evaluation report</w:t>
      </w:r>
      <w:r w:rsidR="00C968AB">
        <w:rPr>
          <w:rFonts w:ascii="Times New Roman" w:hAnsi="Times New Roman" w:cs="Times New Roman"/>
          <w:sz w:val="24"/>
          <w:szCs w:val="24"/>
        </w:rPr>
        <w:t xml:space="preserve"> (</w:t>
      </w:r>
      <w:r w:rsidR="00230043" w:rsidRPr="00230043">
        <w:rPr>
          <w:rFonts w:ascii="Times New Roman" w:hAnsi="Times New Roman" w:cs="Times New Roman"/>
          <w:b/>
          <w:sz w:val="24"/>
          <w:szCs w:val="24"/>
        </w:rPr>
        <w:t>Appendix B</w:t>
      </w:r>
      <w:r w:rsidR="00C968AB">
        <w:rPr>
          <w:rFonts w:ascii="Times New Roman" w:hAnsi="Times New Roman" w:cs="Times New Roman"/>
          <w:sz w:val="24"/>
          <w:szCs w:val="24"/>
        </w:rPr>
        <w:t>)</w:t>
      </w:r>
      <w:r w:rsidR="00DE6286">
        <w:rPr>
          <w:rFonts w:ascii="Times New Roman" w:hAnsi="Times New Roman" w:cs="Times New Roman"/>
          <w:sz w:val="24"/>
          <w:szCs w:val="24"/>
        </w:rPr>
        <w:t xml:space="preserve">. </w:t>
      </w:r>
    </w:p>
    <w:p w:rsidR="00DE6286" w:rsidRDefault="00DE6286" w:rsidP="0049371D">
      <w:pPr>
        <w:rPr>
          <w:rFonts w:ascii="Times New Roman" w:hAnsi="Times New Roman" w:cs="Times New Roman"/>
          <w:sz w:val="24"/>
          <w:szCs w:val="24"/>
        </w:rPr>
      </w:pPr>
      <w:r>
        <w:rPr>
          <w:rFonts w:ascii="Times New Roman" w:hAnsi="Times New Roman" w:cs="Times New Roman"/>
          <w:sz w:val="24"/>
          <w:szCs w:val="24"/>
        </w:rPr>
        <w:t xml:space="preserve"> </w:t>
      </w:r>
    </w:p>
    <w:p w:rsidR="00DE6286" w:rsidRPr="00493976" w:rsidRDefault="00230043" w:rsidP="00DE6286">
      <w:pPr>
        <w:spacing w:after="0"/>
        <w:rPr>
          <w:rFonts w:ascii="Times New Roman" w:hAnsi="Times New Roman" w:cs="Times New Roman"/>
          <w:b/>
          <w:sz w:val="24"/>
          <w:szCs w:val="24"/>
        </w:rPr>
      </w:pPr>
      <w:r w:rsidRPr="00230043">
        <w:rPr>
          <w:rFonts w:ascii="Times New Roman" w:hAnsi="Times New Roman" w:cs="Times New Roman"/>
          <w:b/>
          <w:sz w:val="24"/>
          <w:szCs w:val="24"/>
        </w:rPr>
        <w:t>T</w:t>
      </w:r>
      <w:del w:id="113" w:author="ptomasula" w:date="2013-05-18T12:18:00Z">
        <w:r w:rsidRPr="00230043" w:rsidDel="00C00048">
          <w:rPr>
            <w:rFonts w:ascii="Times New Roman" w:hAnsi="Times New Roman" w:cs="Times New Roman"/>
            <w:b/>
            <w:sz w:val="24"/>
            <w:szCs w:val="24"/>
          </w:rPr>
          <w:delText>able</w:delText>
        </w:r>
      </w:del>
      <w:ins w:id="114" w:author="ptomasula" w:date="2013-05-18T12:18:00Z">
        <w:r w:rsidR="00C00048">
          <w:rPr>
            <w:rFonts w:ascii="Times New Roman" w:hAnsi="Times New Roman" w:cs="Times New Roman"/>
            <w:b/>
            <w:sz w:val="24"/>
            <w:szCs w:val="24"/>
          </w:rPr>
          <w:t>ABLE</w:t>
        </w:r>
      </w:ins>
      <w:r w:rsidRPr="00230043">
        <w:rPr>
          <w:rFonts w:ascii="Times New Roman" w:hAnsi="Times New Roman" w:cs="Times New Roman"/>
          <w:b/>
          <w:sz w:val="24"/>
          <w:szCs w:val="24"/>
        </w:rPr>
        <w:t xml:space="preserve"> 4</w:t>
      </w:r>
    </w:p>
    <w:p w:rsidR="002273EF" w:rsidRPr="00493976" w:rsidRDefault="00230043" w:rsidP="00DE6286">
      <w:pPr>
        <w:spacing w:after="120"/>
        <w:rPr>
          <w:rFonts w:ascii="Times New Roman" w:hAnsi="Times New Roman" w:cs="Times New Roman"/>
          <w:b/>
          <w:sz w:val="24"/>
          <w:szCs w:val="24"/>
        </w:rPr>
      </w:pPr>
      <w:r w:rsidRPr="00230043">
        <w:rPr>
          <w:rFonts w:ascii="Times New Roman" w:hAnsi="Times New Roman" w:cs="Times New Roman"/>
          <w:b/>
          <w:sz w:val="24"/>
          <w:szCs w:val="24"/>
        </w:rPr>
        <w:t>Annual production rates of products in the milk processing plant</w:t>
      </w:r>
      <w:del w:id="115" w:author="ptomasula" w:date="2013-05-18T11:49:00Z">
        <w:r w:rsidRPr="00230043" w:rsidDel="002D0D40">
          <w:rPr>
            <w:rFonts w:ascii="Times New Roman" w:hAnsi="Times New Roman" w:cs="Times New Roman"/>
            <w:b/>
            <w:sz w:val="24"/>
            <w:szCs w:val="24"/>
          </w:rPr>
          <w:delText>.</w:delText>
        </w:r>
      </w:del>
      <w:r w:rsidRPr="00230043">
        <w:rPr>
          <w:rFonts w:ascii="Times New Roman" w:hAnsi="Times New Roman" w:cs="Times New Roman"/>
          <w:b/>
          <w:sz w:val="24"/>
          <w:szCs w:val="24"/>
        </w:rPr>
        <w:t xml:space="preserve">  </w:t>
      </w:r>
    </w:p>
    <w:tbl>
      <w:tblPr>
        <w:tblW w:w="8700" w:type="dxa"/>
        <w:tblInd w:w="95" w:type="dxa"/>
        <w:tblLook w:val="04A0"/>
      </w:tblPr>
      <w:tblGrid>
        <w:gridCol w:w="5368"/>
        <w:gridCol w:w="272"/>
        <w:gridCol w:w="1700"/>
        <w:gridCol w:w="1360"/>
      </w:tblGrid>
      <w:tr w:rsidR="00A8075A" w:rsidRPr="00A8075A" w:rsidTr="00DE6286">
        <w:trPr>
          <w:trHeight w:val="288"/>
        </w:trPr>
        <w:tc>
          <w:tcPr>
            <w:tcW w:w="5368" w:type="dxa"/>
            <w:tcBorders>
              <w:top w:val="single" w:sz="4" w:space="0" w:color="auto"/>
              <w:left w:val="single" w:sz="4" w:space="0" w:color="auto"/>
              <w:bottom w:val="single" w:sz="4" w:space="0" w:color="auto"/>
              <w:right w:val="nil"/>
            </w:tcBorders>
            <w:shd w:val="clear" w:color="auto" w:fill="auto"/>
            <w:vAlign w:val="center"/>
            <w:hideMark/>
          </w:tcPr>
          <w:p w:rsidR="00A8075A" w:rsidRPr="002832D9" w:rsidRDefault="00A8075A" w:rsidP="00A8075A">
            <w:pPr>
              <w:spacing w:after="0" w:line="240" w:lineRule="auto"/>
              <w:rPr>
                <w:rFonts w:ascii="Arial" w:eastAsia="Times New Roman" w:hAnsi="Arial" w:cs="Arial"/>
                <w:color w:val="000000" w:themeColor="text1"/>
                <w:sz w:val="20"/>
                <w:szCs w:val="20"/>
              </w:rPr>
            </w:pPr>
            <w:r w:rsidRPr="002832D9">
              <w:rPr>
                <w:rFonts w:ascii="Arial" w:eastAsia="Times New Roman" w:hAnsi="Arial" w:cs="Arial"/>
                <w:color w:val="000000" w:themeColor="text1"/>
                <w:sz w:val="20"/>
                <w:szCs w:val="20"/>
              </w:rPr>
              <w:t>Revenue Rates</w:t>
            </w:r>
          </w:p>
        </w:tc>
        <w:tc>
          <w:tcPr>
            <w:tcW w:w="272" w:type="dxa"/>
            <w:tcBorders>
              <w:top w:val="single" w:sz="4" w:space="0" w:color="auto"/>
              <w:left w:val="nil"/>
              <w:bottom w:val="single" w:sz="4" w:space="0" w:color="auto"/>
              <w:right w:val="nil"/>
            </w:tcBorders>
            <w:shd w:val="clear" w:color="auto" w:fill="auto"/>
            <w:vAlign w:val="center"/>
            <w:hideMark/>
          </w:tcPr>
          <w:p w:rsidR="00A8075A" w:rsidRPr="00A8075A" w:rsidRDefault="00A8075A" w:rsidP="00A8075A">
            <w:pPr>
              <w:spacing w:after="0" w:line="240" w:lineRule="auto"/>
              <w:rPr>
                <w:rFonts w:ascii="Arial" w:eastAsia="Times New Roman" w:hAnsi="Arial" w:cs="Arial"/>
                <w:color w:val="000094"/>
                <w:sz w:val="20"/>
                <w:szCs w:val="20"/>
              </w:rPr>
            </w:pPr>
            <w:r w:rsidRPr="00A8075A">
              <w:rPr>
                <w:rFonts w:ascii="Arial" w:eastAsia="Times New Roman" w:hAnsi="Arial" w:cs="Arial"/>
                <w:color w:val="000094"/>
                <w:sz w:val="20"/>
                <w:szCs w:val="20"/>
              </w:rPr>
              <w:t> </w:t>
            </w:r>
          </w:p>
        </w:tc>
        <w:tc>
          <w:tcPr>
            <w:tcW w:w="1700" w:type="dxa"/>
            <w:tcBorders>
              <w:top w:val="single" w:sz="4" w:space="0" w:color="auto"/>
              <w:left w:val="nil"/>
              <w:bottom w:val="single" w:sz="4" w:space="0" w:color="auto"/>
              <w:right w:val="nil"/>
            </w:tcBorders>
            <w:shd w:val="clear" w:color="auto" w:fill="auto"/>
            <w:noWrap/>
            <w:vAlign w:val="bottom"/>
            <w:hideMark/>
          </w:tcPr>
          <w:p w:rsidR="00A8075A" w:rsidRPr="00A8075A" w:rsidRDefault="00A8075A" w:rsidP="00A8075A">
            <w:pPr>
              <w:spacing w:after="0" w:line="240" w:lineRule="auto"/>
              <w:rPr>
                <w:rFonts w:ascii="Calibri" w:eastAsia="Times New Roman" w:hAnsi="Calibri" w:cs="Times New Roman"/>
                <w:color w:val="000000"/>
                <w:sz w:val="20"/>
                <w:szCs w:val="20"/>
              </w:rPr>
            </w:pPr>
            <w:r w:rsidRPr="00A8075A">
              <w:rPr>
                <w:rFonts w:ascii="Calibri" w:eastAsia="Times New Roman" w:hAnsi="Calibri" w:cs="Times New Roman"/>
                <w:color w:val="000000"/>
                <w:sz w:val="20"/>
                <w:szCs w:val="20"/>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A8075A" w:rsidRPr="00A8075A" w:rsidRDefault="00A8075A" w:rsidP="00A8075A">
            <w:pPr>
              <w:spacing w:after="0" w:line="240" w:lineRule="auto"/>
              <w:rPr>
                <w:rFonts w:ascii="Calibri" w:eastAsia="Times New Roman" w:hAnsi="Calibri" w:cs="Times New Roman"/>
                <w:color w:val="000000"/>
                <w:sz w:val="20"/>
                <w:szCs w:val="20"/>
              </w:rPr>
            </w:pPr>
            <w:r w:rsidRPr="00A8075A">
              <w:rPr>
                <w:rFonts w:ascii="Calibri" w:eastAsia="Times New Roman" w:hAnsi="Calibri" w:cs="Times New Roman"/>
                <w:color w:val="000000"/>
                <w:sz w:val="20"/>
                <w:szCs w:val="20"/>
              </w:rPr>
              <w:t> </w:t>
            </w:r>
          </w:p>
        </w:tc>
      </w:tr>
      <w:tr w:rsidR="00A8075A" w:rsidRPr="00A8075A" w:rsidTr="00DE6286">
        <w:trPr>
          <w:trHeight w:val="288"/>
        </w:trPr>
        <w:tc>
          <w:tcPr>
            <w:tcW w:w="5368" w:type="dxa"/>
            <w:tcBorders>
              <w:top w:val="nil"/>
              <w:left w:val="single" w:sz="4" w:space="0" w:color="auto"/>
              <w:bottom w:val="nil"/>
              <w:right w:val="nil"/>
            </w:tcBorders>
            <w:shd w:val="clear" w:color="auto" w:fill="auto"/>
            <w:vAlign w:val="center"/>
            <w:hideMark/>
          </w:tcPr>
          <w:p w:rsidR="00A8075A" w:rsidRPr="00A8075A" w:rsidRDefault="00A8075A" w:rsidP="00A8075A">
            <w:pPr>
              <w:spacing w:after="0" w:line="240" w:lineRule="auto"/>
              <w:rPr>
                <w:rFonts w:ascii="Arial" w:eastAsia="Times New Roman" w:hAnsi="Arial" w:cs="Arial"/>
                <w:color w:val="000000"/>
                <w:sz w:val="20"/>
                <w:szCs w:val="20"/>
              </w:rPr>
            </w:pPr>
            <w:r w:rsidRPr="00A8075A">
              <w:rPr>
                <w:rFonts w:ascii="Arial" w:eastAsia="Times New Roman" w:hAnsi="Arial" w:cs="Arial"/>
                <w:color w:val="000000"/>
                <w:sz w:val="20"/>
                <w:szCs w:val="20"/>
              </w:rPr>
              <w:t>Pint cream in 'CREAM' (Revenue)</w:t>
            </w:r>
          </w:p>
        </w:tc>
        <w:tc>
          <w:tcPr>
            <w:tcW w:w="272" w:type="dxa"/>
            <w:tcBorders>
              <w:top w:val="nil"/>
              <w:left w:val="nil"/>
              <w:bottom w:val="nil"/>
              <w:right w:val="nil"/>
            </w:tcBorders>
            <w:shd w:val="clear" w:color="auto" w:fill="auto"/>
            <w:vAlign w:val="center"/>
            <w:hideMark/>
          </w:tcPr>
          <w:p w:rsidR="00A8075A" w:rsidRPr="00A8075A" w:rsidRDefault="00A8075A" w:rsidP="00A8075A">
            <w:pPr>
              <w:spacing w:after="0" w:line="240" w:lineRule="auto"/>
              <w:rPr>
                <w:rFonts w:ascii="Arial" w:eastAsia="Times New Roman" w:hAnsi="Arial" w:cs="Arial"/>
                <w:color w:val="000000"/>
                <w:sz w:val="20"/>
                <w:szCs w:val="20"/>
              </w:rPr>
            </w:pPr>
          </w:p>
        </w:tc>
        <w:tc>
          <w:tcPr>
            <w:tcW w:w="1700" w:type="dxa"/>
            <w:tcBorders>
              <w:top w:val="nil"/>
              <w:left w:val="nil"/>
              <w:bottom w:val="nil"/>
              <w:right w:val="nil"/>
            </w:tcBorders>
            <w:shd w:val="clear" w:color="auto" w:fill="auto"/>
            <w:vAlign w:val="center"/>
            <w:hideMark/>
          </w:tcPr>
          <w:p w:rsidR="00A8075A" w:rsidRPr="00A8075A" w:rsidRDefault="00A8075A" w:rsidP="00080242">
            <w:pPr>
              <w:spacing w:after="0" w:line="240" w:lineRule="auto"/>
              <w:rPr>
                <w:rFonts w:ascii="Arial" w:eastAsia="Times New Roman" w:hAnsi="Arial" w:cs="Arial"/>
                <w:color w:val="000000"/>
                <w:sz w:val="20"/>
                <w:szCs w:val="20"/>
              </w:rPr>
            </w:pPr>
            <w:r w:rsidRPr="00A8075A">
              <w:rPr>
                <w:rFonts w:ascii="Arial" w:eastAsia="Times New Roman" w:hAnsi="Arial" w:cs="Arial"/>
                <w:color w:val="000000"/>
                <w:sz w:val="20"/>
                <w:szCs w:val="20"/>
              </w:rPr>
              <w:t xml:space="preserve">         </w:t>
            </w:r>
            <w:r w:rsidR="004037B2">
              <w:rPr>
                <w:rFonts w:ascii="Arial" w:eastAsia="Times New Roman" w:hAnsi="Arial" w:cs="Arial"/>
                <w:color w:val="000000"/>
                <w:sz w:val="20"/>
                <w:szCs w:val="20"/>
              </w:rPr>
              <w:t>1</w:t>
            </w:r>
            <w:r w:rsidRPr="00A8075A">
              <w:rPr>
                <w:rFonts w:ascii="Arial" w:eastAsia="Times New Roman" w:hAnsi="Arial" w:cs="Arial"/>
                <w:color w:val="000000"/>
                <w:sz w:val="20"/>
                <w:szCs w:val="20"/>
              </w:rPr>
              <w:t>,</w:t>
            </w:r>
            <w:r w:rsidR="004037B2">
              <w:rPr>
                <w:rFonts w:ascii="Arial" w:eastAsia="Times New Roman" w:hAnsi="Arial" w:cs="Arial"/>
                <w:color w:val="000000"/>
                <w:sz w:val="20"/>
                <w:szCs w:val="20"/>
              </w:rPr>
              <w:t>56</w:t>
            </w:r>
            <w:r w:rsidR="00080242">
              <w:rPr>
                <w:rFonts w:ascii="Arial" w:eastAsia="Times New Roman" w:hAnsi="Arial" w:cs="Arial"/>
                <w:color w:val="000000"/>
                <w:sz w:val="20"/>
                <w:szCs w:val="20"/>
              </w:rPr>
              <w:t>6</w:t>
            </w:r>
            <w:r w:rsidRPr="00A8075A">
              <w:rPr>
                <w:rFonts w:ascii="Arial" w:eastAsia="Times New Roman" w:hAnsi="Arial" w:cs="Arial"/>
                <w:color w:val="000000"/>
                <w:sz w:val="20"/>
                <w:szCs w:val="20"/>
              </w:rPr>
              <w:t>,</w:t>
            </w:r>
            <w:r w:rsidR="00080242">
              <w:rPr>
                <w:rFonts w:ascii="Arial" w:eastAsia="Times New Roman" w:hAnsi="Arial" w:cs="Arial"/>
                <w:color w:val="000000"/>
                <w:sz w:val="20"/>
                <w:szCs w:val="20"/>
              </w:rPr>
              <w:t>153</w:t>
            </w:r>
            <w:r w:rsidRPr="00A8075A">
              <w:rPr>
                <w:rFonts w:ascii="Arial" w:eastAsia="Times New Roman" w:hAnsi="Arial" w:cs="Arial"/>
                <w:color w:val="000000"/>
                <w:sz w:val="20"/>
                <w:szCs w:val="20"/>
              </w:rPr>
              <w:t xml:space="preserve">   </w:t>
            </w:r>
          </w:p>
        </w:tc>
        <w:tc>
          <w:tcPr>
            <w:tcW w:w="1360" w:type="dxa"/>
            <w:tcBorders>
              <w:top w:val="nil"/>
              <w:left w:val="nil"/>
              <w:bottom w:val="nil"/>
              <w:right w:val="single" w:sz="4" w:space="0" w:color="auto"/>
            </w:tcBorders>
            <w:shd w:val="clear" w:color="auto" w:fill="auto"/>
            <w:vAlign w:val="center"/>
            <w:hideMark/>
          </w:tcPr>
          <w:p w:rsidR="00A8075A" w:rsidRPr="00A8075A" w:rsidRDefault="00A8075A" w:rsidP="00A8075A">
            <w:pPr>
              <w:spacing w:after="0" w:line="240" w:lineRule="auto"/>
              <w:rPr>
                <w:rFonts w:ascii="Arial" w:eastAsia="Times New Roman" w:hAnsi="Arial" w:cs="Arial"/>
                <w:color w:val="000000"/>
                <w:sz w:val="20"/>
                <w:szCs w:val="20"/>
              </w:rPr>
            </w:pPr>
            <w:r w:rsidRPr="00A8075A">
              <w:rPr>
                <w:rFonts w:ascii="Arial" w:eastAsia="Times New Roman" w:hAnsi="Arial" w:cs="Arial"/>
                <w:color w:val="000000"/>
                <w:sz w:val="20"/>
                <w:szCs w:val="20"/>
              </w:rPr>
              <w:t xml:space="preserve"> Entities/yr</w:t>
            </w:r>
          </w:p>
        </w:tc>
      </w:tr>
      <w:tr w:rsidR="00A8075A" w:rsidRPr="00A8075A" w:rsidTr="00DE6286">
        <w:trPr>
          <w:trHeight w:val="288"/>
        </w:trPr>
        <w:tc>
          <w:tcPr>
            <w:tcW w:w="5368" w:type="dxa"/>
            <w:tcBorders>
              <w:top w:val="nil"/>
              <w:left w:val="single" w:sz="4" w:space="0" w:color="auto"/>
              <w:bottom w:val="single" w:sz="4" w:space="0" w:color="auto"/>
              <w:right w:val="nil"/>
            </w:tcBorders>
            <w:shd w:val="clear" w:color="auto" w:fill="auto"/>
            <w:vAlign w:val="center"/>
            <w:hideMark/>
          </w:tcPr>
          <w:p w:rsidR="00A8075A" w:rsidRPr="00A8075A" w:rsidRDefault="00A8075A" w:rsidP="00A8075A">
            <w:pPr>
              <w:spacing w:after="0" w:line="240" w:lineRule="auto"/>
              <w:rPr>
                <w:rFonts w:ascii="Arial" w:eastAsia="Times New Roman" w:hAnsi="Arial" w:cs="Arial"/>
                <w:color w:val="000000"/>
                <w:sz w:val="20"/>
                <w:szCs w:val="20"/>
              </w:rPr>
            </w:pPr>
            <w:r w:rsidRPr="00A8075A">
              <w:rPr>
                <w:rFonts w:ascii="Arial" w:eastAsia="Times New Roman" w:hAnsi="Arial" w:cs="Arial"/>
                <w:color w:val="000000"/>
                <w:sz w:val="20"/>
                <w:szCs w:val="20"/>
              </w:rPr>
              <w:t>Filled Gallon milk in 'PASTEURIZED MILK' (Main Revenue)</w:t>
            </w:r>
          </w:p>
        </w:tc>
        <w:tc>
          <w:tcPr>
            <w:tcW w:w="272" w:type="dxa"/>
            <w:tcBorders>
              <w:top w:val="nil"/>
              <w:left w:val="nil"/>
              <w:bottom w:val="single" w:sz="4" w:space="0" w:color="auto"/>
              <w:right w:val="nil"/>
            </w:tcBorders>
            <w:shd w:val="clear" w:color="auto" w:fill="auto"/>
            <w:vAlign w:val="center"/>
            <w:hideMark/>
          </w:tcPr>
          <w:p w:rsidR="00A8075A" w:rsidRPr="00A8075A" w:rsidRDefault="00A8075A" w:rsidP="00A8075A">
            <w:pPr>
              <w:spacing w:after="0" w:line="240" w:lineRule="auto"/>
              <w:rPr>
                <w:rFonts w:ascii="Arial" w:eastAsia="Times New Roman" w:hAnsi="Arial" w:cs="Arial"/>
                <w:color w:val="000000"/>
                <w:sz w:val="20"/>
                <w:szCs w:val="20"/>
              </w:rPr>
            </w:pPr>
            <w:r w:rsidRPr="00A8075A">
              <w:rPr>
                <w:rFonts w:ascii="Arial" w:eastAsia="Times New Roman" w:hAnsi="Arial" w:cs="Arial"/>
                <w:color w:val="000000"/>
                <w:sz w:val="20"/>
                <w:szCs w:val="20"/>
              </w:rPr>
              <w:t> </w:t>
            </w:r>
          </w:p>
        </w:tc>
        <w:tc>
          <w:tcPr>
            <w:tcW w:w="1700" w:type="dxa"/>
            <w:tcBorders>
              <w:top w:val="nil"/>
              <w:left w:val="nil"/>
              <w:bottom w:val="single" w:sz="4" w:space="0" w:color="auto"/>
              <w:right w:val="nil"/>
            </w:tcBorders>
            <w:shd w:val="clear" w:color="auto" w:fill="auto"/>
            <w:vAlign w:val="center"/>
            <w:hideMark/>
          </w:tcPr>
          <w:p w:rsidR="00A8075A" w:rsidRPr="00A8075A" w:rsidRDefault="00A8075A" w:rsidP="00080242">
            <w:pPr>
              <w:spacing w:after="0" w:line="240" w:lineRule="auto"/>
              <w:rPr>
                <w:rFonts w:ascii="Arial" w:eastAsia="Times New Roman" w:hAnsi="Arial" w:cs="Arial"/>
                <w:color w:val="000000"/>
                <w:sz w:val="20"/>
                <w:szCs w:val="20"/>
              </w:rPr>
            </w:pPr>
            <w:r w:rsidRPr="00A8075A">
              <w:rPr>
                <w:rFonts w:ascii="Arial" w:eastAsia="Times New Roman" w:hAnsi="Arial" w:cs="Arial"/>
                <w:color w:val="000000"/>
                <w:sz w:val="20"/>
                <w:szCs w:val="20"/>
              </w:rPr>
              <w:t xml:space="preserve">       10,</w:t>
            </w:r>
            <w:r w:rsidR="004037B2">
              <w:rPr>
                <w:rFonts w:ascii="Arial" w:eastAsia="Times New Roman" w:hAnsi="Arial" w:cs="Arial"/>
                <w:color w:val="000000"/>
                <w:sz w:val="20"/>
                <w:szCs w:val="20"/>
              </w:rPr>
              <w:t>3</w:t>
            </w:r>
            <w:r w:rsidR="00080242">
              <w:rPr>
                <w:rFonts w:ascii="Arial" w:eastAsia="Times New Roman" w:hAnsi="Arial" w:cs="Arial"/>
                <w:color w:val="000000"/>
                <w:sz w:val="20"/>
                <w:szCs w:val="20"/>
              </w:rPr>
              <w:t>05</w:t>
            </w:r>
            <w:r w:rsidRPr="00A8075A">
              <w:rPr>
                <w:rFonts w:ascii="Arial" w:eastAsia="Times New Roman" w:hAnsi="Arial" w:cs="Arial"/>
                <w:color w:val="000000"/>
                <w:sz w:val="20"/>
                <w:szCs w:val="20"/>
              </w:rPr>
              <w:t>,</w:t>
            </w:r>
            <w:r w:rsidR="00080242">
              <w:rPr>
                <w:rFonts w:ascii="Arial" w:eastAsia="Times New Roman" w:hAnsi="Arial" w:cs="Arial"/>
                <w:color w:val="000000"/>
                <w:sz w:val="20"/>
                <w:szCs w:val="20"/>
              </w:rPr>
              <w:t>783</w:t>
            </w:r>
            <w:r w:rsidRPr="00A8075A">
              <w:rPr>
                <w:rFonts w:ascii="Arial" w:eastAsia="Times New Roman" w:hAnsi="Arial" w:cs="Arial"/>
                <w:color w:val="000000"/>
                <w:sz w:val="20"/>
                <w:szCs w:val="20"/>
              </w:rPr>
              <w:t xml:space="preserve">   </w:t>
            </w:r>
          </w:p>
        </w:tc>
        <w:tc>
          <w:tcPr>
            <w:tcW w:w="1360" w:type="dxa"/>
            <w:tcBorders>
              <w:top w:val="nil"/>
              <w:left w:val="nil"/>
              <w:bottom w:val="single" w:sz="4" w:space="0" w:color="auto"/>
              <w:right w:val="single" w:sz="4" w:space="0" w:color="auto"/>
            </w:tcBorders>
            <w:shd w:val="clear" w:color="auto" w:fill="auto"/>
            <w:vAlign w:val="center"/>
            <w:hideMark/>
          </w:tcPr>
          <w:p w:rsidR="00A8075A" w:rsidRPr="00A8075A" w:rsidRDefault="00A8075A" w:rsidP="00A8075A">
            <w:pPr>
              <w:spacing w:after="0" w:line="240" w:lineRule="auto"/>
              <w:rPr>
                <w:rFonts w:ascii="Arial" w:eastAsia="Times New Roman" w:hAnsi="Arial" w:cs="Arial"/>
                <w:color w:val="000000"/>
                <w:sz w:val="20"/>
                <w:szCs w:val="20"/>
              </w:rPr>
            </w:pPr>
            <w:r w:rsidRPr="00A8075A">
              <w:rPr>
                <w:rFonts w:ascii="Arial" w:eastAsia="Times New Roman" w:hAnsi="Arial" w:cs="Arial"/>
                <w:color w:val="000000"/>
                <w:sz w:val="20"/>
                <w:szCs w:val="20"/>
              </w:rPr>
              <w:t xml:space="preserve"> Entities/yr</w:t>
            </w:r>
          </w:p>
        </w:tc>
      </w:tr>
    </w:tbl>
    <w:p w:rsidR="002273EF" w:rsidRDefault="002273EF" w:rsidP="0049371D">
      <w:pPr>
        <w:rPr>
          <w:rFonts w:ascii="Times New Roman" w:hAnsi="Times New Roman" w:cs="Times New Roman"/>
          <w:sz w:val="24"/>
          <w:szCs w:val="24"/>
        </w:rPr>
      </w:pPr>
    </w:p>
    <w:p w:rsidR="00D958A3" w:rsidRDefault="00D958A3" w:rsidP="0049371D">
      <w:pPr>
        <w:rPr>
          <w:rFonts w:ascii="Times New Roman" w:hAnsi="Times New Roman" w:cs="Times New Roman"/>
          <w:b/>
          <w:sz w:val="24"/>
          <w:szCs w:val="24"/>
        </w:rPr>
      </w:pPr>
    </w:p>
    <w:p w:rsidR="002273EF" w:rsidRPr="00A473C8" w:rsidRDefault="00DC2F9D" w:rsidP="0049371D">
      <w:pPr>
        <w:rPr>
          <w:rFonts w:ascii="Times New Roman" w:hAnsi="Times New Roman" w:cs="Times New Roman"/>
          <w:b/>
          <w:sz w:val="24"/>
          <w:szCs w:val="24"/>
        </w:rPr>
      </w:pPr>
      <w:r w:rsidRPr="00A473C8">
        <w:rPr>
          <w:rFonts w:ascii="Times New Roman" w:hAnsi="Times New Roman" w:cs="Times New Roman"/>
          <w:b/>
          <w:sz w:val="24"/>
          <w:szCs w:val="24"/>
        </w:rPr>
        <w:lastRenderedPageBreak/>
        <w:t>E</w:t>
      </w:r>
      <w:r w:rsidR="005B6F0C">
        <w:rPr>
          <w:rFonts w:ascii="Times New Roman" w:hAnsi="Times New Roman" w:cs="Times New Roman"/>
          <w:b/>
          <w:sz w:val="24"/>
          <w:szCs w:val="24"/>
        </w:rPr>
        <w:t>NERGY BALANCES</w:t>
      </w:r>
    </w:p>
    <w:p w:rsidR="00B82E58" w:rsidRDefault="00A473C8" w:rsidP="0049371D">
      <w:pPr>
        <w:rPr>
          <w:rFonts w:ascii="Times New Roman" w:hAnsi="Times New Roman" w:cs="Times New Roman"/>
          <w:sz w:val="24"/>
          <w:szCs w:val="24"/>
        </w:rPr>
      </w:pPr>
      <w:r>
        <w:rPr>
          <w:rFonts w:ascii="Times New Roman" w:hAnsi="Times New Roman" w:cs="Times New Roman"/>
          <w:sz w:val="24"/>
          <w:szCs w:val="24"/>
        </w:rPr>
        <w:t>Utility consumption in the p</w:t>
      </w:r>
      <w:r w:rsidR="000C728E">
        <w:rPr>
          <w:rFonts w:ascii="Times New Roman" w:hAnsi="Times New Roman" w:cs="Times New Roman"/>
          <w:sz w:val="24"/>
          <w:szCs w:val="24"/>
        </w:rPr>
        <w:t xml:space="preserve">rocess </w:t>
      </w:r>
      <w:r>
        <w:rPr>
          <w:rFonts w:ascii="Times New Roman" w:hAnsi="Times New Roman" w:cs="Times New Roman"/>
          <w:sz w:val="24"/>
          <w:szCs w:val="24"/>
        </w:rPr>
        <w:t xml:space="preserve">is calculated based on the </w:t>
      </w:r>
      <w:r w:rsidR="000C728E">
        <w:rPr>
          <w:rFonts w:ascii="Times New Roman" w:hAnsi="Times New Roman" w:cs="Times New Roman"/>
          <w:sz w:val="24"/>
          <w:szCs w:val="24"/>
        </w:rPr>
        <w:t xml:space="preserve">power utilized, the </w:t>
      </w:r>
      <w:r>
        <w:rPr>
          <w:rFonts w:ascii="Times New Roman" w:hAnsi="Times New Roman" w:cs="Times New Roman"/>
          <w:sz w:val="24"/>
          <w:szCs w:val="24"/>
        </w:rPr>
        <w:t>type of heat</w:t>
      </w:r>
      <w:r w:rsidR="002832D9">
        <w:rPr>
          <w:rFonts w:ascii="Times New Roman" w:hAnsi="Times New Roman" w:cs="Times New Roman"/>
          <w:sz w:val="24"/>
          <w:szCs w:val="24"/>
        </w:rPr>
        <w:t>ing</w:t>
      </w:r>
      <w:r>
        <w:rPr>
          <w:rFonts w:ascii="Times New Roman" w:hAnsi="Times New Roman" w:cs="Times New Roman"/>
          <w:sz w:val="24"/>
          <w:szCs w:val="24"/>
        </w:rPr>
        <w:t>/cool</w:t>
      </w:r>
      <w:r w:rsidR="002832D9">
        <w:rPr>
          <w:rFonts w:ascii="Times New Roman" w:hAnsi="Times New Roman" w:cs="Times New Roman"/>
          <w:sz w:val="24"/>
          <w:szCs w:val="24"/>
        </w:rPr>
        <w:t>ing</w:t>
      </w:r>
      <w:r>
        <w:rPr>
          <w:rFonts w:ascii="Times New Roman" w:hAnsi="Times New Roman" w:cs="Times New Roman"/>
          <w:sz w:val="24"/>
          <w:szCs w:val="24"/>
        </w:rPr>
        <w:t xml:space="preserve"> transfer agent</w:t>
      </w:r>
      <w:r w:rsidR="002832D9">
        <w:rPr>
          <w:rFonts w:ascii="Times New Roman" w:hAnsi="Times New Roman" w:cs="Times New Roman"/>
          <w:sz w:val="24"/>
          <w:szCs w:val="24"/>
        </w:rPr>
        <w:t>s</w:t>
      </w:r>
      <w:r>
        <w:rPr>
          <w:rFonts w:ascii="Times New Roman" w:hAnsi="Times New Roman" w:cs="Times New Roman"/>
          <w:sz w:val="24"/>
          <w:szCs w:val="24"/>
        </w:rPr>
        <w:t xml:space="preserve"> used, and the heating/cooling requirements.</w:t>
      </w:r>
      <w:r w:rsidR="00E401A7">
        <w:rPr>
          <w:rFonts w:ascii="Times New Roman" w:hAnsi="Times New Roman" w:cs="Times New Roman"/>
          <w:sz w:val="24"/>
          <w:szCs w:val="24"/>
        </w:rPr>
        <w:t xml:space="preserve">  </w:t>
      </w:r>
      <w:r w:rsidR="00821DF1" w:rsidRPr="00821DF1">
        <w:rPr>
          <w:rFonts w:ascii="Times New Roman" w:hAnsi="Times New Roman" w:cs="Times New Roman"/>
          <w:b/>
          <w:sz w:val="24"/>
          <w:szCs w:val="24"/>
        </w:rPr>
        <w:t>T</w:t>
      </w:r>
      <w:del w:id="116" w:author="ptomasula" w:date="2013-05-18T12:18:00Z">
        <w:r w:rsidR="00821DF1" w:rsidRPr="00821DF1" w:rsidDel="00C00048">
          <w:rPr>
            <w:rFonts w:ascii="Times New Roman" w:hAnsi="Times New Roman" w:cs="Times New Roman"/>
            <w:b/>
            <w:sz w:val="24"/>
            <w:szCs w:val="24"/>
          </w:rPr>
          <w:delText>able</w:delText>
        </w:r>
      </w:del>
      <w:ins w:id="117" w:author="ptomasula" w:date="2013-05-18T12:18:00Z">
        <w:r w:rsidR="00C00048">
          <w:rPr>
            <w:rFonts w:ascii="Times New Roman" w:hAnsi="Times New Roman" w:cs="Times New Roman"/>
            <w:b/>
            <w:sz w:val="24"/>
            <w:szCs w:val="24"/>
          </w:rPr>
          <w:t>ABLE</w:t>
        </w:r>
      </w:ins>
      <w:r w:rsidR="00821DF1" w:rsidRPr="00821DF1">
        <w:rPr>
          <w:rFonts w:ascii="Times New Roman" w:hAnsi="Times New Roman" w:cs="Times New Roman"/>
          <w:b/>
          <w:sz w:val="24"/>
          <w:szCs w:val="24"/>
        </w:rPr>
        <w:t xml:space="preserve"> 5</w:t>
      </w:r>
      <w:r w:rsidR="00E401A7">
        <w:rPr>
          <w:rFonts w:ascii="Times New Roman" w:hAnsi="Times New Roman" w:cs="Times New Roman"/>
          <w:sz w:val="24"/>
          <w:szCs w:val="24"/>
        </w:rPr>
        <w:t xml:space="preserve">, generated from the </w:t>
      </w:r>
      <w:r w:rsidR="00821DF1" w:rsidRPr="00821DF1">
        <w:rPr>
          <w:rFonts w:ascii="Times New Roman" w:hAnsi="Times New Roman" w:cs="Times New Roman"/>
          <w:b/>
          <w:sz w:val="24"/>
          <w:szCs w:val="24"/>
        </w:rPr>
        <w:t>Economic Evaluation report</w:t>
      </w:r>
      <w:r w:rsidR="00C968AB">
        <w:rPr>
          <w:rFonts w:ascii="Times New Roman" w:hAnsi="Times New Roman" w:cs="Times New Roman"/>
          <w:sz w:val="24"/>
          <w:szCs w:val="24"/>
        </w:rPr>
        <w:t xml:space="preserve"> (</w:t>
      </w:r>
      <w:r w:rsidR="00230043" w:rsidRPr="00230043">
        <w:rPr>
          <w:rFonts w:ascii="Times New Roman" w:hAnsi="Times New Roman" w:cs="Times New Roman"/>
          <w:b/>
          <w:sz w:val="24"/>
          <w:szCs w:val="24"/>
        </w:rPr>
        <w:t>Appendix B</w:t>
      </w:r>
      <w:r w:rsidR="00C968AB">
        <w:rPr>
          <w:rFonts w:ascii="Times New Roman" w:hAnsi="Times New Roman" w:cs="Times New Roman"/>
          <w:sz w:val="24"/>
          <w:szCs w:val="24"/>
        </w:rPr>
        <w:t>)</w:t>
      </w:r>
      <w:r w:rsidR="00E401A7">
        <w:rPr>
          <w:rFonts w:ascii="Times New Roman" w:hAnsi="Times New Roman" w:cs="Times New Roman"/>
          <w:sz w:val="24"/>
          <w:szCs w:val="24"/>
        </w:rPr>
        <w:t xml:space="preserve">, gives a summary of the utilities used in the process.  </w:t>
      </w:r>
      <w:r w:rsidR="00035A11">
        <w:rPr>
          <w:rFonts w:ascii="Times New Roman" w:hAnsi="Times New Roman" w:cs="Times New Roman"/>
          <w:sz w:val="24"/>
          <w:szCs w:val="24"/>
        </w:rPr>
        <w:t xml:space="preserve">The </w:t>
      </w:r>
      <w:r w:rsidR="00821DF1" w:rsidRPr="00821DF1">
        <w:rPr>
          <w:rFonts w:ascii="Times New Roman" w:hAnsi="Times New Roman" w:cs="Times New Roman"/>
          <w:b/>
          <w:sz w:val="24"/>
          <w:szCs w:val="24"/>
        </w:rPr>
        <w:t>Itemized Cost report</w:t>
      </w:r>
      <w:r w:rsidR="00E401A7">
        <w:rPr>
          <w:rFonts w:ascii="Times New Roman" w:hAnsi="Times New Roman" w:cs="Times New Roman"/>
          <w:sz w:val="24"/>
          <w:szCs w:val="24"/>
        </w:rPr>
        <w:t xml:space="preserve"> displays </w:t>
      </w:r>
      <w:r w:rsidR="00035A11">
        <w:rPr>
          <w:rFonts w:ascii="Times New Roman" w:hAnsi="Times New Roman" w:cs="Times New Roman"/>
          <w:sz w:val="24"/>
          <w:szCs w:val="24"/>
        </w:rPr>
        <w:t xml:space="preserve">a </w:t>
      </w:r>
      <w:r w:rsidR="00E401A7">
        <w:rPr>
          <w:rFonts w:ascii="Times New Roman" w:hAnsi="Times New Roman" w:cs="Times New Roman"/>
          <w:sz w:val="24"/>
          <w:szCs w:val="24"/>
        </w:rPr>
        <w:t xml:space="preserve">detailed breakdown of </w:t>
      </w:r>
      <w:r w:rsidR="00035A11">
        <w:rPr>
          <w:rFonts w:ascii="Times New Roman" w:hAnsi="Times New Roman" w:cs="Times New Roman"/>
          <w:sz w:val="24"/>
          <w:szCs w:val="24"/>
        </w:rPr>
        <w:t xml:space="preserve">the </w:t>
      </w:r>
      <w:r w:rsidR="00E401A7">
        <w:rPr>
          <w:rFonts w:ascii="Times New Roman" w:hAnsi="Times New Roman" w:cs="Times New Roman"/>
          <w:sz w:val="24"/>
          <w:szCs w:val="24"/>
        </w:rPr>
        <w:t xml:space="preserve">utility type used in each </w:t>
      </w:r>
      <w:r w:rsidR="000C728E">
        <w:rPr>
          <w:rFonts w:ascii="Times New Roman" w:hAnsi="Times New Roman" w:cs="Times New Roman"/>
          <w:sz w:val="24"/>
          <w:szCs w:val="24"/>
        </w:rPr>
        <w:t>section/</w:t>
      </w:r>
      <w:r w:rsidR="00E401A7">
        <w:rPr>
          <w:rFonts w:ascii="Times New Roman" w:hAnsi="Times New Roman" w:cs="Times New Roman"/>
          <w:sz w:val="24"/>
          <w:szCs w:val="24"/>
        </w:rPr>
        <w:t xml:space="preserve">procedure.  </w:t>
      </w:r>
      <w:r w:rsidR="004E6883">
        <w:rPr>
          <w:rFonts w:ascii="Times New Roman" w:hAnsi="Times New Roman" w:cs="Times New Roman"/>
          <w:sz w:val="24"/>
          <w:szCs w:val="24"/>
        </w:rPr>
        <w:t xml:space="preserve">The utilities breakdown </w:t>
      </w:r>
      <w:r w:rsidR="00E401A7">
        <w:rPr>
          <w:rFonts w:ascii="Times New Roman" w:hAnsi="Times New Roman" w:cs="Times New Roman"/>
          <w:sz w:val="24"/>
          <w:szCs w:val="24"/>
        </w:rPr>
        <w:t xml:space="preserve">gives </w:t>
      </w:r>
      <w:r w:rsidR="004E6883">
        <w:rPr>
          <w:rFonts w:ascii="Times New Roman" w:hAnsi="Times New Roman" w:cs="Times New Roman"/>
          <w:sz w:val="24"/>
          <w:szCs w:val="24"/>
        </w:rPr>
        <w:t>the user a better understanding of where the “hot spots” for utility consumption are.</w:t>
      </w:r>
      <w:r w:rsidR="00AD3978">
        <w:rPr>
          <w:rFonts w:ascii="Times New Roman" w:hAnsi="Times New Roman" w:cs="Times New Roman"/>
          <w:sz w:val="24"/>
          <w:szCs w:val="24"/>
        </w:rPr>
        <w:t xml:space="preserve"> </w:t>
      </w:r>
      <w:r w:rsidR="00400869">
        <w:rPr>
          <w:rFonts w:ascii="Times New Roman" w:hAnsi="Times New Roman" w:cs="Times New Roman"/>
          <w:sz w:val="24"/>
          <w:szCs w:val="24"/>
        </w:rPr>
        <w:t xml:space="preserve"> </w:t>
      </w:r>
      <w:r w:rsidR="00B82E58">
        <w:rPr>
          <w:rFonts w:ascii="Times New Roman" w:hAnsi="Times New Roman" w:cs="Times New Roman"/>
          <w:sz w:val="24"/>
          <w:szCs w:val="24"/>
        </w:rPr>
        <w:t xml:space="preserve">The utility usage data of </w:t>
      </w:r>
      <w:r w:rsidR="00B82E58" w:rsidRPr="00501DD0">
        <w:rPr>
          <w:rFonts w:ascii="Times New Roman" w:hAnsi="Times New Roman" w:cs="Times New Roman"/>
          <w:b/>
          <w:sz w:val="24"/>
          <w:szCs w:val="24"/>
          <w:rPrChange w:id="118" w:author="ptomasula" w:date="2013-05-18T12:39:00Z">
            <w:rPr>
              <w:rFonts w:ascii="Times New Roman" w:hAnsi="Times New Roman" w:cs="Times New Roman"/>
              <w:sz w:val="24"/>
              <w:szCs w:val="24"/>
            </w:rPr>
          </w:rPrChange>
        </w:rPr>
        <w:t>T</w:t>
      </w:r>
      <w:del w:id="119" w:author="ptomasula" w:date="2013-05-18T12:18:00Z">
        <w:r w:rsidR="00B82E58" w:rsidRPr="00501DD0" w:rsidDel="00C00048">
          <w:rPr>
            <w:rFonts w:ascii="Times New Roman" w:hAnsi="Times New Roman" w:cs="Times New Roman"/>
            <w:b/>
            <w:sz w:val="24"/>
            <w:szCs w:val="24"/>
            <w:rPrChange w:id="120" w:author="ptomasula" w:date="2013-05-18T12:39:00Z">
              <w:rPr>
                <w:rFonts w:ascii="Times New Roman" w:hAnsi="Times New Roman" w:cs="Times New Roman"/>
                <w:sz w:val="24"/>
                <w:szCs w:val="24"/>
              </w:rPr>
            </w:rPrChange>
          </w:rPr>
          <w:delText>able</w:delText>
        </w:r>
      </w:del>
      <w:ins w:id="121" w:author="ptomasula" w:date="2013-05-18T12:18:00Z">
        <w:r w:rsidR="00C00048" w:rsidRPr="00501DD0">
          <w:rPr>
            <w:rFonts w:ascii="Times New Roman" w:hAnsi="Times New Roman" w:cs="Times New Roman"/>
            <w:b/>
            <w:sz w:val="24"/>
            <w:szCs w:val="24"/>
            <w:rPrChange w:id="122" w:author="ptomasula" w:date="2013-05-18T12:39:00Z">
              <w:rPr>
                <w:rFonts w:ascii="Times New Roman" w:hAnsi="Times New Roman" w:cs="Times New Roman"/>
                <w:sz w:val="24"/>
                <w:szCs w:val="24"/>
              </w:rPr>
            </w:rPrChange>
          </w:rPr>
          <w:t>ABLE</w:t>
        </w:r>
      </w:ins>
      <w:r w:rsidR="00B82E58" w:rsidRPr="00501DD0">
        <w:rPr>
          <w:rFonts w:ascii="Times New Roman" w:hAnsi="Times New Roman" w:cs="Times New Roman"/>
          <w:b/>
          <w:sz w:val="24"/>
          <w:szCs w:val="24"/>
          <w:rPrChange w:id="123" w:author="ptomasula" w:date="2013-05-18T12:39:00Z">
            <w:rPr>
              <w:rFonts w:ascii="Times New Roman" w:hAnsi="Times New Roman" w:cs="Times New Roman"/>
              <w:sz w:val="24"/>
              <w:szCs w:val="24"/>
            </w:rPr>
          </w:rPrChange>
        </w:rPr>
        <w:t xml:space="preserve"> 5</w:t>
      </w:r>
      <w:r w:rsidR="00B82E58">
        <w:rPr>
          <w:rFonts w:ascii="Times New Roman" w:hAnsi="Times New Roman" w:cs="Times New Roman"/>
          <w:sz w:val="24"/>
          <w:szCs w:val="24"/>
        </w:rPr>
        <w:t xml:space="preserve"> are considered ‘bare numbers” since they are related to energy usage by the unit operations alone.  A 25% allowance (Plant Design and Economics for Chemical Engineers by Peters and </w:t>
      </w:r>
      <w:proofErr w:type="spellStart"/>
      <w:r w:rsidR="006D2D09">
        <w:rPr>
          <w:rFonts w:ascii="Times New Roman" w:hAnsi="Times New Roman" w:cs="Times New Roman"/>
          <w:sz w:val="24"/>
          <w:szCs w:val="24"/>
        </w:rPr>
        <w:t>Timmerhaus</w:t>
      </w:r>
      <w:proofErr w:type="spellEnd"/>
      <w:r w:rsidR="00B82E58">
        <w:rPr>
          <w:rFonts w:ascii="Times New Roman" w:hAnsi="Times New Roman" w:cs="Times New Roman"/>
          <w:sz w:val="24"/>
          <w:szCs w:val="24"/>
        </w:rPr>
        <w:t xml:space="preserve">, 2003) </w:t>
      </w:r>
      <w:r w:rsidR="004E0D18">
        <w:rPr>
          <w:rFonts w:ascii="Times New Roman" w:hAnsi="Times New Roman" w:cs="Times New Roman"/>
          <w:sz w:val="24"/>
          <w:szCs w:val="24"/>
        </w:rPr>
        <w:t>is</w:t>
      </w:r>
      <w:r w:rsidR="00B82E58">
        <w:rPr>
          <w:rFonts w:ascii="Times New Roman" w:hAnsi="Times New Roman" w:cs="Times New Roman"/>
          <w:sz w:val="24"/>
          <w:szCs w:val="24"/>
        </w:rPr>
        <w:t xml:space="preserve"> then added to the electrical usage estimates to account for </w:t>
      </w:r>
      <w:r w:rsidR="00F76F64">
        <w:rPr>
          <w:rFonts w:ascii="Times New Roman" w:hAnsi="Times New Roman" w:cs="Times New Roman"/>
          <w:sz w:val="24"/>
          <w:szCs w:val="24"/>
        </w:rPr>
        <w:t xml:space="preserve">line losses and contingencies.  The electrical energy used to generate steam, cooling water and chilling agents are </w:t>
      </w:r>
      <w:r w:rsidR="00E74F96">
        <w:rPr>
          <w:rFonts w:ascii="Times New Roman" w:hAnsi="Times New Roman" w:cs="Times New Roman"/>
          <w:sz w:val="24"/>
          <w:szCs w:val="24"/>
        </w:rPr>
        <w:t xml:space="preserve">also </w:t>
      </w:r>
      <w:r w:rsidR="00F76F64">
        <w:rPr>
          <w:rFonts w:ascii="Times New Roman" w:hAnsi="Times New Roman" w:cs="Times New Roman"/>
          <w:sz w:val="24"/>
          <w:szCs w:val="24"/>
        </w:rPr>
        <w:t xml:space="preserve">taken into account by </w:t>
      </w:r>
      <w:r w:rsidR="005D384D">
        <w:rPr>
          <w:rFonts w:ascii="Times New Roman" w:hAnsi="Times New Roman" w:cs="Times New Roman"/>
          <w:sz w:val="24"/>
          <w:szCs w:val="24"/>
        </w:rPr>
        <w:t>estimating the power consumption from their sources.</w:t>
      </w:r>
    </w:p>
    <w:p w:rsidR="009261CB" w:rsidRDefault="009261CB" w:rsidP="0049371D">
      <w:pPr>
        <w:rPr>
          <w:rFonts w:ascii="Times New Roman" w:hAnsi="Times New Roman" w:cs="Times New Roman"/>
          <w:sz w:val="24"/>
          <w:szCs w:val="24"/>
        </w:rPr>
      </w:pPr>
      <w:r>
        <w:rPr>
          <w:rFonts w:ascii="Times New Roman" w:hAnsi="Times New Roman" w:cs="Times New Roman"/>
          <w:sz w:val="24"/>
          <w:szCs w:val="24"/>
        </w:rPr>
        <w:t xml:space="preserve">A 20% allowance is added to the natural gas use to account for the inefficiency of the conversion of natural gas energy to steam energy in the boiler.  This value is based on discussions with various boiler manufacturers and will vary depending on the design and operation of a specific boiler.  </w:t>
      </w:r>
      <w:r w:rsidR="00986898">
        <w:rPr>
          <w:rFonts w:ascii="Times New Roman" w:hAnsi="Times New Roman" w:cs="Times New Roman"/>
          <w:sz w:val="24"/>
          <w:szCs w:val="24"/>
        </w:rPr>
        <w:t xml:space="preserve">This value may be set by the user. </w:t>
      </w:r>
    </w:p>
    <w:p w:rsidR="00A473C8" w:rsidRDefault="005D384D" w:rsidP="0049371D">
      <w:pPr>
        <w:rPr>
          <w:rFonts w:ascii="Times New Roman" w:hAnsi="Times New Roman" w:cs="Times New Roman"/>
          <w:sz w:val="24"/>
          <w:szCs w:val="24"/>
        </w:rPr>
      </w:pPr>
      <w:r>
        <w:rPr>
          <w:rFonts w:ascii="Times New Roman" w:hAnsi="Times New Roman" w:cs="Times New Roman"/>
          <w:sz w:val="24"/>
          <w:szCs w:val="24"/>
        </w:rPr>
        <w:t xml:space="preserve">Total electricity and natural gas consumption are then converted to the common units of BTU for comparison.  </w:t>
      </w:r>
      <w:r w:rsidR="009261CB">
        <w:rPr>
          <w:rFonts w:ascii="Times New Roman" w:hAnsi="Times New Roman" w:cs="Times New Roman"/>
          <w:sz w:val="24"/>
          <w:szCs w:val="24"/>
        </w:rPr>
        <w:t xml:space="preserve">A conversion factor of 3412 BTU per 1 kWh is used </w:t>
      </w:r>
      <w:r w:rsidR="00986898">
        <w:rPr>
          <w:rFonts w:ascii="Times New Roman" w:hAnsi="Times New Roman" w:cs="Times New Roman"/>
          <w:sz w:val="24"/>
          <w:szCs w:val="24"/>
        </w:rPr>
        <w:t>in</w:t>
      </w:r>
      <w:r w:rsidR="009261CB">
        <w:rPr>
          <w:rFonts w:ascii="Times New Roman" w:hAnsi="Times New Roman" w:cs="Times New Roman"/>
          <w:sz w:val="24"/>
          <w:szCs w:val="24"/>
        </w:rPr>
        <w:t xml:space="preserve"> electricity calculation</w:t>
      </w:r>
      <w:r w:rsidR="00986898">
        <w:rPr>
          <w:rFonts w:ascii="Times New Roman" w:hAnsi="Times New Roman" w:cs="Times New Roman"/>
          <w:sz w:val="24"/>
          <w:szCs w:val="24"/>
        </w:rPr>
        <w:t>s</w:t>
      </w:r>
      <w:r w:rsidR="009261CB">
        <w:rPr>
          <w:rFonts w:ascii="Times New Roman" w:hAnsi="Times New Roman" w:cs="Times New Roman"/>
          <w:sz w:val="24"/>
          <w:szCs w:val="24"/>
        </w:rPr>
        <w:t xml:space="preserve">.  For natural gas, </w:t>
      </w:r>
      <w:r w:rsidR="00310385">
        <w:rPr>
          <w:rFonts w:ascii="Times New Roman" w:hAnsi="Times New Roman" w:cs="Times New Roman"/>
          <w:sz w:val="24"/>
          <w:szCs w:val="24"/>
        </w:rPr>
        <w:t xml:space="preserve">the specific enthalpy </w:t>
      </w:r>
      <w:r w:rsidR="009261CB">
        <w:rPr>
          <w:rFonts w:ascii="Times New Roman" w:hAnsi="Times New Roman" w:cs="Times New Roman"/>
          <w:sz w:val="24"/>
          <w:szCs w:val="24"/>
        </w:rPr>
        <w:t xml:space="preserve">of 1200 BTU per one pound of steam is used.  </w:t>
      </w:r>
      <w:del w:id="124" w:author="ptomasula" w:date="2013-05-18T12:20:00Z">
        <w:r w:rsidR="00821DF1" w:rsidRPr="00821DF1" w:rsidDel="00C00048">
          <w:rPr>
            <w:rFonts w:ascii="Times New Roman" w:hAnsi="Times New Roman" w:cs="Times New Roman"/>
            <w:b/>
            <w:sz w:val="24"/>
            <w:szCs w:val="24"/>
          </w:rPr>
          <w:delText>Figure</w:delText>
        </w:r>
      </w:del>
      <w:ins w:id="125" w:author="ptomasula" w:date="2013-05-18T12:20:00Z">
        <w:r w:rsidR="00C00048">
          <w:rPr>
            <w:rFonts w:ascii="Times New Roman" w:hAnsi="Times New Roman" w:cs="Times New Roman"/>
            <w:b/>
            <w:sz w:val="24"/>
            <w:szCs w:val="24"/>
          </w:rPr>
          <w:t>FIGURE</w:t>
        </w:r>
      </w:ins>
      <w:r w:rsidR="00821DF1" w:rsidRPr="00821DF1">
        <w:rPr>
          <w:rFonts w:ascii="Times New Roman" w:hAnsi="Times New Roman" w:cs="Times New Roman"/>
          <w:b/>
          <w:sz w:val="24"/>
          <w:szCs w:val="24"/>
        </w:rPr>
        <w:t xml:space="preserve"> 5</w:t>
      </w:r>
      <w:r w:rsidR="00AD3978">
        <w:rPr>
          <w:rFonts w:ascii="Times New Roman" w:hAnsi="Times New Roman" w:cs="Times New Roman"/>
          <w:sz w:val="24"/>
          <w:szCs w:val="24"/>
        </w:rPr>
        <w:t xml:space="preserve"> displays the distribution of the utilities by section</w:t>
      </w:r>
      <w:r w:rsidR="001310E1">
        <w:rPr>
          <w:rFonts w:ascii="Times New Roman" w:hAnsi="Times New Roman" w:cs="Times New Roman"/>
          <w:sz w:val="24"/>
          <w:szCs w:val="24"/>
        </w:rPr>
        <w:t>s</w:t>
      </w:r>
      <w:r w:rsidR="00AD3978">
        <w:rPr>
          <w:rFonts w:ascii="Times New Roman" w:hAnsi="Times New Roman" w:cs="Times New Roman"/>
          <w:sz w:val="24"/>
          <w:szCs w:val="24"/>
        </w:rPr>
        <w:t xml:space="preserve"> used i</w:t>
      </w:r>
      <w:r w:rsidR="00653B09">
        <w:rPr>
          <w:rFonts w:ascii="Times New Roman" w:hAnsi="Times New Roman" w:cs="Times New Roman"/>
          <w:sz w:val="24"/>
          <w:szCs w:val="24"/>
        </w:rPr>
        <w:t>n</w:t>
      </w:r>
      <w:r w:rsidR="00AD3978">
        <w:rPr>
          <w:rFonts w:ascii="Times New Roman" w:hAnsi="Times New Roman" w:cs="Times New Roman"/>
          <w:sz w:val="24"/>
          <w:szCs w:val="24"/>
        </w:rPr>
        <w:t xml:space="preserve"> the process. </w:t>
      </w:r>
      <w:r w:rsidR="009C3C44">
        <w:rPr>
          <w:rFonts w:ascii="Times New Roman" w:hAnsi="Times New Roman" w:cs="Times New Roman"/>
          <w:sz w:val="24"/>
          <w:szCs w:val="24"/>
        </w:rPr>
        <w:t xml:space="preserve">In this case, electrical energy for cold storage was set to 13.5 kWh per sq. m per d.  </w:t>
      </w:r>
      <w:r w:rsidR="00186264">
        <w:rPr>
          <w:rFonts w:ascii="Times New Roman" w:hAnsi="Times New Roman" w:cs="Times New Roman"/>
          <w:sz w:val="24"/>
          <w:szCs w:val="24"/>
        </w:rPr>
        <w:t>C</w:t>
      </w:r>
      <w:r w:rsidR="00653B09">
        <w:rPr>
          <w:rFonts w:ascii="Times New Roman" w:hAnsi="Times New Roman" w:cs="Times New Roman"/>
          <w:sz w:val="24"/>
          <w:szCs w:val="24"/>
        </w:rPr>
        <w:t xml:space="preserve">old storage </w:t>
      </w:r>
      <w:r w:rsidR="00186264">
        <w:rPr>
          <w:rFonts w:ascii="Times New Roman" w:hAnsi="Times New Roman" w:cs="Times New Roman"/>
          <w:sz w:val="24"/>
          <w:szCs w:val="24"/>
        </w:rPr>
        <w:t xml:space="preserve">and cleaning-in-place operations </w:t>
      </w:r>
      <w:r w:rsidR="00582EE9">
        <w:rPr>
          <w:rFonts w:ascii="Times New Roman" w:hAnsi="Times New Roman" w:cs="Times New Roman"/>
          <w:sz w:val="24"/>
          <w:szCs w:val="24"/>
        </w:rPr>
        <w:t>are the largest energy users,</w:t>
      </w:r>
      <w:r w:rsidR="00653B09">
        <w:rPr>
          <w:rFonts w:ascii="Times New Roman" w:hAnsi="Times New Roman" w:cs="Times New Roman"/>
          <w:sz w:val="24"/>
          <w:szCs w:val="24"/>
        </w:rPr>
        <w:t xml:space="preserve"> </w:t>
      </w:r>
      <w:r w:rsidR="00582EE9">
        <w:rPr>
          <w:rFonts w:ascii="Times New Roman" w:hAnsi="Times New Roman" w:cs="Times New Roman"/>
          <w:sz w:val="24"/>
          <w:szCs w:val="24"/>
        </w:rPr>
        <w:t xml:space="preserve">accounting </w:t>
      </w:r>
      <w:r w:rsidR="00653B09">
        <w:rPr>
          <w:rFonts w:ascii="Times New Roman" w:hAnsi="Times New Roman" w:cs="Times New Roman"/>
          <w:sz w:val="24"/>
          <w:szCs w:val="24"/>
        </w:rPr>
        <w:t xml:space="preserve">for </w:t>
      </w:r>
      <w:r w:rsidR="00186264">
        <w:rPr>
          <w:rFonts w:ascii="Times New Roman" w:hAnsi="Times New Roman" w:cs="Times New Roman"/>
          <w:sz w:val="24"/>
          <w:szCs w:val="24"/>
        </w:rPr>
        <w:t>4</w:t>
      </w:r>
      <w:r w:rsidR="00281BA6">
        <w:rPr>
          <w:rFonts w:ascii="Times New Roman" w:hAnsi="Times New Roman" w:cs="Times New Roman"/>
          <w:sz w:val="24"/>
          <w:szCs w:val="24"/>
        </w:rPr>
        <w:t>8</w:t>
      </w:r>
      <w:r w:rsidR="00653B09">
        <w:rPr>
          <w:rFonts w:ascii="Times New Roman" w:hAnsi="Times New Roman" w:cs="Times New Roman"/>
          <w:sz w:val="24"/>
          <w:szCs w:val="24"/>
        </w:rPr>
        <w:t xml:space="preserve">% </w:t>
      </w:r>
      <w:r w:rsidR="00186264">
        <w:rPr>
          <w:rFonts w:ascii="Times New Roman" w:hAnsi="Times New Roman" w:cs="Times New Roman"/>
          <w:sz w:val="24"/>
          <w:szCs w:val="24"/>
        </w:rPr>
        <w:t>and 2</w:t>
      </w:r>
      <w:r w:rsidR="00281BA6">
        <w:rPr>
          <w:rFonts w:ascii="Times New Roman" w:hAnsi="Times New Roman" w:cs="Times New Roman"/>
          <w:sz w:val="24"/>
          <w:szCs w:val="24"/>
        </w:rPr>
        <w:t>0.4</w:t>
      </w:r>
      <w:r w:rsidR="00186264">
        <w:rPr>
          <w:rFonts w:ascii="Times New Roman" w:hAnsi="Times New Roman" w:cs="Times New Roman"/>
          <w:sz w:val="24"/>
          <w:szCs w:val="24"/>
        </w:rPr>
        <w:t xml:space="preserve">% </w:t>
      </w:r>
      <w:r w:rsidR="00653B09">
        <w:rPr>
          <w:rFonts w:ascii="Times New Roman" w:hAnsi="Times New Roman" w:cs="Times New Roman"/>
          <w:sz w:val="24"/>
          <w:szCs w:val="24"/>
        </w:rPr>
        <w:t>of the total</w:t>
      </w:r>
      <w:r w:rsidR="00186264">
        <w:rPr>
          <w:rFonts w:ascii="Times New Roman" w:hAnsi="Times New Roman" w:cs="Times New Roman"/>
          <w:sz w:val="24"/>
          <w:szCs w:val="24"/>
        </w:rPr>
        <w:t xml:space="preserve"> respectively</w:t>
      </w:r>
      <w:r w:rsidR="00653B09">
        <w:rPr>
          <w:rFonts w:ascii="Times New Roman" w:hAnsi="Times New Roman" w:cs="Times New Roman"/>
          <w:sz w:val="24"/>
          <w:szCs w:val="24"/>
        </w:rPr>
        <w:t xml:space="preserve">, </w:t>
      </w:r>
      <w:r w:rsidR="00582EE9">
        <w:rPr>
          <w:rFonts w:ascii="Times New Roman" w:hAnsi="Times New Roman" w:cs="Times New Roman"/>
          <w:sz w:val="24"/>
          <w:szCs w:val="24"/>
        </w:rPr>
        <w:t xml:space="preserve">and are </w:t>
      </w:r>
      <w:r w:rsidR="00653B09">
        <w:rPr>
          <w:rFonts w:ascii="Times New Roman" w:hAnsi="Times New Roman" w:cs="Times New Roman"/>
          <w:sz w:val="24"/>
          <w:szCs w:val="24"/>
        </w:rPr>
        <w:t xml:space="preserve">followed by </w:t>
      </w:r>
      <w:r w:rsidR="00186264">
        <w:rPr>
          <w:rFonts w:ascii="Times New Roman" w:hAnsi="Times New Roman" w:cs="Times New Roman"/>
          <w:sz w:val="24"/>
          <w:szCs w:val="24"/>
        </w:rPr>
        <w:t>milk packaging</w:t>
      </w:r>
      <w:r w:rsidR="00467123">
        <w:rPr>
          <w:rFonts w:ascii="Times New Roman" w:hAnsi="Times New Roman" w:cs="Times New Roman"/>
          <w:sz w:val="24"/>
          <w:szCs w:val="24"/>
        </w:rPr>
        <w:t xml:space="preserve"> </w:t>
      </w:r>
      <w:r w:rsidR="00582EE9">
        <w:rPr>
          <w:rFonts w:ascii="Times New Roman" w:hAnsi="Times New Roman" w:cs="Times New Roman"/>
          <w:sz w:val="24"/>
          <w:szCs w:val="24"/>
        </w:rPr>
        <w:t>with</w:t>
      </w:r>
      <w:r w:rsidR="00653B09">
        <w:rPr>
          <w:rFonts w:ascii="Times New Roman" w:hAnsi="Times New Roman" w:cs="Times New Roman"/>
          <w:sz w:val="24"/>
          <w:szCs w:val="24"/>
        </w:rPr>
        <w:t xml:space="preserve"> </w:t>
      </w:r>
      <w:r w:rsidR="00467123">
        <w:rPr>
          <w:rFonts w:ascii="Times New Roman" w:hAnsi="Times New Roman" w:cs="Times New Roman"/>
          <w:sz w:val="24"/>
          <w:szCs w:val="24"/>
        </w:rPr>
        <w:t>1</w:t>
      </w:r>
      <w:r w:rsidR="00281BA6">
        <w:rPr>
          <w:rFonts w:ascii="Times New Roman" w:hAnsi="Times New Roman" w:cs="Times New Roman"/>
          <w:sz w:val="24"/>
          <w:szCs w:val="24"/>
        </w:rPr>
        <w:t>1.7</w:t>
      </w:r>
      <w:r w:rsidR="00653B09">
        <w:rPr>
          <w:rFonts w:ascii="Times New Roman" w:hAnsi="Times New Roman" w:cs="Times New Roman"/>
          <w:sz w:val="24"/>
          <w:szCs w:val="24"/>
        </w:rPr>
        <w:t>%</w:t>
      </w:r>
      <w:r w:rsidR="00582EE9">
        <w:rPr>
          <w:rFonts w:ascii="Times New Roman" w:hAnsi="Times New Roman" w:cs="Times New Roman"/>
          <w:sz w:val="24"/>
          <w:szCs w:val="24"/>
        </w:rPr>
        <w:t xml:space="preserve"> of energy use</w:t>
      </w:r>
      <w:r w:rsidR="00653B09">
        <w:rPr>
          <w:rFonts w:ascii="Times New Roman" w:hAnsi="Times New Roman" w:cs="Times New Roman"/>
          <w:sz w:val="24"/>
          <w:szCs w:val="24"/>
        </w:rPr>
        <w:t>.</w:t>
      </w:r>
    </w:p>
    <w:p w:rsidR="001A30C3" w:rsidRDefault="001A30C3" w:rsidP="0049371D">
      <w:pPr>
        <w:rPr>
          <w:rFonts w:ascii="Times New Roman" w:hAnsi="Times New Roman" w:cs="Times New Roman"/>
          <w:sz w:val="24"/>
          <w:szCs w:val="24"/>
        </w:rPr>
      </w:pPr>
    </w:p>
    <w:p w:rsidR="00A473C8" w:rsidRPr="00493976" w:rsidRDefault="00230043" w:rsidP="007E0481">
      <w:pPr>
        <w:spacing w:after="0"/>
        <w:rPr>
          <w:rFonts w:ascii="Times New Roman" w:hAnsi="Times New Roman" w:cs="Times New Roman"/>
          <w:b/>
          <w:sz w:val="24"/>
          <w:szCs w:val="24"/>
        </w:rPr>
      </w:pPr>
      <w:r w:rsidRPr="00230043">
        <w:rPr>
          <w:rFonts w:ascii="Times New Roman" w:hAnsi="Times New Roman" w:cs="Times New Roman"/>
          <w:b/>
          <w:sz w:val="24"/>
          <w:szCs w:val="24"/>
        </w:rPr>
        <w:t>T</w:t>
      </w:r>
      <w:del w:id="126" w:author="ptomasula" w:date="2013-05-18T12:18:00Z">
        <w:r w:rsidRPr="00230043" w:rsidDel="00C00048">
          <w:rPr>
            <w:rFonts w:ascii="Times New Roman" w:hAnsi="Times New Roman" w:cs="Times New Roman"/>
            <w:b/>
            <w:sz w:val="24"/>
            <w:szCs w:val="24"/>
          </w:rPr>
          <w:delText>able</w:delText>
        </w:r>
      </w:del>
      <w:ins w:id="127" w:author="ptomasula" w:date="2013-05-18T12:18:00Z">
        <w:r w:rsidR="00C00048">
          <w:rPr>
            <w:rFonts w:ascii="Times New Roman" w:hAnsi="Times New Roman" w:cs="Times New Roman"/>
            <w:b/>
            <w:sz w:val="24"/>
            <w:szCs w:val="24"/>
          </w:rPr>
          <w:t>ABLE</w:t>
        </w:r>
      </w:ins>
      <w:r w:rsidRPr="00230043">
        <w:rPr>
          <w:rFonts w:ascii="Times New Roman" w:hAnsi="Times New Roman" w:cs="Times New Roman"/>
          <w:b/>
          <w:sz w:val="24"/>
          <w:szCs w:val="24"/>
        </w:rPr>
        <w:t xml:space="preserve"> 5</w:t>
      </w:r>
    </w:p>
    <w:p w:rsidR="007E0481" w:rsidRPr="00493976" w:rsidRDefault="00230043" w:rsidP="007E0481">
      <w:pPr>
        <w:spacing w:after="0"/>
        <w:rPr>
          <w:rFonts w:ascii="Times New Roman" w:hAnsi="Times New Roman" w:cs="Times New Roman"/>
          <w:b/>
          <w:sz w:val="24"/>
          <w:szCs w:val="24"/>
        </w:rPr>
      </w:pPr>
      <w:r w:rsidRPr="00230043">
        <w:rPr>
          <w:rFonts w:ascii="Times New Roman" w:hAnsi="Times New Roman" w:cs="Times New Roman"/>
          <w:b/>
          <w:sz w:val="24"/>
          <w:szCs w:val="24"/>
        </w:rPr>
        <w:t>Summary of utilities used in milk processing plant</w:t>
      </w:r>
      <w:del w:id="128" w:author="ptomasula" w:date="2013-05-18T11:49:00Z">
        <w:r w:rsidRPr="00230043" w:rsidDel="002D0D40">
          <w:rPr>
            <w:rFonts w:ascii="Times New Roman" w:hAnsi="Times New Roman" w:cs="Times New Roman"/>
            <w:b/>
            <w:sz w:val="24"/>
            <w:szCs w:val="24"/>
          </w:rPr>
          <w:delText>.</w:delText>
        </w:r>
      </w:del>
    </w:p>
    <w:p w:rsidR="00A473C8" w:rsidRDefault="00A473C8" w:rsidP="0049371D">
      <w:pPr>
        <w:rPr>
          <w:rFonts w:ascii="Times New Roman" w:hAnsi="Times New Roman" w:cs="Times New Roman"/>
          <w:sz w:val="24"/>
          <w:szCs w:val="24"/>
        </w:rPr>
      </w:pPr>
    </w:p>
    <w:tbl>
      <w:tblPr>
        <w:tblW w:w="0" w:type="auto"/>
        <w:tblInd w:w="95" w:type="dxa"/>
        <w:tblLayout w:type="fixed"/>
        <w:tblLook w:val="04A0"/>
      </w:tblPr>
      <w:tblGrid>
        <w:gridCol w:w="478"/>
        <w:gridCol w:w="475"/>
        <w:gridCol w:w="473"/>
        <w:gridCol w:w="472"/>
        <w:gridCol w:w="689"/>
        <w:gridCol w:w="680"/>
        <w:gridCol w:w="558"/>
        <w:gridCol w:w="550"/>
        <w:gridCol w:w="545"/>
        <w:gridCol w:w="477"/>
        <w:gridCol w:w="474"/>
        <w:gridCol w:w="472"/>
        <w:gridCol w:w="533"/>
        <w:gridCol w:w="527"/>
        <w:gridCol w:w="524"/>
        <w:gridCol w:w="481"/>
        <w:gridCol w:w="477"/>
        <w:gridCol w:w="475"/>
      </w:tblGrid>
      <w:tr w:rsidR="000E5BA1" w:rsidRPr="00302AEE" w:rsidTr="00445C2E">
        <w:trPr>
          <w:trHeight w:val="375"/>
        </w:trPr>
        <w:tc>
          <w:tcPr>
            <w:tcW w:w="9360" w:type="dxa"/>
            <w:gridSpan w:val="18"/>
            <w:tcBorders>
              <w:top w:val="single" w:sz="4" w:space="0" w:color="auto"/>
              <w:left w:val="single" w:sz="4" w:space="0" w:color="auto"/>
              <w:bottom w:val="nil"/>
              <w:right w:val="single" w:sz="4" w:space="0" w:color="000000"/>
            </w:tcBorders>
            <w:shd w:val="clear" w:color="auto" w:fill="auto"/>
            <w:hideMark/>
          </w:tcPr>
          <w:p w:rsidR="000E5BA1" w:rsidRPr="00302AEE" w:rsidRDefault="000E5BA1" w:rsidP="00445C2E">
            <w:pPr>
              <w:spacing w:after="0" w:line="240" w:lineRule="auto"/>
              <w:rPr>
                <w:rFonts w:ascii="Arial" w:eastAsia="Times New Roman" w:hAnsi="Arial" w:cs="Arial"/>
                <w:color w:val="000080"/>
                <w:sz w:val="24"/>
                <w:szCs w:val="24"/>
              </w:rPr>
            </w:pPr>
            <w:r w:rsidRPr="00302AEE">
              <w:rPr>
                <w:rFonts w:ascii="Arial" w:eastAsia="Times New Roman" w:hAnsi="Arial" w:cs="Arial"/>
                <w:color w:val="000080"/>
                <w:sz w:val="24"/>
                <w:szCs w:val="24"/>
              </w:rPr>
              <w:t>UTILITIES COST (2008 prices) - PROCESS SUMMARY</w:t>
            </w:r>
          </w:p>
        </w:tc>
      </w:tr>
      <w:tr w:rsidR="000E5BA1" w:rsidRPr="00302AEE" w:rsidTr="00445C2E">
        <w:trPr>
          <w:trHeight w:val="372"/>
        </w:trPr>
        <w:tc>
          <w:tcPr>
            <w:tcW w:w="478" w:type="dxa"/>
            <w:tcBorders>
              <w:top w:val="nil"/>
              <w:left w:val="single" w:sz="4" w:space="0" w:color="auto"/>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5"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3"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2"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689"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680"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58"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50"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45"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7"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4"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2"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33"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27"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24"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81"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7"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5" w:type="dxa"/>
            <w:tcBorders>
              <w:top w:val="nil"/>
              <w:left w:val="nil"/>
              <w:bottom w:val="single" w:sz="4" w:space="0" w:color="auto"/>
              <w:right w:val="single" w:sz="4" w:space="0" w:color="auto"/>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r>
      <w:tr w:rsidR="000E5BA1" w:rsidRPr="00302AEE" w:rsidTr="00445C2E">
        <w:trPr>
          <w:trHeight w:val="576"/>
        </w:trPr>
        <w:tc>
          <w:tcPr>
            <w:tcW w:w="1898" w:type="dxa"/>
            <w:gridSpan w:val="4"/>
            <w:tcBorders>
              <w:top w:val="single" w:sz="4" w:space="0" w:color="auto"/>
              <w:left w:val="single" w:sz="4" w:space="0" w:color="auto"/>
              <w:bottom w:val="single" w:sz="4" w:space="0" w:color="auto"/>
              <w:right w:val="nil"/>
            </w:tcBorders>
            <w:shd w:val="clear" w:color="auto" w:fill="auto"/>
            <w:vAlign w:val="center"/>
            <w:hideMark/>
          </w:tcPr>
          <w:p w:rsidR="000E5BA1" w:rsidRPr="00302AEE" w:rsidRDefault="000E5BA1" w:rsidP="00445C2E">
            <w:pPr>
              <w:spacing w:after="0" w:line="240" w:lineRule="auto"/>
              <w:rPr>
                <w:rFonts w:ascii="Arial" w:eastAsia="Times New Roman" w:hAnsi="Arial" w:cs="Arial"/>
                <w:color w:val="000000"/>
                <w:sz w:val="18"/>
                <w:szCs w:val="18"/>
              </w:rPr>
            </w:pPr>
            <w:r w:rsidRPr="00302AEE">
              <w:rPr>
                <w:rFonts w:ascii="Arial" w:eastAsia="Times New Roman" w:hAnsi="Arial" w:cs="Arial"/>
                <w:color w:val="000000"/>
                <w:sz w:val="18"/>
                <w:szCs w:val="18"/>
              </w:rPr>
              <w:t>Utility</w:t>
            </w:r>
          </w:p>
        </w:tc>
        <w:tc>
          <w:tcPr>
            <w:tcW w:w="1369" w:type="dxa"/>
            <w:gridSpan w:val="2"/>
            <w:tcBorders>
              <w:top w:val="single" w:sz="4" w:space="0" w:color="auto"/>
              <w:left w:val="nil"/>
              <w:bottom w:val="single" w:sz="4" w:space="0" w:color="auto"/>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8"/>
                <w:szCs w:val="18"/>
              </w:rPr>
            </w:pPr>
            <w:r w:rsidRPr="00302AEE">
              <w:rPr>
                <w:rFonts w:ascii="Arial" w:eastAsia="Times New Roman" w:hAnsi="Arial" w:cs="Arial"/>
                <w:color w:val="000000"/>
                <w:sz w:val="18"/>
                <w:szCs w:val="18"/>
              </w:rPr>
              <w:t>Unit Cost</w:t>
            </w:r>
            <w:r w:rsidRPr="00302AEE">
              <w:rPr>
                <w:rFonts w:ascii="Arial" w:eastAsia="Times New Roman" w:hAnsi="Arial" w:cs="Arial"/>
                <w:color w:val="000000"/>
                <w:sz w:val="18"/>
                <w:szCs w:val="18"/>
              </w:rPr>
              <w:br/>
              <w:t xml:space="preserve"> ($)</w:t>
            </w:r>
          </w:p>
        </w:tc>
        <w:tc>
          <w:tcPr>
            <w:tcW w:w="1653" w:type="dxa"/>
            <w:gridSpan w:val="3"/>
            <w:tcBorders>
              <w:top w:val="single" w:sz="4" w:space="0" w:color="auto"/>
              <w:left w:val="nil"/>
              <w:bottom w:val="single" w:sz="4" w:space="0" w:color="auto"/>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8"/>
                <w:szCs w:val="18"/>
              </w:rPr>
            </w:pPr>
            <w:r w:rsidRPr="00302AEE">
              <w:rPr>
                <w:rFonts w:ascii="Arial" w:eastAsia="Times New Roman" w:hAnsi="Arial" w:cs="Arial"/>
                <w:color w:val="000000"/>
                <w:sz w:val="18"/>
                <w:szCs w:val="18"/>
              </w:rPr>
              <w:t>Annual</w:t>
            </w:r>
            <w:r w:rsidRPr="00302AEE">
              <w:rPr>
                <w:rFonts w:ascii="Arial" w:eastAsia="Times New Roman" w:hAnsi="Arial" w:cs="Arial"/>
                <w:color w:val="000000"/>
                <w:sz w:val="18"/>
                <w:szCs w:val="18"/>
              </w:rPr>
              <w:br/>
              <w:t>Amount</w:t>
            </w:r>
          </w:p>
        </w:tc>
        <w:tc>
          <w:tcPr>
            <w:tcW w:w="1423" w:type="dxa"/>
            <w:gridSpan w:val="3"/>
            <w:tcBorders>
              <w:top w:val="single" w:sz="4" w:space="0" w:color="auto"/>
              <w:left w:val="nil"/>
              <w:bottom w:val="single" w:sz="4" w:space="0" w:color="auto"/>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8"/>
                <w:szCs w:val="18"/>
              </w:rPr>
            </w:pPr>
            <w:r w:rsidRPr="00302AEE">
              <w:rPr>
                <w:rFonts w:ascii="Arial" w:eastAsia="Times New Roman" w:hAnsi="Arial" w:cs="Arial"/>
                <w:color w:val="000000"/>
                <w:sz w:val="18"/>
                <w:szCs w:val="18"/>
              </w:rPr>
              <w:t>Ref.</w:t>
            </w:r>
            <w:r w:rsidRPr="00302AEE">
              <w:rPr>
                <w:rFonts w:ascii="Arial" w:eastAsia="Times New Roman" w:hAnsi="Arial" w:cs="Arial"/>
                <w:color w:val="000000"/>
                <w:sz w:val="18"/>
                <w:szCs w:val="18"/>
              </w:rPr>
              <w:br/>
              <w:t xml:space="preserve"> Units</w:t>
            </w:r>
          </w:p>
        </w:tc>
        <w:tc>
          <w:tcPr>
            <w:tcW w:w="1584" w:type="dxa"/>
            <w:gridSpan w:val="3"/>
            <w:tcBorders>
              <w:top w:val="single" w:sz="4" w:space="0" w:color="auto"/>
              <w:left w:val="nil"/>
              <w:bottom w:val="single" w:sz="4" w:space="0" w:color="auto"/>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8"/>
                <w:szCs w:val="18"/>
              </w:rPr>
            </w:pPr>
            <w:r w:rsidRPr="00302AEE">
              <w:rPr>
                <w:rFonts w:ascii="Arial" w:eastAsia="Times New Roman" w:hAnsi="Arial" w:cs="Arial"/>
                <w:color w:val="000000"/>
                <w:sz w:val="18"/>
                <w:szCs w:val="18"/>
              </w:rPr>
              <w:t>Annual Cost</w:t>
            </w:r>
            <w:r w:rsidRPr="00302AEE">
              <w:rPr>
                <w:rFonts w:ascii="Arial" w:eastAsia="Times New Roman" w:hAnsi="Arial" w:cs="Arial"/>
                <w:color w:val="000000"/>
                <w:sz w:val="18"/>
                <w:szCs w:val="18"/>
              </w:rPr>
              <w:br/>
              <w:t xml:space="preserve"> ($)</w:t>
            </w:r>
          </w:p>
        </w:tc>
        <w:tc>
          <w:tcPr>
            <w:tcW w:w="1433" w:type="dxa"/>
            <w:gridSpan w:val="3"/>
            <w:tcBorders>
              <w:top w:val="single" w:sz="4" w:space="0" w:color="auto"/>
              <w:left w:val="nil"/>
              <w:bottom w:val="single" w:sz="4" w:space="0" w:color="auto"/>
              <w:right w:val="single" w:sz="4" w:space="0" w:color="000000"/>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8"/>
                <w:szCs w:val="18"/>
              </w:rPr>
            </w:pPr>
            <w:r w:rsidRPr="00302AEE">
              <w:rPr>
                <w:rFonts w:ascii="Arial" w:eastAsia="Times New Roman" w:hAnsi="Arial" w:cs="Arial"/>
                <w:color w:val="000000"/>
                <w:sz w:val="18"/>
                <w:szCs w:val="18"/>
              </w:rPr>
              <w:t>%</w:t>
            </w:r>
          </w:p>
        </w:tc>
      </w:tr>
      <w:tr w:rsidR="000E5BA1" w:rsidRPr="00302AEE" w:rsidTr="00445C2E">
        <w:trPr>
          <w:trHeight w:val="276"/>
        </w:trPr>
        <w:tc>
          <w:tcPr>
            <w:tcW w:w="1898" w:type="dxa"/>
            <w:gridSpan w:val="4"/>
            <w:tcBorders>
              <w:top w:val="nil"/>
              <w:left w:val="single" w:sz="4" w:space="0" w:color="auto"/>
              <w:bottom w:val="nil"/>
              <w:right w:val="nil"/>
            </w:tcBorders>
            <w:shd w:val="clear" w:color="auto" w:fill="auto"/>
            <w:vAlign w:val="center"/>
            <w:hideMark/>
          </w:tcPr>
          <w:p w:rsidR="000E5BA1" w:rsidRPr="00302AEE" w:rsidRDefault="000E5BA1" w:rsidP="00445C2E">
            <w:pPr>
              <w:spacing w:after="0" w:line="240" w:lineRule="auto"/>
              <w:rPr>
                <w:rFonts w:ascii="Arial" w:eastAsia="Times New Roman" w:hAnsi="Arial" w:cs="Arial"/>
                <w:color w:val="000000"/>
                <w:sz w:val="16"/>
                <w:szCs w:val="16"/>
              </w:rPr>
            </w:pPr>
            <w:r w:rsidRPr="00302AEE">
              <w:rPr>
                <w:rFonts w:ascii="Arial" w:eastAsia="Times New Roman" w:hAnsi="Arial" w:cs="Arial"/>
                <w:color w:val="000000"/>
                <w:sz w:val="16"/>
                <w:szCs w:val="16"/>
              </w:rPr>
              <w:t>Std Power</w:t>
            </w:r>
          </w:p>
        </w:tc>
        <w:tc>
          <w:tcPr>
            <w:tcW w:w="1369" w:type="dxa"/>
            <w:gridSpan w:val="2"/>
            <w:tcBorders>
              <w:top w:val="nil"/>
              <w:left w:val="nil"/>
              <w:bottom w:val="nil"/>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0.06</w:t>
            </w:r>
          </w:p>
        </w:tc>
        <w:tc>
          <w:tcPr>
            <w:tcW w:w="1653" w:type="dxa"/>
            <w:gridSpan w:val="3"/>
            <w:tcBorders>
              <w:top w:val="nil"/>
              <w:left w:val="nil"/>
              <w:bottom w:val="nil"/>
              <w:right w:val="nil"/>
            </w:tcBorders>
            <w:shd w:val="clear" w:color="auto" w:fill="auto"/>
            <w:vAlign w:val="center"/>
            <w:hideMark/>
          </w:tcPr>
          <w:p w:rsidR="000E5BA1" w:rsidRPr="00302AEE" w:rsidRDefault="000E5BA1" w:rsidP="00186264">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 xml:space="preserve">                3,</w:t>
            </w:r>
            <w:r w:rsidR="00BE0D87">
              <w:rPr>
                <w:rFonts w:ascii="Arial" w:eastAsia="Times New Roman" w:hAnsi="Arial" w:cs="Arial"/>
                <w:color w:val="000000"/>
                <w:sz w:val="16"/>
                <w:szCs w:val="16"/>
              </w:rPr>
              <w:t>277</w:t>
            </w:r>
            <w:r w:rsidRPr="00302AEE">
              <w:rPr>
                <w:rFonts w:ascii="Arial" w:eastAsia="Times New Roman" w:hAnsi="Arial" w:cs="Arial"/>
                <w:color w:val="000000"/>
                <w:sz w:val="16"/>
                <w:szCs w:val="16"/>
              </w:rPr>
              <w:t>,</w:t>
            </w:r>
            <w:r w:rsidR="00186264">
              <w:rPr>
                <w:rFonts w:ascii="Arial" w:eastAsia="Times New Roman" w:hAnsi="Arial" w:cs="Arial"/>
                <w:color w:val="000000"/>
                <w:sz w:val="16"/>
                <w:szCs w:val="16"/>
              </w:rPr>
              <w:t>823</w:t>
            </w:r>
            <w:r w:rsidRPr="00302AEE">
              <w:rPr>
                <w:rFonts w:ascii="Arial" w:eastAsia="Times New Roman" w:hAnsi="Arial" w:cs="Arial"/>
                <w:color w:val="000000"/>
                <w:sz w:val="16"/>
                <w:szCs w:val="16"/>
              </w:rPr>
              <w:t xml:space="preserve">   </w:t>
            </w:r>
          </w:p>
        </w:tc>
        <w:tc>
          <w:tcPr>
            <w:tcW w:w="1423" w:type="dxa"/>
            <w:gridSpan w:val="3"/>
            <w:tcBorders>
              <w:top w:val="nil"/>
              <w:left w:val="nil"/>
              <w:bottom w:val="nil"/>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kW-h</w:t>
            </w:r>
          </w:p>
        </w:tc>
        <w:tc>
          <w:tcPr>
            <w:tcW w:w="1584" w:type="dxa"/>
            <w:gridSpan w:val="3"/>
            <w:tcBorders>
              <w:top w:val="nil"/>
              <w:left w:val="nil"/>
              <w:bottom w:val="nil"/>
              <w:right w:val="nil"/>
            </w:tcBorders>
            <w:shd w:val="clear" w:color="auto" w:fill="auto"/>
            <w:vAlign w:val="center"/>
            <w:hideMark/>
          </w:tcPr>
          <w:p w:rsidR="000E5BA1" w:rsidRPr="00302AEE" w:rsidRDefault="000E5BA1" w:rsidP="00186264">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 xml:space="preserve">                 19</w:t>
            </w:r>
            <w:r w:rsidR="00BE0D87">
              <w:rPr>
                <w:rFonts w:ascii="Arial" w:eastAsia="Times New Roman" w:hAnsi="Arial" w:cs="Arial"/>
                <w:color w:val="000000"/>
                <w:sz w:val="16"/>
                <w:szCs w:val="16"/>
              </w:rPr>
              <w:t>6</w:t>
            </w:r>
            <w:r w:rsidRPr="00302AEE">
              <w:rPr>
                <w:rFonts w:ascii="Arial" w:eastAsia="Times New Roman" w:hAnsi="Arial" w:cs="Arial"/>
                <w:color w:val="000000"/>
                <w:sz w:val="16"/>
                <w:szCs w:val="16"/>
              </w:rPr>
              <w:t>,</w:t>
            </w:r>
            <w:r w:rsidR="00BE0D87">
              <w:rPr>
                <w:rFonts w:ascii="Arial" w:eastAsia="Times New Roman" w:hAnsi="Arial" w:cs="Arial"/>
                <w:color w:val="000000"/>
                <w:sz w:val="16"/>
                <w:szCs w:val="16"/>
              </w:rPr>
              <w:t>66</w:t>
            </w:r>
            <w:r w:rsidR="00186264">
              <w:rPr>
                <w:rFonts w:ascii="Arial" w:eastAsia="Times New Roman" w:hAnsi="Arial" w:cs="Arial"/>
                <w:color w:val="000000"/>
                <w:sz w:val="16"/>
                <w:szCs w:val="16"/>
              </w:rPr>
              <w:t>9</w:t>
            </w:r>
            <w:r w:rsidRPr="00302AEE">
              <w:rPr>
                <w:rFonts w:ascii="Arial" w:eastAsia="Times New Roman" w:hAnsi="Arial" w:cs="Arial"/>
                <w:color w:val="000000"/>
                <w:sz w:val="16"/>
                <w:szCs w:val="16"/>
              </w:rPr>
              <w:t xml:space="preserve">   </w:t>
            </w:r>
          </w:p>
        </w:tc>
        <w:tc>
          <w:tcPr>
            <w:tcW w:w="1433" w:type="dxa"/>
            <w:gridSpan w:val="3"/>
            <w:tcBorders>
              <w:top w:val="nil"/>
              <w:left w:val="nil"/>
              <w:bottom w:val="nil"/>
              <w:right w:val="single" w:sz="4" w:space="0" w:color="000000"/>
            </w:tcBorders>
            <w:shd w:val="clear" w:color="auto" w:fill="auto"/>
            <w:vAlign w:val="center"/>
            <w:hideMark/>
          </w:tcPr>
          <w:p w:rsidR="000E5BA1" w:rsidRPr="00302AEE" w:rsidRDefault="00186264" w:rsidP="00186264">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81.94</w:t>
            </w:r>
          </w:p>
        </w:tc>
      </w:tr>
      <w:tr w:rsidR="000E5BA1" w:rsidRPr="00302AEE" w:rsidTr="00445C2E">
        <w:trPr>
          <w:trHeight w:val="276"/>
        </w:trPr>
        <w:tc>
          <w:tcPr>
            <w:tcW w:w="1898" w:type="dxa"/>
            <w:gridSpan w:val="4"/>
            <w:tcBorders>
              <w:top w:val="nil"/>
              <w:left w:val="single" w:sz="4" w:space="0" w:color="auto"/>
              <w:bottom w:val="nil"/>
              <w:right w:val="nil"/>
            </w:tcBorders>
            <w:shd w:val="clear" w:color="auto" w:fill="auto"/>
            <w:vAlign w:val="center"/>
            <w:hideMark/>
          </w:tcPr>
          <w:p w:rsidR="000E5BA1" w:rsidRPr="00302AEE" w:rsidRDefault="000E5BA1" w:rsidP="00445C2E">
            <w:pPr>
              <w:spacing w:after="0" w:line="240" w:lineRule="auto"/>
              <w:rPr>
                <w:rFonts w:ascii="Arial" w:eastAsia="Times New Roman" w:hAnsi="Arial" w:cs="Arial"/>
                <w:color w:val="000000"/>
                <w:sz w:val="16"/>
                <w:szCs w:val="16"/>
              </w:rPr>
            </w:pPr>
            <w:r w:rsidRPr="00302AEE">
              <w:rPr>
                <w:rFonts w:ascii="Arial" w:eastAsia="Times New Roman" w:hAnsi="Arial" w:cs="Arial"/>
                <w:color w:val="000000"/>
                <w:sz w:val="16"/>
                <w:szCs w:val="16"/>
              </w:rPr>
              <w:t>Steam</w:t>
            </w:r>
          </w:p>
        </w:tc>
        <w:tc>
          <w:tcPr>
            <w:tcW w:w="1369" w:type="dxa"/>
            <w:gridSpan w:val="2"/>
            <w:tcBorders>
              <w:top w:val="nil"/>
              <w:left w:val="nil"/>
              <w:bottom w:val="nil"/>
              <w:right w:val="nil"/>
            </w:tcBorders>
            <w:shd w:val="clear" w:color="auto" w:fill="auto"/>
            <w:vAlign w:val="center"/>
            <w:hideMark/>
          </w:tcPr>
          <w:p w:rsidR="000E5BA1" w:rsidRPr="00302AEE" w:rsidRDefault="00186264" w:rsidP="00186264">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12</w:t>
            </w:r>
            <w:r w:rsidR="000E5BA1" w:rsidRPr="00302AEE">
              <w:rPr>
                <w:rFonts w:ascii="Arial" w:eastAsia="Times New Roman" w:hAnsi="Arial" w:cs="Arial"/>
                <w:color w:val="000000"/>
                <w:sz w:val="16"/>
                <w:szCs w:val="16"/>
              </w:rPr>
              <w:t>.00</w:t>
            </w:r>
          </w:p>
        </w:tc>
        <w:tc>
          <w:tcPr>
            <w:tcW w:w="1653" w:type="dxa"/>
            <w:gridSpan w:val="3"/>
            <w:tcBorders>
              <w:top w:val="nil"/>
              <w:left w:val="nil"/>
              <w:bottom w:val="nil"/>
              <w:right w:val="nil"/>
            </w:tcBorders>
            <w:shd w:val="clear" w:color="auto" w:fill="auto"/>
            <w:vAlign w:val="center"/>
            <w:hideMark/>
          </w:tcPr>
          <w:p w:rsidR="000E5BA1" w:rsidRPr="00302AEE" w:rsidRDefault="000E5BA1" w:rsidP="00186264">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 xml:space="preserve">                       1,</w:t>
            </w:r>
            <w:r w:rsidR="0001575A">
              <w:rPr>
                <w:rFonts w:ascii="Arial" w:eastAsia="Times New Roman" w:hAnsi="Arial" w:cs="Arial"/>
                <w:color w:val="000000"/>
                <w:sz w:val="16"/>
                <w:szCs w:val="16"/>
              </w:rPr>
              <w:t>8</w:t>
            </w:r>
            <w:r w:rsidR="00186264">
              <w:rPr>
                <w:rFonts w:ascii="Arial" w:eastAsia="Times New Roman" w:hAnsi="Arial" w:cs="Arial"/>
                <w:color w:val="000000"/>
                <w:sz w:val="16"/>
                <w:szCs w:val="16"/>
              </w:rPr>
              <w:t>65</w:t>
            </w:r>
            <w:r w:rsidRPr="00302AEE">
              <w:rPr>
                <w:rFonts w:ascii="Arial" w:eastAsia="Times New Roman" w:hAnsi="Arial" w:cs="Arial"/>
                <w:color w:val="000000"/>
                <w:sz w:val="16"/>
                <w:szCs w:val="16"/>
              </w:rPr>
              <w:t xml:space="preserve">   </w:t>
            </w:r>
          </w:p>
        </w:tc>
        <w:tc>
          <w:tcPr>
            <w:tcW w:w="1423" w:type="dxa"/>
            <w:gridSpan w:val="3"/>
            <w:tcBorders>
              <w:top w:val="nil"/>
              <w:left w:val="nil"/>
              <w:bottom w:val="nil"/>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MT</w:t>
            </w:r>
          </w:p>
        </w:tc>
        <w:tc>
          <w:tcPr>
            <w:tcW w:w="1584" w:type="dxa"/>
            <w:gridSpan w:val="3"/>
            <w:tcBorders>
              <w:top w:val="nil"/>
              <w:left w:val="nil"/>
              <w:bottom w:val="nil"/>
              <w:right w:val="nil"/>
            </w:tcBorders>
            <w:shd w:val="clear" w:color="auto" w:fill="auto"/>
            <w:vAlign w:val="center"/>
            <w:hideMark/>
          </w:tcPr>
          <w:p w:rsidR="000E5BA1" w:rsidRPr="00302AEE" w:rsidRDefault="000E5BA1" w:rsidP="00186264">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 xml:space="preserve">                   </w:t>
            </w:r>
            <w:r w:rsidR="00186264">
              <w:rPr>
                <w:rFonts w:ascii="Arial" w:eastAsia="Times New Roman" w:hAnsi="Arial" w:cs="Arial"/>
                <w:color w:val="000000"/>
                <w:sz w:val="16"/>
                <w:szCs w:val="16"/>
              </w:rPr>
              <w:t>22</w:t>
            </w:r>
            <w:r w:rsidRPr="00302AEE">
              <w:rPr>
                <w:rFonts w:ascii="Arial" w:eastAsia="Times New Roman" w:hAnsi="Arial" w:cs="Arial"/>
                <w:color w:val="000000"/>
                <w:sz w:val="16"/>
                <w:szCs w:val="16"/>
              </w:rPr>
              <w:t>,</w:t>
            </w:r>
            <w:r w:rsidR="00186264">
              <w:rPr>
                <w:rFonts w:ascii="Arial" w:eastAsia="Times New Roman" w:hAnsi="Arial" w:cs="Arial"/>
                <w:color w:val="000000"/>
                <w:sz w:val="16"/>
                <w:szCs w:val="16"/>
              </w:rPr>
              <w:t>386</w:t>
            </w:r>
            <w:r w:rsidRPr="00302AEE">
              <w:rPr>
                <w:rFonts w:ascii="Arial" w:eastAsia="Times New Roman" w:hAnsi="Arial" w:cs="Arial"/>
                <w:color w:val="000000"/>
                <w:sz w:val="16"/>
                <w:szCs w:val="16"/>
              </w:rPr>
              <w:t xml:space="preserve">   </w:t>
            </w:r>
          </w:p>
        </w:tc>
        <w:tc>
          <w:tcPr>
            <w:tcW w:w="1433" w:type="dxa"/>
            <w:gridSpan w:val="3"/>
            <w:tcBorders>
              <w:top w:val="nil"/>
              <w:left w:val="nil"/>
              <w:bottom w:val="nil"/>
              <w:right w:val="single" w:sz="4" w:space="0" w:color="000000"/>
            </w:tcBorders>
            <w:shd w:val="clear" w:color="auto" w:fill="auto"/>
            <w:vAlign w:val="center"/>
            <w:hideMark/>
          </w:tcPr>
          <w:p w:rsidR="000E5BA1" w:rsidRPr="00302AEE" w:rsidRDefault="00186264" w:rsidP="00186264">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9.33</w:t>
            </w:r>
          </w:p>
        </w:tc>
      </w:tr>
      <w:tr w:rsidR="000E5BA1" w:rsidRPr="00302AEE" w:rsidTr="00445C2E">
        <w:trPr>
          <w:trHeight w:val="276"/>
        </w:trPr>
        <w:tc>
          <w:tcPr>
            <w:tcW w:w="1898" w:type="dxa"/>
            <w:gridSpan w:val="4"/>
            <w:tcBorders>
              <w:top w:val="nil"/>
              <w:left w:val="single" w:sz="4" w:space="0" w:color="auto"/>
              <w:bottom w:val="nil"/>
              <w:right w:val="nil"/>
            </w:tcBorders>
            <w:shd w:val="clear" w:color="auto" w:fill="auto"/>
            <w:vAlign w:val="center"/>
            <w:hideMark/>
          </w:tcPr>
          <w:p w:rsidR="000E5BA1" w:rsidRPr="00302AEE" w:rsidRDefault="000E5BA1" w:rsidP="00445C2E">
            <w:pPr>
              <w:spacing w:after="0" w:line="240" w:lineRule="auto"/>
              <w:rPr>
                <w:rFonts w:ascii="Arial" w:eastAsia="Times New Roman" w:hAnsi="Arial" w:cs="Arial"/>
                <w:color w:val="000000"/>
                <w:sz w:val="16"/>
                <w:szCs w:val="16"/>
              </w:rPr>
            </w:pPr>
            <w:r w:rsidRPr="00302AEE">
              <w:rPr>
                <w:rFonts w:ascii="Arial" w:eastAsia="Times New Roman" w:hAnsi="Arial" w:cs="Arial"/>
                <w:color w:val="000000"/>
                <w:sz w:val="16"/>
                <w:szCs w:val="16"/>
              </w:rPr>
              <w:t>Cooling Water</w:t>
            </w:r>
          </w:p>
        </w:tc>
        <w:tc>
          <w:tcPr>
            <w:tcW w:w="1369" w:type="dxa"/>
            <w:gridSpan w:val="2"/>
            <w:tcBorders>
              <w:top w:val="nil"/>
              <w:left w:val="nil"/>
              <w:bottom w:val="nil"/>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0.07</w:t>
            </w:r>
          </w:p>
        </w:tc>
        <w:tc>
          <w:tcPr>
            <w:tcW w:w="1653" w:type="dxa"/>
            <w:gridSpan w:val="3"/>
            <w:tcBorders>
              <w:top w:val="nil"/>
              <w:left w:val="nil"/>
              <w:bottom w:val="nil"/>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 xml:space="preserve">                     65,988   </w:t>
            </w:r>
          </w:p>
        </w:tc>
        <w:tc>
          <w:tcPr>
            <w:tcW w:w="1423" w:type="dxa"/>
            <w:gridSpan w:val="3"/>
            <w:tcBorders>
              <w:top w:val="nil"/>
              <w:left w:val="nil"/>
              <w:bottom w:val="nil"/>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MT</w:t>
            </w:r>
          </w:p>
        </w:tc>
        <w:tc>
          <w:tcPr>
            <w:tcW w:w="1584" w:type="dxa"/>
            <w:gridSpan w:val="3"/>
            <w:tcBorders>
              <w:top w:val="nil"/>
              <w:left w:val="nil"/>
              <w:bottom w:val="nil"/>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 xml:space="preserve">                     4,619   </w:t>
            </w:r>
          </w:p>
        </w:tc>
        <w:tc>
          <w:tcPr>
            <w:tcW w:w="1433" w:type="dxa"/>
            <w:gridSpan w:val="3"/>
            <w:tcBorders>
              <w:top w:val="nil"/>
              <w:left w:val="nil"/>
              <w:bottom w:val="nil"/>
              <w:right w:val="single" w:sz="4" w:space="0" w:color="000000"/>
            </w:tcBorders>
            <w:shd w:val="clear" w:color="auto" w:fill="auto"/>
            <w:vAlign w:val="center"/>
            <w:hideMark/>
          </w:tcPr>
          <w:p w:rsidR="000E5BA1" w:rsidRPr="00302AEE" w:rsidRDefault="000E5BA1" w:rsidP="00186264">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1.</w:t>
            </w:r>
            <w:r w:rsidR="00186264">
              <w:rPr>
                <w:rFonts w:ascii="Arial" w:eastAsia="Times New Roman" w:hAnsi="Arial" w:cs="Arial"/>
                <w:color w:val="000000"/>
                <w:sz w:val="16"/>
                <w:szCs w:val="16"/>
              </w:rPr>
              <w:t>9</w:t>
            </w:r>
            <w:r w:rsidR="00BE0D87">
              <w:rPr>
                <w:rFonts w:ascii="Arial" w:eastAsia="Times New Roman" w:hAnsi="Arial" w:cs="Arial"/>
                <w:color w:val="000000"/>
                <w:sz w:val="16"/>
                <w:szCs w:val="16"/>
              </w:rPr>
              <w:t>2</w:t>
            </w:r>
          </w:p>
        </w:tc>
      </w:tr>
      <w:tr w:rsidR="000E5BA1" w:rsidRPr="00302AEE" w:rsidTr="00445C2E">
        <w:trPr>
          <w:trHeight w:val="276"/>
        </w:trPr>
        <w:tc>
          <w:tcPr>
            <w:tcW w:w="1898" w:type="dxa"/>
            <w:gridSpan w:val="4"/>
            <w:tcBorders>
              <w:top w:val="nil"/>
              <w:left w:val="single" w:sz="4" w:space="0" w:color="auto"/>
              <w:bottom w:val="single" w:sz="4" w:space="0" w:color="auto"/>
              <w:right w:val="nil"/>
            </w:tcBorders>
            <w:shd w:val="clear" w:color="auto" w:fill="auto"/>
            <w:vAlign w:val="center"/>
            <w:hideMark/>
          </w:tcPr>
          <w:p w:rsidR="000E5BA1" w:rsidRPr="00302AEE" w:rsidRDefault="000E5BA1" w:rsidP="00445C2E">
            <w:pPr>
              <w:spacing w:after="0" w:line="240" w:lineRule="auto"/>
              <w:rPr>
                <w:rFonts w:ascii="Arial" w:eastAsia="Times New Roman" w:hAnsi="Arial" w:cs="Arial"/>
                <w:color w:val="000000"/>
                <w:sz w:val="16"/>
                <w:szCs w:val="16"/>
              </w:rPr>
            </w:pPr>
            <w:r w:rsidRPr="00302AEE">
              <w:rPr>
                <w:rFonts w:ascii="Arial" w:eastAsia="Times New Roman" w:hAnsi="Arial" w:cs="Arial"/>
                <w:color w:val="000000"/>
                <w:sz w:val="16"/>
                <w:szCs w:val="16"/>
              </w:rPr>
              <w:t>Glycol</w:t>
            </w:r>
          </w:p>
        </w:tc>
        <w:tc>
          <w:tcPr>
            <w:tcW w:w="1369" w:type="dxa"/>
            <w:gridSpan w:val="2"/>
            <w:tcBorders>
              <w:top w:val="nil"/>
              <w:left w:val="nil"/>
              <w:bottom w:val="single" w:sz="4" w:space="0" w:color="auto"/>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0.35</w:t>
            </w:r>
          </w:p>
        </w:tc>
        <w:tc>
          <w:tcPr>
            <w:tcW w:w="1653" w:type="dxa"/>
            <w:gridSpan w:val="3"/>
            <w:tcBorders>
              <w:top w:val="nil"/>
              <w:left w:val="nil"/>
              <w:bottom w:val="single" w:sz="4" w:space="0" w:color="auto"/>
              <w:right w:val="nil"/>
            </w:tcBorders>
            <w:shd w:val="clear" w:color="auto" w:fill="auto"/>
            <w:vAlign w:val="center"/>
            <w:hideMark/>
          </w:tcPr>
          <w:p w:rsidR="000E5BA1" w:rsidRPr="00302AEE" w:rsidRDefault="000E5BA1" w:rsidP="00186264">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 xml:space="preserve">                     </w:t>
            </w:r>
            <w:r w:rsidR="00186264">
              <w:rPr>
                <w:rFonts w:ascii="Arial" w:eastAsia="Times New Roman" w:hAnsi="Arial" w:cs="Arial"/>
                <w:color w:val="000000"/>
                <w:sz w:val="16"/>
                <w:szCs w:val="16"/>
              </w:rPr>
              <w:t>46684</w:t>
            </w:r>
            <w:r w:rsidRPr="00302AEE">
              <w:rPr>
                <w:rFonts w:ascii="Arial" w:eastAsia="Times New Roman" w:hAnsi="Arial" w:cs="Arial"/>
                <w:color w:val="000000"/>
                <w:sz w:val="16"/>
                <w:szCs w:val="16"/>
              </w:rPr>
              <w:t xml:space="preserve">   </w:t>
            </w:r>
          </w:p>
        </w:tc>
        <w:tc>
          <w:tcPr>
            <w:tcW w:w="1423" w:type="dxa"/>
            <w:gridSpan w:val="3"/>
            <w:tcBorders>
              <w:top w:val="nil"/>
              <w:left w:val="nil"/>
              <w:bottom w:val="single" w:sz="4" w:space="0" w:color="auto"/>
              <w:right w:val="nil"/>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MT</w:t>
            </w:r>
          </w:p>
        </w:tc>
        <w:tc>
          <w:tcPr>
            <w:tcW w:w="1584" w:type="dxa"/>
            <w:gridSpan w:val="3"/>
            <w:tcBorders>
              <w:top w:val="nil"/>
              <w:left w:val="nil"/>
              <w:bottom w:val="single" w:sz="4" w:space="0" w:color="auto"/>
              <w:right w:val="nil"/>
            </w:tcBorders>
            <w:shd w:val="clear" w:color="auto" w:fill="auto"/>
            <w:vAlign w:val="center"/>
            <w:hideMark/>
          </w:tcPr>
          <w:p w:rsidR="000E5BA1" w:rsidRPr="00302AEE" w:rsidRDefault="000E5BA1" w:rsidP="00186264">
            <w:pPr>
              <w:spacing w:after="0" w:line="240" w:lineRule="auto"/>
              <w:jc w:val="right"/>
              <w:rPr>
                <w:rFonts w:ascii="Arial" w:eastAsia="Times New Roman" w:hAnsi="Arial" w:cs="Arial"/>
                <w:color w:val="000000"/>
                <w:sz w:val="16"/>
                <w:szCs w:val="16"/>
              </w:rPr>
            </w:pPr>
            <w:r w:rsidRPr="00302AEE">
              <w:rPr>
                <w:rFonts w:ascii="Arial" w:eastAsia="Times New Roman" w:hAnsi="Arial" w:cs="Arial"/>
                <w:color w:val="000000"/>
                <w:sz w:val="16"/>
                <w:szCs w:val="16"/>
              </w:rPr>
              <w:t xml:space="preserve">                   </w:t>
            </w:r>
            <w:r w:rsidR="00186264">
              <w:rPr>
                <w:rFonts w:ascii="Arial" w:eastAsia="Times New Roman" w:hAnsi="Arial" w:cs="Arial"/>
                <w:color w:val="000000"/>
                <w:sz w:val="16"/>
                <w:szCs w:val="16"/>
              </w:rPr>
              <w:t>16</w:t>
            </w:r>
            <w:r w:rsidRPr="00302AEE">
              <w:rPr>
                <w:rFonts w:ascii="Arial" w:eastAsia="Times New Roman" w:hAnsi="Arial" w:cs="Arial"/>
                <w:color w:val="000000"/>
                <w:sz w:val="16"/>
                <w:szCs w:val="16"/>
              </w:rPr>
              <w:t>,</w:t>
            </w:r>
            <w:r w:rsidR="00186264">
              <w:rPr>
                <w:rFonts w:ascii="Arial" w:eastAsia="Times New Roman" w:hAnsi="Arial" w:cs="Arial"/>
                <w:color w:val="000000"/>
                <w:sz w:val="16"/>
                <w:szCs w:val="16"/>
              </w:rPr>
              <w:t>339</w:t>
            </w:r>
            <w:r w:rsidRPr="00302AEE">
              <w:rPr>
                <w:rFonts w:ascii="Arial" w:eastAsia="Times New Roman" w:hAnsi="Arial" w:cs="Arial"/>
                <w:color w:val="000000"/>
                <w:sz w:val="16"/>
                <w:szCs w:val="16"/>
              </w:rPr>
              <w:t xml:space="preserve">   </w:t>
            </w:r>
          </w:p>
        </w:tc>
        <w:tc>
          <w:tcPr>
            <w:tcW w:w="1433" w:type="dxa"/>
            <w:gridSpan w:val="3"/>
            <w:tcBorders>
              <w:top w:val="nil"/>
              <w:left w:val="nil"/>
              <w:bottom w:val="single" w:sz="4" w:space="0" w:color="auto"/>
              <w:right w:val="single" w:sz="4" w:space="0" w:color="000000"/>
            </w:tcBorders>
            <w:shd w:val="clear" w:color="auto" w:fill="auto"/>
            <w:vAlign w:val="center"/>
            <w:hideMark/>
          </w:tcPr>
          <w:p w:rsidR="000E5BA1" w:rsidRPr="00302AEE" w:rsidRDefault="00186264" w:rsidP="00186264">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6.81</w:t>
            </w:r>
          </w:p>
        </w:tc>
      </w:tr>
      <w:tr w:rsidR="000E5BA1" w:rsidRPr="00302AEE" w:rsidTr="00445C2E">
        <w:trPr>
          <w:trHeight w:val="276"/>
        </w:trPr>
        <w:tc>
          <w:tcPr>
            <w:tcW w:w="1898" w:type="dxa"/>
            <w:gridSpan w:val="4"/>
            <w:tcBorders>
              <w:top w:val="nil"/>
              <w:left w:val="single" w:sz="4" w:space="0" w:color="auto"/>
              <w:bottom w:val="single" w:sz="4" w:space="0" w:color="auto"/>
              <w:right w:val="nil"/>
            </w:tcBorders>
            <w:shd w:val="clear" w:color="auto" w:fill="auto"/>
            <w:vAlign w:val="center"/>
            <w:hideMark/>
          </w:tcPr>
          <w:p w:rsidR="000E5BA1" w:rsidRPr="00302AEE" w:rsidRDefault="000E5BA1" w:rsidP="00445C2E">
            <w:pPr>
              <w:spacing w:after="0" w:line="240" w:lineRule="auto"/>
              <w:rPr>
                <w:rFonts w:ascii="Arial" w:eastAsia="Times New Roman" w:hAnsi="Arial" w:cs="Arial"/>
                <w:color w:val="800000"/>
                <w:sz w:val="16"/>
                <w:szCs w:val="16"/>
              </w:rPr>
            </w:pPr>
            <w:r w:rsidRPr="00302AEE">
              <w:rPr>
                <w:rFonts w:ascii="Arial" w:eastAsia="Times New Roman" w:hAnsi="Arial" w:cs="Arial"/>
                <w:color w:val="800000"/>
                <w:sz w:val="16"/>
                <w:szCs w:val="16"/>
              </w:rPr>
              <w:t>TOTAL</w:t>
            </w:r>
          </w:p>
        </w:tc>
        <w:tc>
          <w:tcPr>
            <w:tcW w:w="689"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680"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58"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50"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545"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7"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4"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472" w:type="dxa"/>
            <w:tcBorders>
              <w:top w:val="nil"/>
              <w:left w:val="nil"/>
              <w:bottom w:val="single" w:sz="4" w:space="0" w:color="auto"/>
              <w:right w:val="nil"/>
            </w:tcBorders>
            <w:shd w:val="clear" w:color="auto" w:fill="auto"/>
            <w:noWrap/>
            <w:vAlign w:val="bottom"/>
            <w:hideMark/>
          </w:tcPr>
          <w:p w:rsidR="000E5BA1" w:rsidRPr="00302AEE" w:rsidRDefault="000E5BA1" w:rsidP="00445C2E">
            <w:pPr>
              <w:spacing w:after="0" w:line="240" w:lineRule="auto"/>
              <w:rPr>
                <w:rFonts w:ascii="Calibri" w:eastAsia="Times New Roman" w:hAnsi="Calibri" w:cs="Times New Roman"/>
                <w:color w:val="000000"/>
              </w:rPr>
            </w:pPr>
            <w:r w:rsidRPr="00302AEE">
              <w:rPr>
                <w:rFonts w:ascii="Calibri" w:eastAsia="Times New Roman" w:hAnsi="Calibri" w:cs="Times New Roman"/>
                <w:color w:val="000000"/>
              </w:rPr>
              <w:t> </w:t>
            </w:r>
          </w:p>
        </w:tc>
        <w:tc>
          <w:tcPr>
            <w:tcW w:w="1584" w:type="dxa"/>
            <w:gridSpan w:val="3"/>
            <w:tcBorders>
              <w:top w:val="nil"/>
              <w:left w:val="nil"/>
              <w:bottom w:val="single" w:sz="4" w:space="0" w:color="auto"/>
              <w:right w:val="nil"/>
            </w:tcBorders>
            <w:shd w:val="clear" w:color="auto" w:fill="auto"/>
            <w:vAlign w:val="center"/>
            <w:hideMark/>
          </w:tcPr>
          <w:p w:rsidR="000E5BA1" w:rsidRPr="00302AEE" w:rsidRDefault="000E5BA1" w:rsidP="00BE0D87">
            <w:pPr>
              <w:spacing w:after="0" w:line="240" w:lineRule="auto"/>
              <w:jc w:val="right"/>
              <w:rPr>
                <w:rFonts w:ascii="Arial" w:eastAsia="Times New Roman" w:hAnsi="Arial" w:cs="Arial"/>
                <w:color w:val="800000"/>
                <w:sz w:val="16"/>
                <w:szCs w:val="16"/>
              </w:rPr>
            </w:pPr>
            <w:r w:rsidRPr="00302AEE">
              <w:rPr>
                <w:rFonts w:ascii="Arial" w:eastAsia="Times New Roman" w:hAnsi="Arial" w:cs="Arial"/>
                <w:color w:val="800000"/>
                <w:sz w:val="16"/>
                <w:szCs w:val="16"/>
              </w:rPr>
              <w:t xml:space="preserve">                 26</w:t>
            </w:r>
            <w:r w:rsidR="00BE0D87">
              <w:rPr>
                <w:rFonts w:ascii="Arial" w:eastAsia="Times New Roman" w:hAnsi="Arial" w:cs="Arial"/>
                <w:color w:val="800000"/>
                <w:sz w:val="16"/>
                <w:szCs w:val="16"/>
              </w:rPr>
              <w:t>8</w:t>
            </w:r>
            <w:r w:rsidRPr="00302AEE">
              <w:rPr>
                <w:rFonts w:ascii="Arial" w:eastAsia="Times New Roman" w:hAnsi="Arial" w:cs="Arial"/>
                <w:color w:val="800000"/>
                <w:sz w:val="16"/>
                <w:szCs w:val="16"/>
              </w:rPr>
              <w:t>,</w:t>
            </w:r>
            <w:r w:rsidR="00BE0D87">
              <w:rPr>
                <w:rFonts w:ascii="Arial" w:eastAsia="Times New Roman" w:hAnsi="Arial" w:cs="Arial"/>
                <w:color w:val="800000"/>
                <w:sz w:val="16"/>
                <w:szCs w:val="16"/>
              </w:rPr>
              <w:t>987</w:t>
            </w:r>
            <w:r w:rsidRPr="00302AEE">
              <w:rPr>
                <w:rFonts w:ascii="Arial" w:eastAsia="Times New Roman" w:hAnsi="Arial" w:cs="Arial"/>
                <w:color w:val="800000"/>
                <w:sz w:val="16"/>
                <w:szCs w:val="16"/>
              </w:rPr>
              <w:t xml:space="preserve">   </w:t>
            </w:r>
          </w:p>
        </w:tc>
        <w:tc>
          <w:tcPr>
            <w:tcW w:w="1433" w:type="dxa"/>
            <w:gridSpan w:val="3"/>
            <w:tcBorders>
              <w:top w:val="nil"/>
              <w:left w:val="nil"/>
              <w:bottom w:val="single" w:sz="4" w:space="0" w:color="auto"/>
              <w:right w:val="single" w:sz="4" w:space="0" w:color="000000"/>
            </w:tcBorders>
            <w:shd w:val="clear" w:color="auto" w:fill="auto"/>
            <w:vAlign w:val="center"/>
            <w:hideMark/>
          </w:tcPr>
          <w:p w:rsidR="000E5BA1" w:rsidRPr="00302AEE" w:rsidRDefault="000E5BA1" w:rsidP="00445C2E">
            <w:pPr>
              <w:spacing w:after="0" w:line="240" w:lineRule="auto"/>
              <w:jc w:val="right"/>
              <w:rPr>
                <w:rFonts w:ascii="Arial" w:eastAsia="Times New Roman" w:hAnsi="Arial" w:cs="Arial"/>
                <w:color w:val="800000"/>
                <w:sz w:val="16"/>
                <w:szCs w:val="16"/>
              </w:rPr>
            </w:pPr>
            <w:r w:rsidRPr="00302AEE">
              <w:rPr>
                <w:rFonts w:ascii="Arial" w:eastAsia="Times New Roman" w:hAnsi="Arial" w:cs="Arial"/>
                <w:color w:val="800000"/>
                <w:sz w:val="16"/>
                <w:szCs w:val="16"/>
              </w:rPr>
              <w:t>100.00</w:t>
            </w:r>
          </w:p>
        </w:tc>
      </w:tr>
    </w:tbl>
    <w:p w:rsidR="002273EF" w:rsidRDefault="002273EF" w:rsidP="0049371D">
      <w:pPr>
        <w:rPr>
          <w:rFonts w:ascii="Times New Roman" w:hAnsi="Times New Roman" w:cs="Times New Roman"/>
          <w:sz w:val="24"/>
          <w:szCs w:val="24"/>
        </w:rPr>
      </w:pPr>
    </w:p>
    <w:p w:rsidR="002273EF" w:rsidRDefault="002273EF" w:rsidP="0049371D">
      <w:pPr>
        <w:rPr>
          <w:rFonts w:ascii="Times New Roman" w:hAnsi="Times New Roman" w:cs="Times New Roman"/>
          <w:sz w:val="24"/>
          <w:szCs w:val="24"/>
        </w:rPr>
      </w:pPr>
    </w:p>
    <w:p w:rsidR="002233CD" w:rsidRPr="00E27968" w:rsidRDefault="00230043" w:rsidP="0049371D">
      <w:pPr>
        <w:rPr>
          <w:rFonts w:ascii="Times New Roman" w:hAnsi="Times New Roman" w:cs="Times New Roman"/>
          <w:b/>
          <w:sz w:val="24"/>
          <w:szCs w:val="24"/>
        </w:rPr>
      </w:pPr>
      <w:r w:rsidRPr="00230043">
        <w:rPr>
          <w:rFonts w:ascii="Times New Roman" w:hAnsi="Times New Roman" w:cs="Times New Roman"/>
          <w:b/>
          <w:sz w:val="24"/>
          <w:szCs w:val="24"/>
        </w:rPr>
        <w:t>G</w:t>
      </w:r>
      <w:r w:rsidR="00F93A42">
        <w:rPr>
          <w:rFonts w:ascii="Times New Roman" w:hAnsi="Times New Roman" w:cs="Times New Roman"/>
          <w:b/>
          <w:sz w:val="24"/>
          <w:szCs w:val="24"/>
        </w:rPr>
        <w:t>REENHOUSE GAS EMISSIONS FROM DAIRY PLANT UTILITIES</w:t>
      </w:r>
    </w:p>
    <w:p w:rsidR="00072E04" w:rsidRPr="00C81779" w:rsidRDefault="00DD3BF2" w:rsidP="0049371D">
      <w:pPr>
        <w:rPr>
          <w:rFonts w:ascii="Times New Roman" w:hAnsi="Times New Roman" w:cs="Times New Roman"/>
          <w:sz w:val="24"/>
          <w:szCs w:val="24"/>
        </w:rPr>
      </w:pPr>
      <w:r>
        <w:rPr>
          <w:rFonts w:ascii="Times New Roman" w:hAnsi="Times New Roman" w:cs="Times New Roman"/>
          <w:sz w:val="24"/>
          <w:szCs w:val="24"/>
        </w:rPr>
        <w:t xml:space="preserve"> GHG emission</w:t>
      </w:r>
      <w:r w:rsidR="008D7E04">
        <w:rPr>
          <w:rFonts w:ascii="Times New Roman" w:hAnsi="Times New Roman" w:cs="Times New Roman"/>
          <w:sz w:val="24"/>
          <w:szCs w:val="24"/>
        </w:rPr>
        <w:t>s</w:t>
      </w:r>
      <w:r>
        <w:rPr>
          <w:rFonts w:ascii="Times New Roman" w:hAnsi="Times New Roman" w:cs="Times New Roman"/>
          <w:sz w:val="24"/>
          <w:szCs w:val="24"/>
        </w:rPr>
        <w:t xml:space="preserve"> </w:t>
      </w:r>
      <w:r w:rsidR="0036494C">
        <w:rPr>
          <w:rFonts w:ascii="Times New Roman" w:hAnsi="Times New Roman" w:cs="Times New Roman"/>
          <w:sz w:val="24"/>
          <w:szCs w:val="24"/>
        </w:rPr>
        <w:t>are calculated from the dairy plant utilit</w:t>
      </w:r>
      <w:r w:rsidR="001A5F30">
        <w:rPr>
          <w:rFonts w:ascii="Times New Roman" w:hAnsi="Times New Roman" w:cs="Times New Roman"/>
          <w:sz w:val="24"/>
          <w:szCs w:val="24"/>
        </w:rPr>
        <w:t xml:space="preserve">ies </w:t>
      </w:r>
      <w:r w:rsidR="0036494C">
        <w:rPr>
          <w:rFonts w:ascii="Times New Roman" w:hAnsi="Times New Roman" w:cs="Times New Roman"/>
          <w:sz w:val="24"/>
          <w:szCs w:val="24"/>
        </w:rPr>
        <w:t xml:space="preserve">usage. </w:t>
      </w:r>
      <w:r w:rsidR="00007DAB">
        <w:rPr>
          <w:rFonts w:ascii="Times New Roman" w:hAnsi="Times New Roman" w:cs="Times New Roman"/>
          <w:sz w:val="24"/>
          <w:szCs w:val="24"/>
        </w:rPr>
        <w:t xml:space="preserve">Total greenhouse gas emissions are </w:t>
      </w:r>
      <w:r w:rsidR="0036494C">
        <w:rPr>
          <w:rFonts w:ascii="Times New Roman" w:hAnsi="Times New Roman" w:cs="Times New Roman"/>
          <w:sz w:val="24"/>
          <w:szCs w:val="24"/>
        </w:rPr>
        <w:t>reported</w:t>
      </w:r>
      <w:r w:rsidR="00007DAB">
        <w:rPr>
          <w:rFonts w:ascii="Times New Roman" w:hAnsi="Times New Roman" w:cs="Times New Roman"/>
          <w:sz w:val="24"/>
          <w:szCs w:val="24"/>
        </w:rPr>
        <w:t xml:space="preserve"> in carbon dioxide equivalent (CO</w:t>
      </w:r>
      <w:r w:rsidR="00CF6189" w:rsidRPr="00CF6189">
        <w:rPr>
          <w:rFonts w:ascii="Times New Roman" w:hAnsi="Times New Roman" w:cs="Times New Roman"/>
          <w:sz w:val="24"/>
          <w:szCs w:val="24"/>
          <w:vertAlign w:val="subscript"/>
        </w:rPr>
        <w:t>2</w:t>
      </w:r>
      <w:r w:rsidR="00007DAB">
        <w:rPr>
          <w:rFonts w:ascii="Times New Roman" w:hAnsi="Times New Roman" w:cs="Times New Roman"/>
          <w:sz w:val="24"/>
          <w:szCs w:val="24"/>
        </w:rPr>
        <w:t xml:space="preserve">e) units using </w:t>
      </w:r>
      <w:r w:rsidR="0036494C">
        <w:rPr>
          <w:rFonts w:ascii="Times New Roman" w:hAnsi="Times New Roman" w:cs="Times New Roman"/>
          <w:sz w:val="24"/>
          <w:szCs w:val="24"/>
        </w:rPr>
        <w:t xml:space="preserve">the </w:t>
      </w:r>
      <w:r w:rsidR="00007DAB">
        <w:rPr>
          <w:rFonts w:ascii="Times New Roman" w:hAnsi="Times New Roman" w:cs="Times New Roman"/>
          <w:sz w:val="24"/>
          <w:szCs w:val="24"/>
        </w:rPr>
        <w:t>Global Warming Potential (GWP) conversion of 23 kg CO</w:t>
      </w:r>
      <w:r w:rsidR="00CF6189" w:rsidRPr="00CF6189">
        <w:rPr>
          <w:rFonts w:ascii="Times New Roman" w:hAnsi="Times New Roman" w:cs="Times New Roman"/>
          <w:sz w:val="24"/>
          <w:szCs w:val="24"/>
          <w:vertAlign w:val="subscript"/>
        </w:rPr>
        <w:t>2</w:t>
      </w:r>
      <w:r w:rsidR="00007DAB">
        <w:rPr>
          <w:rFonts w:ascii="Times New Roman" w:hAnsi="Times New Roman" w:cs="Times New Roman"/>
          <w:sz w:val="24"/>
          <w:szCs w:val="24"/>
        </w:rPr>
        <w:t>e per kg CH</w:t>
      </w:r>
      <w:r w:rsidR="00CF6189" w:rsidRPr="00CF6189">
        <w:rPr>
          <w:rFonts w:ascii="Times New Roman" w:hAnsi="Times New Roman" w:cs="Times New Roman"/>
          <w:sz w:val="24"/>
          <w:szCs w:val="24"/>
          <w:vertAlign w:val="subscript"/>
        </w:rPr>
        <w:t>4</w:t>
      </w:r>
      <w:r w:rsidR="00007DAB">
        <w:rPr>
          <w:rFonts w:ascii="Times New Roman" w:hAnsi="Times New Roman" w:cs="Times New Roman"/>
          <w:sz w:val="24"/>
          <w:szCs w:val="24"/>
        </w:rPr>
        <w:t>, 296 kg CO</w:t>
      </w:r>
      <w:r w:rsidR="00CF6189" w:rsidRPr="00CF6189">
        <w:rPr>
          <w:rFonts w:ascii="Times New Roman" w:hAnsi="Times New Roman" w:cs="Times New Roman"/>
          <w:sz w:val="24"/>
          <w:szCs w:val="24"/>
          <w:vertAlign w:val="subscript"/>
        </w:rPr>
        <w:t>2</w:t>
      </w:r>
      <w:r w:rsidR="00007DAB">
        <w:rPr>
          <w:rFonts w:ascii="Times New Roman" w:hAnsi="Times New Roman" w:cs="Times New Roman"/>
          <w:sz w:val="24"/>
          <w:szCs w:val="24"/>
        </w:rPr>
        <w:t>e per kg NO</w:t>
      </w:r>
      <w:r w:rsidR="00CF6189" w:rsidRPr="00CF6189">
        <w:rPr>
          <w:rFonts w:ascii="Times New Roman" w:hAnsi="Times New Roman" w:cs="Times New Roman"/>
          <w:sz w:val="24"/>
          <w:szCs w:val="24"/>
          <w:vertAlign w:val="subscript"/>
        </w:rPr>
        <w:t>2</w:t>
      </w:r>
      <w:r w:rsidR="00007DAB">
        <w:rPr>
          <w:rFonts w:ascii="Times New Roman" w:hAnsi="Times New Roman" w:cs="Times New Roman"/>
          <w:sz w:val="24"/>
          <w:szCs w:val="24"/>
        </w:rPr>
        <w:t xml:space="preserve"> and 1 kg CO</w:t>
      </w:r>
      <w:r w:rsidR="00CF6189" w:rsidRPr="00CF6189">
        <w:rPr>
          <w:rFonts w:ascii="Times New Roman" w:hAnsi="Times New Roman" w:cs="Times New Roman"/>
          <w:sz w:val="24"/>
          <w:szCs w:val="24"/>
          <w:vertAlign w:val="subscript"/>
        </w:rPr>
        <w:t>2</w:t>
      </w:r>
      <w:r w:rsidR="00007DAB">
        <w:rPr>
          <w:rFonts w:ascii="Times New Roman" w:hAnsi="Times New Roman" w:cs="Times New Roman"/>
          <w:sz w:val="24"/>
          <w:szCs w:val="24"/>
        </w:rPr>
        <w:t>e per kg CO</w:t>
      </w:r>
      <w:r w:rsidR="00CF6189" w:rsidRPr="00CF6189">
        <w:rPr>
          <w:rFonts w:ascii="Times New Roman" w:hAnsi="Times New Roman" w:cs="Times New Roman"/>
          <w:sz w:val="24"/>
          <w:szCs w:val="24"/>
          <w:vertAlign w:val="subscript"/>
        </w:rPr>
        <w:t>2</w:t>
      </w:r>
      <w:r w:rsidR="00007DAB">
        <w:rPr>
          <w:rFonts w:ascii="Times New Roman" w:hAnsi="Times New Roman" w:cs="Times New Roman"/>
          <w:sz w:val="24"/>
          <w:szCs w:val="24"/>
        </w:rPr>
        <w:t xml:space="preserve">. </w:t>
      </w:r>
      <w:r>
        <w:rPr>
          <w:rFonts w:ascii="Times New Roman" w:hAnsi="Times New Roman" w:cs="Times New Roman"/>
          <w:sz w:val="24"/>
          <w:szCs w:val="24"/>
        </w:rPr>
        <w:t>The total GHG emission</w:t>
      </w:r>
      <w:r w:rsidR="006B18AA">
        <w:rPr>
          <w:rFonts w:ascii="Times New Roman" w:hAnsi="Times New Roman" w:cs="Times New Roman"/>
          <w:sz w:val="24"/>
          <w:szCs w:val="24"/>
        </w:rPr>
        <w:t>s</w:t>
      </w:r>
      <w:r>
        <w:rPr>
          <w:rFonts w:ascii="Times New Roman" w:hAnsi="Times New Roman" w:cs="Times New Roman"/>
          <w:sz w:val="24"/>
          <w:szCs w:val="24"/>
        </w:rPr>
        <w:t xml:space="preserve"> </w:t>
      </w:r>
      <w:r w:rsidR="00072E04">
        <w:rPr>
          <w:rFonts w:ascii="Times New Roman" w:hAnsi="Times New Roman" w:cs="Times New Roman"/>
          <w:sz w:val="24"/>
          <w:szCs w:val="24"/>
        </w:rPr>
        <w:t>(source energy and emissions) for</w:t>
      </w:r>
      <w:r>
        <w:rPr>
          <w:rFonts w:ascii="Times New Roman" w:hAnsi="Times New Roman" w:cs="Times New Roman"/>
          <w:sz w:val="24"/>
          <w:szCs w:val="24"/>
        </w:rPr>
        <w:t xml:space="preserve"> utilities </w:t>
      </w:r>
      <w:r w:rsidR="00072E04">
        <w:rPr>
          <w:rFonts w:ascii="Times New Roman" w:hAnsi="Times New Roman" w:cs="Times New Roman"/>
          <w:sz w:val="24"/>
          <w:szCs w:val="24"/>
        </w:rPr>
        <w:t xml:space="preserve">(electricity and fuels) </w:t>
      </w:r>
      <w:r w:rsidR="006B18AA">
        <w:rPr>
          <w:rFonts w:ascii="Times New Roman" w:hAnsi="Times New Roman" w:cs="Times New Roman"/>
          <w:sz w:val="24"/>
          <w:szCs w:val="24"/>
        </w:rPr>
        <w:t>are</w:t>
      </w:r>
      <w:r>
        <w:rPr>
          <w:rFonts w:ascii="Times New Roman" w:hAnsi="Times New Roman" w:cs="Times New Roman"/>
          <w:sz w:val="24"/>
          <w:szCs w:val="24"/>
        </w:rPr>
        <w:t xml:space="preserve"> calculated</w:t>
      </w:r>
      <w:r w:rsidR="00072E04">
        <w:rPr>
          <w:rFonts w:ascii="Times New Roman" w:hAnsi="Times New Roman" w:cs="Times New Roman"/>
          <w:sz w:val="24"/>
          <w:szCs w:val="24"/>
        </w:rPr>
        <w:t xml:space="preserve"> using the energy and emission factors </w:t>
      </w:r>
      <w:r w:rsidR="006B18AA">
        <w:rPr>
          <w:rFonts w:ascii="Times New Roman" w:hAnsi="Times New Roman" w:cs="Times New Roman"/>
          <w:sz w:val="24"/>
          <w:szCs w:val="24"/>
        </w:rPr>
        <w:t xml:space="preserve">from </w:t>
      </w:r>
      <w:proofErr w:type="spellStart"/>
      <w:r w:rsidR="006B18AA" w:rsidRPr="006B18AA">
        <w:rPr>
          <w:rFonts w:ascii="Times New Roman" w:hAnsi="Times New Roman" w:cs="Times New Roman"/>
          <w:sz w:val="24"/>
          <w:szCs w:val="24"/>
        </w:rPr>
        <w:t>Deru</w:t>
      </w:r>
      <w:proofErr w:type="spellEnd"/>
      <w:r w:rsidR="006B18AA" w:rsidRPr="006B18AA">
        <w:rPr>
          <w:rFonts w:ascii="Times New Roman" w:hAnsi="Times New Roman" w:cs="Times New Roman"/>
          <w:sz w:val="24"/>
          <w:szCs w:val="24"/>
        </w:rPr>
        <w:t xml:space="preserve"> and </w:t>
      </w:r>
      <w:proofErr w:type="spellStart"/>
      <w:r w:rsidR="006B18AA" w:rsidRPr="006B18AA">
        <w:rPr>
          <w:rFonts w:ascii="Times New Roman" w:hAnsi="Times New Roman" w:cs="Times New Roman"/>
          <w:sz w:val="24"/>
          <w:szCs w:val="24"/>
        </w:rPr>
        <w:t>Torcellini</w:t>
      </w:r>
      <w:proofErr w:type="spellEnd"/>
      <w:r w:rsidR="006B18AA">
        <w:rPr>
          <w:rFonts w:ascii="Times New Roman" w:hAnsi="Times New Roman" w:cs="Times New Roman"/>
          <w:sz w:val="24"/>
          <w:szCs w:val="24"/>
        </w:rPr>
        <w:t xml:space="preserve"> (</w:t>
      </w:r>
      <w:r w:rsidR="006B18AA" w:rsidRPr="006B18AA">
        <w:rPr>
          <w:rFonts w:ascii="Times New Roman" w:hAnsi="Times New Roman" w:cs="Times New Roman"/>
          <w:sz w:val="24"/>
          <w:szCs w:val="24"/>
        </w:rPr>
        <w:t>NREL Tech Rep. #NREL/TP-55-38617,</w:t>
      </w:r>
      <w:r w:rsidR="006B18AA">
        <w:rPr>
          <w:rFonts w:ascii="Times New Roman" w:hAnsi="Times New Roman" w:cs="Times New Roman"/>
          <w:sz w:val="24"/>
          <w:szCs w:val="24"/>
        </w:rPr>
        <w:t xml:space="preserve"> </w:t>
      </w:r>
      <w:r w:rsidR="006B18AA" w:rsidRPr="006B18AA">
        <w:rPr>
          <w:rFonts w:ascii="Times New Roman" w:hAnsi="Times New Roman" w:cs="Times New Roman"/>
          <w:sz w:val="24"/>
          <w:szCs w:val="24"/>
        </w:rPr>
        <w:t>June 2007</w:t>
      </w:r>
      <w:r w:rsidR="006B18AA">
        <w:rPr>
          <w:rFonts w:ascii="Times New Roman" w:hAnsi="Times New Roman" w:cs="Times New Roman"/>
          <w:sz w:val="24"/>
          <w:szCs w:val="24"/>
        </w:rPr>
        <w:t>).</w:t>
      </w:r>
      <w:r w:rsidR="00072E04">
        <w:rPr>
          <w:rFonts w:ascii="Times New Roman" w:hAnsi="Times New Roman" w:cs="Times New Roman"/>
          <w:sz w:val="24"/>
          <w:szCs w:val="24"/>
        </w:rPr>
        <w:t xml:space="preserve"> The energy and emission factors account for the conversion inefficiencies at the power plant and the transmission and distribution losses </w:t>
      </w:r>
      <w:r w:rsidR="00D93589">
        <w:rPr>
          <w:rFonts w:ascii="Times New Roman" w:hAnsi="Times New Roman" w:cs="Times New Roman"/>
          <w:sz w:val="24"/>
          <w:szCs w:val="24"/>
        </w:rPr>
        <w:t xml:space="preserve">from the power plant to the facility. The energy and emission factors also include the </w:t>
      </w:r>
      <w:proofErr w:type="spellStart"/>
      <w:r w:rsidR="00D93589">
        <w:rPr>
          <w:rFonts w:ascii="Times New Roman" w:hAnsi="Times New Roman" w:cs="Times New Roman"/>
          <w:sz w:val="24"/>
          <w:szCs w:val="24"/>
        </w:rPr>
        <w:t>precombustion</w:t>
      </w:r>
      <w:proofErr w:type="spellEnd"/>
      <w:r w:rsidR="00D93589">
        <w:rPr>
          <w:rFonts w:ascii="Times New Roman" w:hAnsi="Times New Roman" w:cs="Times New Roman"/>
          <w:sz w:val="24"/>
          <w:szCs w:val="24"/>
        </w:rPr>
        <w:t xml:space="preserve"> effects, which are the energy and emissions associated with </w:t>
      </w:r>
      <w:r w:rsidR="00D93589" w:rsidRPr="00C81779">
        <w:rPr>
          <w:rFonts w:ascii="Times New Roman" w:hAnsi="Times New Roman" w:cs="Times New Roman"/>
          <w:sz w:val="24"/>
          <w:szCs w:val="24"/>
        </w:rPr>
        <w:t xml:space="preserve">extracting, processing, and </w:t>
      </w:r>
      <w:r w:rsidR="001A5F30" w:rsidRPr="00C81779">
        <w:rPr>
          <w:rFonts w:ascii="Times New Roman" w:hAnsi="Times New Roman" w:cs="Times New Roman"/>
          <w:sz w:val="24"/>
          <w:szCs w:val="24"/>
        </w:rPr>
        <w:t>delivering fuel</w:t>
      </w:r>
      <w:r w:rsidR="00D93589" w:rsidRPr="00C81779">
        <w:rPr>
          <w:rFonts w:ascii="Times New Roman" w:hAnsi="Times New Roman" w:cs="Times New Roman"/>
          <w:sz w:val="24"/>
          <w:szCs w:val="24"/>
        </w:rPr>
        <w:t xml:space="preserve"> to the point of use in a power plant or a building. </w:t>
      </w:r>
    </w:p>
    <w:p w:rsidR="00BB1DE6" w:rsidRDefault="00BB1DE6" w:rsidP="0049371D">
      <w:pPr>
        <w:rPr>
          <w:rFonts w:ascii="Times New Roman" w:hAnsi="Times New Roman" w:cs="Times New Roman"/>
          <w:sz w:val="24"/>
          <w:szCs w:val="24"/>
        </w:rPr>
      </w:pPr>
      <w:r>
        <w:rPr>
          <w:rFonts w:ascii="Times New Roman" w:hAnsi="Times New Roman" w:cs="Times New Roman"/>
          <w:sz w:val="24"/>
          <w:szCs w:val="24"/>
        </w:rPr>
        <w:t xml:space="preserve">The </w:t>
      </w:r>
      <w:r w:rsidR="001A5F30">
        <w:rPr>
          <w:rFonts w:ascii="Times New Roman" w:hAnsi="Times New Roman" w:cs="Times New Roman"/>
          <w:sz w:val="24"/>
          <w:szCs w:val="24"/>
        </w:rPr>
        <w:t xml:space="preserve">source </w:t>
      </w:r>
      <w:r>
        <w:rPr>
          <w:rFonts w:ascii="Times New Roman" w:hAnsi="Times New Roman" w:cs="Times New Roman"/>
          <w:sz w:val="24"/>
          <w:szCs w:val="24"/>
        </w:rPr>
        <w:t xml:space="preserve">emission factor (combustion and </w:t>
      </w:r>
      <w:proofErr w:type="spellStart"/>
      <w:r>
        <w:rPr>
          <w:rFonts w:ascii="Times New Roman" w:hAnsi="Times New Roman" w:cs="Times New Roman"/>
          <w:sz w:val="24"/>
          <w:szCs w:val="24"/>
        </w:rPr>
        <w:t>precombustion</w:t>
      </w:r>
      <w:proofErr w:type="spellEnd"/>
      <w:r>
        <w:rPr>
          <w:rFonts w:ascii="Times New Roman" w:hAnsi="Times New Roman" w:cs="Times New Roman"/>
          <w:sz w:val="24"/>
          <w:szCs w:val="24"/>
        </w:rPr>
        <w:t xml:space="preserve">) of delivered electricity is 0.758 kg </w:t>
      </w:r>
      <w:r w:rsidR="000C32AB">
        <w:rPr>
          <w:rFonts w:ascii="Times New Roman" w:hAnsi="Times New Roman" w:cs="Times New Roman"/>
          <w:sz w:val="24"/>
          <w:szCs w:val="24"/>
        </w:rPr>
        <w:t>(1.67 lb</w:t>
      </w:r>
      <w:r w:rsidR="002A2B68">
        <w:rPr>
          <w:rFonts w:ascii="Times New Roman" w:hAnsi="Times New Roman" w:cs="Times New Roman"/>
          <w:sz w:val="24"/>
          <w:szCs w:val="24"/>
        </w:rPr>
        <w:t>s</w:t>
      </w:r>
      <w:r w:rsidR="000C32AB">
        <w:rPr>
          <w:rFonts w:ascii="Times New Roman" w:hAnsi="Times New Roman" w:cs="Times New Roman"/>
          <w:sz w:val="24"/>
          <w:szCs w:val="24"/>
        </w:rPr>
        <w:t xml:space="preserve">) </w:t>
      </w:r>
      <w:r w:rsidR="001A5F30">
        <w:rPr>
          <w:rFonts w:ascii="Times New Roman" w:hAnsi="Times New Roman" w:cs="Times New Roman"/>
          <w:sz w:val="24"/>
          <w:szCs w:val="24"/>
        </w:rPr>
        <w:t xml:space="preserve">of </w:t>
      </w:r>
      <w:r>
        <w:rPr>
          <w:rFonts w:ascii="Times New Roman" w:hAnsi="Times New Roman" w:cs="Times New Roman"/>
          <w:sz w:val="24"/>
          <w:szCs w:val="24"/>
        </w:rPr>
        <w:t>CO</w:t>
      </w:r>
      <w:r w:rsidR="00CF6189" w:rsidRPr="00CF6189">
        <w:rPr>
          <w:rFonts w:ascii="Times New Roman" w:hAnsi="Times New Roman" w:cs="Times New Roman"/>
          <w:sz w:val="24"/>
          <w:szCs w:val="24"/>
          <w:vertAlign w:val="subscript"/>
        </w:rPr>
        <w:t>2</w:t>
      </w:r>
      <w:r>
        <w:rPr>
          <w:rFonts w:ascii="Times New Roman" w:hAnsi="Times New Roman" w:cs="Times New Roman"/>
          <w:sz w:val="24"/>
          <w:szCs w:val="24"/>
        </w:rPr>
        <w:t xml:space="preserve">e </w:t>
      </w:r>
      <w:r w:rsidR="001A5F30">
        <w:rPr>
          <w:rFonts w:ascii="Times New Roman" w:hAnsi="Times New Roman" w:cs="Times New Roman"/>
          <w:sz w:val="24"/>
          <w:szCs w:val="24"/>
        </w:rPr>
        <w:t xml:space="preserve">per kWh </w:t>
      </w:r>
      <w:r>
        <w:rPr>
          <w:rFonts w:ascii="Times New Roman" w:hAnsi="Times New Roman" w:cs="Times New Roman"/>
          <w:sz w:val="24"/>
          <w:szCs w:val="24"/>
        </w:rPr>
        <w:t xml:space="preserve">on </w:t>
      </w:r>
      <w:r w:rsidR="001A5F30">
        <w:rPr>
          <w:rFonts w:ascii="Times New Roman" w:hAnsi="Times New Roman" w:cs="Times New Roman"/>
          <w:sz w:val="24"/>
          <w:szCs w:val="24"/>
        </w:rPr>
        <w:t xml:space="preserve">a </w:t>
      </w:r>
      <w:r>
        <w:rPr>
          <w:rFonts w:ascii="Times New Roman" w:hAnsi="Times New Roman" w:cs="Times New Roman"/>
          <w:sz w:val="24"/>
          <w:szCs w:val="24"/>
        </w:rPr>
        <w:t>national basis, thus the electricity consumption contributes 3,</w:t>
      </w:r>
      <w:r w:rsidR="001424BC">
        <w:rPr>
          <w:rFonts w:ascii="Times New Roman" w:hAnsi="Times New Roman" w:cs="Times New Roman"/>
          <w:sz w:val="24"/>
          <w:szCs w:val="24"/>
        </w:rPr>
        <w:t>2</w:t>
      </w:r>
      <w:r w:rsidR="008C4310">
        <w:rPr>
          <w:rFonts w:ascii="Times New Roman" w:hAnsi="Times New Roman" w:cs="Times New Roman"/>
          <w:sz w:val="24"/>
          <w:szCs w:val="24"/>
        </w:rPr>
        <w:t>39</w:t>
      </w:r>
      <w:r>
        <w:rPr>
          <w:rFonts w:ascii="Times New Roman" w:hAnsi="Times New Roman" w:cs="Times New Roman"/>
          <w:sz w:val="24"/>
          <w:szCs w:val="24"/>
        </w:rPr>
        <w:t>,</w:t>
      </w:r>
      <w:r w:rsidR="008C4310">
        <w:rPr>
          <w:rFonts w:ascii="Times New Roman" w:hAnsi="Times New Roman" w:cs="Times New Roman"/>
          <w:sz w:val="24"/>
          <w:szCs w:val="24"/>
        </w:rPr>
        <w:t>686</w:t>
      </w:r>
      <w:r>
        <w:rPr>
          <w:rFonts w:ascii="Times New Roman" w:hAnsi="Times New Roman" w:cs="Times New Roman"/>
          <w:sz w:val="24"/>
          <w:szCs w:val="24"/>
        </w:rPr>
        <w:t xml:space="preserve"> kg CO</w:t>
      </w:r>
      <w:r w:rsidR="00CF6189" w:rsidRPr="00CF6189">
        <w:rPr>
          <w:rFonts w:ascii="Times New Roman" w:hAnsi="Times New Roman" w:cs="Times New Roman"/>
          <w:sz w:val="24"/>
          <w:szCs w:val="24"/>
          <w:vertAlign w:val="subscript"/>
        </w:rPr>
        <w:t>2</w:t>
      </w:r>
      <w:r>
        <w:rPr>
          <w:rFonts w:ascii="Times New Roman" w:hAnsi="Times New Roman" w:cs="Times New Roman"/>
          <w:sz w:val="24"/>
          <w:szCs w:val="24"/>
        </w:rPr>
        <w:t>e annually</w:t>
      </w:r>
      <w:r w:rsidR="00FD52FE">
        <w:rPr>
          <w:rFonts w:ascii="Times New Roman" w:hAnsi="Times New Roman" w:cs="Times New Roman"/>
          <w:sz w:val="24"/>
          <w:szCs w:val="24"/>
        </w:rPr>
        <w:t xml:space="preserve"> or 0.08</w:t>
      </w:r>
      <w:r w:rsidR="00476907">
        <w:rPr>
          <w:rFonts w:ascii="Times New Roman" w:hAnsi="Times New Roman" w:cs="Times New Roman"/>
          <w:sz w:val="24"/>
          <w:szCs w:val="24"/>
        </w:rPr>
        <w:t>1</w:t>
      </w:r>
      <w:r w:rsidR="00FD52FE">
        <w:rPr>
          <w:rFonts w:ascii="Times New Roman" w:hAnsi="Times New Roman" w:cs="Times New Roman"/>
          <w:sz w:val="24"/>
          <w:szCs w:val="24"/>
        </w:rPr>
        <w:t xml:space="preserve"> kg CO</w:t>
      </w:r>
      <w:r w:rsidR="00FD52FE" w:rsidRPr="0010568C">
        <w:rPr>
          <w:rFonts w:ascii="Times New Roman" w:hAnsi="Times New Roman" w:cs="Times New Roman"/>
          <w:sz w:val="24"/>
          <w:szCs w:val="24"/>
          <w:vertAlign w:val="subscript"/>
        </w:rPr>
        <w:t>2</w:t>
      </w:r>
      <w:r w:rsidR="00FD52FE">
        <w:rPr>
          <w:rFonts w:ascii="Times New Roman" w:hAnsi="Times New Roman" w:cs="Times New Roman"/>
          <w:sz w:val="24"/>
          <w:szCs w:val="24"/>
        </w:rPr>
        <w:t>e per kg of processed milk</w:t>
      </w:r>
      <w:r w:rsidR="002F3284">
        <w:rPr>
          <w:rFonts w:ascii="Times New Roman" w:hAnsi="Times New Roman" w:cs="Times New Roman"/>
          <w:sz w:val="24"/>
          <w:szCs w:val="24"/>
        </w:rPr>
        <w:t xml:space="preserve"> for our example</w:t>
      </w:r>
      <w:r>
        <w:rPr>
          <w:rFonts w:ascii="Times New Roman" w:hAnsi="Times New Roman" w:cs="Times New Roman"/>
          <w:sz w:val="24"/>
          <w:szCs w:val="24"/>
        </w:rPr>
        <w:t>.</w:t>
      </w:r>
    </w:p>
    <w:p w:rsidR="00107BF5" w:rsidRDefault="00107BF5" w:rsidP="0049371D">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precombus</w:t>
      </w:r>
      <w:r w:rsidR="001806DB">
        <w:rPr>
          <w:rFonts w:ascii="Times New Roman" w:hAnsi="Times New Roman" w:cs="Times New Roman"/>
          <w:sz w:val="24"/>
          <w:szCs w:val="24"/>
        </w:rPr>
        <w:t>t</w:t>
      </w:r>
      <w:r>
        <w:rPr>
          <w:rFonts w:ascii="Times New Roman" w:hAnsi="Times New Roman" w:cs="Times New Roman"/>
          <w:sz w:val="24"/>
          <w:szCs w:val="24"/>
        </w:rPr>
        <w:t>ion</w:t>
      </w:r>
      <w:proofErr w:type="spellEnd"/>
      <w:r>
        <w:rPr>
          <w:rFonts w:ascii="Times New Roman" w:hAnsi="Times New Roman" w:cs="Times New Roman"/>
          <w:sz w:val="24"/>
          <w:szCs w:val="24"/>
        </w:rPr>
        <w:t xml:space="preserve"> </w:t>
      </w:r>
      <w:r w:rsidR="00824EFF">
        <w:rPr>
          <w:rFonts w:ascii="Times New Roman" w:hAnsi="Times New Roman" w:cs="Times New Roman"/>
          <w:sz w:val="24"/>
          <w:szCs w:val="24"/>
        </w:rPr>
        <w:t xml:space="preserve">and combustion </w:t>
      </w:r>
      <w:r>
        <w:rPr>
          <w:rFonts w:ascii="Times New Roman" w:hAnsi="Times New Roman" w:cs="Times New Roman"/>
          <w:sz w:val="24"/>
          <w:szCs w:val="24"/>
        </w:rPr>
        <w:t>emission factor</w:t>
      </w:r>
      <w:r w:rsidR="00824EFF">
        <w:rPr>
          <w:rFonts w:ascii="Times New Roman" w:hAnsi="Times New Roman" w:cs="Times New Roman"/>
          <w:sz w:val="24"/>
          <w:szCs w:val="24"/>
        </w:rPr>
        <w:t>s</w:t>
      </w:r>
      <w:r>
        <w:rPr>
          <w:rFonts w:ascii="Times New Roman" w:hAnsi="Times New Roman" w:cs="Times New Roman"/>
          <w:sz w:val="24"/>
          <w:szCs w:val="24"/>
        </w:rPr>
        <w:t xml:space="preserve"> </w:t>
      </w:r>
      <w:r w:rsidR="00824EFF">
        <w:rPr>
          <w:rFonts w:ascii="Times New Roman" w:hAnsi="Times New Roman" w:cs="Times New Roman"/>
          <w:sz w:val="24"/>
          <w:szCs w:val="24"/>
        </w:rPr>
        <w:t xml:space="preserve">of </w:t>
      </w:r>
      <w:r w:rsidR="00EE0540">
        <w:rPr>
          <w:rFonts w:ascii="Times New Roman" w:hAnsi="Times New Roman" w:cs="Times New Roman"/>
          <w:sz w:val="24"/>
          <w:szCs w:val="24"/>
        </w:rPr>
        <w:t xml:space="preserve">natural gas delivered to the facility </w:t>
      </w:r>
      <w:r w:rsidR="00FD52FE">
        <w:rPr>
          <w:rFonts w:ascii="Times New Roman" w:hAnsi="Times New Roman" w:cs="Times New Roman"/>
          <w:sz w:val="24"/>
          <w:szCs w:val="24"/>
        </w:rPr>
        <w:t>are</w:t>
      </w:r>
      <w:r w:rsidR="00EE0540">
        <w:rPr>
          <w:rFonts w:ascii="Times New Roman" w:hAnsi="Times New Roman" w:cs="Times New Roman"/>
          <w:sz w:val="24"/>
          <w:szCs w:val="24"/>
        </w:rPr>
        <w:t xml:space="preserve"> 0.446 </w:t>
      </w:r>
      <w:r w:rsidR="00824EFF">
        <w:rPr>
          <w:rFonts w:ascii="Times New Roman" w:hAnsi="Times New Roman" w:cs="Times New Roman"/>
          <w:sz w:val="24"/>
          <w:szCs w:val="24"/>
        </w:rPr>
        <w:t xml:space="preserve">and 1.97 </w:t>
      </w:r>
      <w:r w:rsidR="00EE0540">
        <w:rPr>
          <w:rFonts w:ascii="Times New Roman" w:hAnsi="Times New Roman" w:cs="Times New Roman"/>
          <w:sz w:val="24"/>
          <w:szCs w:val="24"/>
        </w:rPr>
        <w:t>kg CO</w:t>
      </w:r>
      <w:r w:rsidR="00CF6189" w:rsidRPr="00CF6189">
        <w:rPr>
          <w:rFonts w:ascii="Times New Roman" w:hAnsi="Times New Roman" w:cs="Times New Roman"/>
          <w:sz w:val="24"/>
          <w:szCs w:val="24"/>
          <w:vertAlign w:val="subscript"/>
        </w:rPr>
        <w:t>2</w:t>
      </w:r>
      <w:r w:rsidR="00EE0540">
        <w:rPr>
          <w:rFonts w:ascii="Times New Roman" w:hAnsi="Times New Roman" w:cs="Times New Roman"/>
          <w:sz w:val="24"/>
          <w:szCs w:val="24"/>
        </w:rPr>
        <w:t xml:space="preserve">e </w:t>
      </w:r>
      <w:r w:rsidR="002F3284">
        <w:rPr>
          <w:rFonts w:ascii="Times New Roman" w:hAnsi="Times New Roman" w:cs="Times New Roman"/>
          <w:sz w:val="24"/>
          <w:szCs w:val="24"/>
        </w:rPr>
        <w:t>per m</w:t>
      </w:r>
      <w:r w:rsidR="002F3284" w:rsidRPr="00CF6189">
        <w:rPr>
          <w:rFonts w:ascii="Times New Roman" w:hAnsi="Times New Roman" w:cs="Times New Roman"/>
          <w:sz w:val="24"/>
          <w:szCs w:val="24"/>
          <w:vertAlign w:val="superscript"/>
        </w:rPr>
        <w:t>3</w:t>
      </w:r>
      <w:r w:rsidR="002F3284">
        <w:rPr>
          <w:rFonts w:ascii="Times New Roman" w:hAnsi="Times New Roman" w:cs="Times New Roman"/>
          <w:sz w:val="24"/>
          <w:szCs w:val="24"/>
        </w:rPr>
        <w:t xml:space="preserve"> </w:t>
      </w:r>
      <w:r w:rsidR="00824EFF">
        <w:rPr>
          <w:rFonts w:ascii="Times New Roman" w:hAnsi="Times New Roman" w:cs="Times New Roman"/>
          <w:sz w:val="24"/>
          <w:szCs w:val="24"/>
        </w:rPr>
        <w:t xml:space="preserve">respectively, for a </w:t>
      </w:r>
      <w:r w:rsidR="002A2B68">
        <w:rPr>
          <w:rFonts w:ascii="Times New Roman" w:hAnsi="Times New Roman" w:cs="Times New Roman"/>
          <w:sz w:val="24"/>
          <w:szCs w:val="24"/>
        </w:rPr>
        <w:t>source</w:t>
      </w:r>
      <w:r w:rsidR="00824EFF">
        <w:rPr>
          <w:rFonts w:ascii="Times New Roman" w:hAnsi="Times New Roman" w:cs="Times New Roman"/>
          <w:sz w:val="24"/>
          <w:szCs w:val="24"/>
        </w:rPr>
        <w:t xml:space="preserve"> emission factor of 2.416 kg CO</w:t>
      </w:r>
      <w:r w:rsidR="00CF6189" w:rsidRPr="00CF6189">
        <w:rPr>
          <w:rFonts w:ascii="Times New Roman" w:hAnsi="Times New Roman" w:cs="Times New Roman"/>
          <w:sz w:val="24"/>
          <w:szCs w:val="24"/>
          <w:vertAlign w:val="subscript"/>
        </w:rPr>
        <w:t>2</w:t>
      </w:r>
      <w:r w:rsidR="00824EFF">
        <w:rPr>
          <w:rFonts w:ascii="Times New Roman" w:hAnsi="Times New Roman" w:cs="Times New Roman"/>
          <w:sz w:val="24"/>
          <w:szCs w:val="24"/>
        </w:rPr>
        <w:t>e per m</w:t>
      </w:r>
      <w:r w:rsidR="00CF6189" w:rsidRPr="00CF6189">
        <w:rPr>
          <w:rFonts w:ascii="Times New Roman" w:hAnsi="Times New Roman" w:cs="Times New Roman"/>
          <w:sz w:val="24"/>
          <w:szCs w:val="24"/>
          <w:vertAlign w:val="superscript"/>
        </w:rPr>
        <w:t>3</w:t>
      </w:r>
      <w:r w:rsidR="00824EFF">
        <w:rPr>
          <w:rFonts w:ascii="Times New Roman" w:hAnsi="Times New Roman" w:cs="Times New Roman"/>
          <w:sz w:val="24"/>
          <w:szCs w:val="24"/>
        </w:rPr>
        <w:t xml:space="preserve"> of natural gas.</w:t>
      </w:r>
      <w:r w:rsidR="00FD52FE">
        <w:rPr>
          <w:rFonts w:ascii="Times New Roman" w:hAnsi="Times New Roman" w:cs="Times New Roman"/>
          <w:sz w:val="24"/>
          <w:szCs w:val="24"/>
        </w:rPr>
        <w:t xml:space="preserve"> </w:t>
      </w:r>
      <w:r w:rsidR="002A2B68">
        <w:rPr>
          <w:rFonts w:ascii="Times New Roman" w:hAnsi="Times New Roman" w:cs="Times New Roman"/>
          <w:sz w:val="24"/>
          <w:szCs w:val="24"/>
        </w:rPr>
        <w:t>In other units, the source emission factor for natural gas is 146.6 lbs of CO</w:t>
      </w:r>
      <w:r w:rsidR="002A2B68" w:rsidRPr="002A2B68">
        <w:rPr>
          <w:rFonts w:ascii="Times New Roman" w:hAnsi="Times New Roman" w:cs="Times New Roman"/>
          <w:sz w:val="24"/>
          <w:szCs w:val="24"/>
          <w:vertAlign w:val="subscript"/>
        </w:rPr>
        <w:t>2</w:t>
      </w:r>
      <w:r w:rsidR="002A2B68">
        <w:rPr>
          <w:rFonts w:ascii="Times New Roman" w:hAnsi="Times New Roman" w:cs="Times New Roman"/>
          <w:sz w:val="24"/>
          <w:szCs w:val="24"/>
        </w:rPr>
        <w:t>e/million BTU or 0.06312 kg of CO</w:t>
      </w:r>
      <w:r w:rsidR="002A2B68" w:rsidRPr="002A2B68">
        <w:rPr>
          <w:rFonts w:ascii="Times New Roman" w:hAnsi="Times New Roman" w:cs="Times New Roman"/>
          <w:sz w:val="24"/>
          <w:szCs w:val="24"/>
          <w:vertAlign w:val="subscript"/>
        </w:rPr>
        <w:t>2</w:t>
      </w:r>
      <w:r w:rsidR="002A2B68">
        <w:rPr>
          <w:rFonts w:ascii="Times New Roman" w:hAnsi="Times New Roman" w:cs="Times New Roman"/>
          <w:sz w:val="24"/>
          <w:szCs w:val="24"/>
        </w:rPr>
        <w:t>e/MJ.</w:t>
      </w:r>
      <w:r w:rsidR="00FD52FE">
        <w:rPr>
          <w:rFonts w:ascii="Times New Roman" w:hAnsi="Times New Roman" w:cs="Times New Roman"/>
          <w:sz w:val="24"/>
          <w:szCs w:val="24"/>
        </w:rPr>
        <w:t xml:space="preserve"> According to our model, the </w:t>
      </w:r>
      <w:r w:rsidR="00391675">
        <w:rPr>
          <w:rFonts w:ascii="Times New Roman" w:hAnsi="Times New Roman" w:cs="Times New Roman"/>
          <w:sz w:val="24"/>
          <w:szCs w:val="24"/>
        </w:rPr>
        <w:t xml:space="preserve">total </w:t>
      </w:r>
      <w:r w:rsidR="00FD52FE">
        <w:rPr>
          <w:rFonts w:ascii="Times New Roman" w:hAnsi="Times New Roman" w:cs="Times New Roman"/>
          <w:sz w:val="24"/>
          <w:szCs w:val="24"/>
        </w:rPr>
        <w:t>n</w:t>
      </w:r>
      <w:r w:rsidR="00AB2B88">
        <w:rPr>
          <w:rFonts w:ascii="Times New Roman" w:hAnsi="Times New Roman" w:cs="Times New Roman"/>
          <w:sz w:val="24"/>
          <w:szCs w:val="24"/>
        </w:rPr>
        <w:t xml:space="preserve">atural gas required </w:t>
      </w:r>
      <w:r w:rsidR="00391675">
        <w:rPr>
          <w:rFonts w:ascii="Times New Roman" w:hAnsi="Times New Roman" w:cs="Times New Roman"/>
          <w:sz w:val="24"/>
          <w:szCs w:val="24"/>
        </w:rPr>
        <w:t>to generate</w:t>
      </w:r>
      <w:r w:rsidR="00AB2B88">
        <w:rPr>
          <w:rFonts w:ascii="Times New Roman" w:hAnsi="Times New Roman" w:cs="Times New Roman"/>
          <w:sz w:val="24"/>
          <w:szCs w:val="24"/>
        </w:rPr>
        <w:t xml:space="preserve"> the steam usage </w:t>
      </w:r>
      <w:r w:rsidR="00FD52FE">
        <w:rPr>
          <w:rFonts w:ascii="Times New Roman" w:hAnsi="Times New Roman" w:cs="Times New Roman"/>
          <w:sz w:val="24"/>
          <w:szCs w:val="24"/>
        </w:rPr>
        <w:t>contributes 3</w:t>
      </w:r>
      <w:r w:rsidR="008C4310">
        <w:rPr>
          <w:rFonts w:ascii="Times New Roman" w:hAnsi="Times New Roman" w:cs="Times New Roman"/>
          <w:sz w:val="24"/>
          <w:szCs w:val="24"/>
        </w:rPr>
        <w:t>93</w:t>
      </w:r>
      <w:r w:rsidR="00FD52FE">
        <w:rPr>
          <w:rFonts w:ascii="Times New Roman" w:hAnsi="Times New Roman" w:cs="Times New Roman"/>
          <w:sz w:val="24"/>
          <w:szCs w:val="24"/>
        </w:rPr>
        <w:t>,</w:t>
      </w:r>
      <w:r w:rsidR="008C4310">
        <w:rPr>
          <w:rFonts w:ascii="Times New Roman" w:hAnsi="Times New Roman" w:cs="Times New Roman"/>
          <w:sz w:val="24"/>
          <w:szCs w:val="24"/>
        </w:rPr>
        <w:t>709</w:t>
      </w:r>
      <w:r w:rsidR="00FD52FE">
        <w:rPr>
          <w:rFonts w:ascii="Times New Roman" w:hAnsi="Times New Roman" w:cs="Times New Roman"/>
          <w:sz w:val="24"/>
          <w:szCs w:val="24"/>
        </w:rPr>
        <w:t xml:space="preserve"> kg CO</w:t>
      </w:r>
      <w:r w:rsidR="00FD52FE" w:rsidRPr="0010568C">
        <w:rPr>
          <w:rFonts w:ascii="Times New Roman" w:hAnsi="Times New Roman" w:cs="Times New Roman"/>
          <w:sz w:val="24"/>
          <w:szCs w:val="24"/>
          <w:vertAlign w:val="subscript"/>
        </w:rPr>
        <w:t>2</w:t>
      </w:r>
      <w:r w:rsidR="00FD52FE">
        <w:rPr>
          <w:rFonts w:ascii="Times New Roman" w:hAnsi="Times New Roman" w:cs="Times New Roman"/>
          <w:sz w:val="24"/>
          <w:szCs w:val="24"/>
        </w:rPr>
        <w:t>e annually or 0.009</w:t>
      </w:r>
      <w:r w:rsidR="00281BA6">
        <w:rPr>
          <w:rFonts w:ascii="Times New Roman" w:hAnsi="Times New Roman" w:cs="Times New Roman"/>
          <w:sz w:val="24"/>
          <w:szCs w:val="24"/>
        </w:rPr>
        <w:t>8</w:t>
      </w:r>
      <w:r w:rsidR="00FD52FE">
        <w:rPr>
          <w:rFonts w:ascii="Times New Roman" w:hAnsi="Times New Roman" w:cs="Times New Roman"/>
          <w:sz w:val="24"/>
          <w:szCs w:val="24"/>
        </w:rPr>
        <w:t xml:space="preserve"> kg CO</w:t>
      </w:r>
      <w:r w:rsidR="00FD52FE" w:rsidRPr="0010568C">
        <w:rPr>
          <w:rFonts w:ascii="Times New Roman" w:hAnsi="Times New Roman" w:cs="Times New Roman"/>
          <w:sz w:val="24"/>
          <w:szCs w:val="24"/>
          <w:vertAlign w:val="subscript"/>
        </w:rPr>
        <w:t>2</w:t>
      </w:r>
      <w:r w:rsidR="00FD52FE">
        <w:rPr>
          <w:rFonts w:ascii="Times New Roman" w:hAnsi="Times New Roman" w:cs="Times New Roman"/>
          <w:sz w:val="24"/>
          <w:szCs w:val="24"/>
        </w:rPr>
        <w:t>e per kg of processed milk.</w:t>
      </w:r>
    </w:p>
    <w:p w:rsidR="00316345" w:rsidRDefault="00387953" w:rsidP="0049371D">
      <w:pPr>
        <w:rPr>
          <w:rFonts w:ascii="Times New Roman" w:hAnsi="Times New Roman" w:cs="Times New Roman"/>
          <w:sz w:val="24"/>
          <w:szCs w:val="24"/>
        </w:rPr>
      </w:pPr>
      <w:r>
        <w:rPr>
          <w:rFonts w:ascii="Times New Roman" w:hAnsi="Times New Roman" w:cs="Times New Roman"/>
          <w:sz w:val="24"/>
          <w:szCs w:val="24"/>
        </w:rPr>
        <w:t>Overall, dairy plant utilities contribute 0.09</w:t>
      </w:r>
      <w:r w:rsidR="00281BA6">
        <w:rPr>
          <w:rFonts w:ascii="Times New Roman" w:hAnsi="Times New Roman" w:cs="Times New Roman"/>
          <w:sz w:val="24"/>
          <w:szCs w:val="24"/>
        </w:rPr>
        <w:t>1</w:t>
      </w:r>
      <w:r>
        <w:rPr>
          <w:rFonts w:ascii="Times New Roman" w:hAnsi="Times New Roman" w:cs="Times New Roman"/>
          <w:sz w:val="24"/>
          <w:szCs w:val="24"/>
        </w:rPr>
        <w:t xml:space="preserve"> kg CO</w:t>
      </w:r>
      <w:r w:rsidRPr="0010568C">
        <w:rPr>
          <w:rFonts w:ascii="Times New Roman" w:hAnsi="Times New Roman" w:cs="Times New Roman"/>
          <w:sz w:val="24"/>
          <w:szCs w:val="24"/>
          <w:vertAlign w:val="subscript"/>
        </w:rPr>
        <w:t>2</w:t>
      </w:r>
      <w:r>
        <w:rPr>
          <w:rFonts w:ascii="Times New Roman" w:hAnsi="Times New Roman" w:cs="Times New Roman"/>
          <w:sz w:val="24"/>
          <w:szCs w:val="24"/>
        </w:rPr>
        <w:t xml:space="preserve">e per kg of processed milk.  </w:t>
      </w:r>
      <w:r w:rsidR="00636499">
        <w:rPr>
          <w:rFonts w:ascii="Times New Roman" w:hAnsi="Times New Roman" w:cs="Times New Roman"/>
          <w:sz w:val="24"/>
          <w:szCs w:val="24"/>
        </w:rPr>
        <w:t>Other emissions from processing including chemical usage, purchased items, and wastewater treatment facilit</w:t>
      </w:r>
      <w:r w:rsidR="008E0891">
        <w:rPr>
          <w:rFonts w:ascii="Times New Roman" w:hAnsi="Times New Roman" w:cs="Times New Roman"/>
          <w:sz w:val="24"/>
          <w:szCs w:val="24"/>
        </w:rPr>
        <w:t xml:space="preserve">ies </w:t>
      </w:r>
      <w:r w:rsidR="00636499">
        <w:rPr>
          <w:rFonts w:ascii="Times New Roman" w:hAnsi="Times New Roman" w:cs="Times New Roman"/>
          <w:sz w:val="24"/>
          <w:szCs w:val="24"/>
        </w:rPr>
        <w:t>are not included in this calculation.</w:t>
      </w:r>
    </w:p>
    <w:p w:rsidR="00F90C6B" w:rsidRDefault="00821DF1">
      <w:pPr>
        <w:rPr>
          <w:rFonts w:ascii="Times New Roman" w:hAnsi="Times New Roman" w:cs="Times New Roman"/>
          <w:sz w:val="24"/>
          <w:szCs w:val="24"/>
        </w:rPr>
      </w:pPr>
      <w:r w:rsidRPr="00821DF1">
        <w:rPr>
          <w:rFonts w:ascii="Times New Roman" w:hAnsi="Times New Roman" w:cs="Times New Roman"/>
          <w:sz w:val="24"/>
          <w:szCs w:val="24"/>
        </w:rPr>
        <w:t>A</w:t>
      </w:r>
      <w:r w:rsidR="00B465AC">
        <w:rPr>
          <w:rFonts w:ascii="Times New Roman" w:hAnsi="Times New Roman" w:cs="Times New Roman"/>
          <w:sz w:val="24"/>
          <w:szCs w:val="24"/>
        </w:rPr>
        <w:t>n</w:t>
      </w:r>
      <w:r w:rsidRPr="00821DF1">
        <w:rPr>
          <w:rFonts w:ascii="Times New Roman" w:hAnsi="Times New Roman" w:cs="Times New Roman"/>
          <w:sz w:val="24"/>
          <w:szCs w:val="24"/>
        </w:rPr>
        <w:t xml:space="preserve"> emissions report that shows the impact of the dairy processing facility </w:t>
      </w:r>
      <w:r w:rsidR="00BF496A" w:rsidRPr="00821DF1">
        <w:rPr>
          <w:rFonts w:ascii="Times New Roman" w:hAnsi="Times New Roman" w:cs="Times New Roman"/>
          <w:sz w:val="24"/>
          <w:szCs w:val="24"/>
        </w:rPr>
        <w:t>modeled</w:t>
      </w:r>
      <w:r w:rsidRPr="00821DF1">
        <w:rPr>
          <w:rFonts w:ascii="Times New Roman" w:hAnsi="Times New Roman" w:cs="Times New Roman"/>
          <w:sz w:val="24"/>
          <w:szCs w:val="24"/>
        </w:rPr>
        <w:t xml:space="preserve"> in SuperPro Designer </w:t>
      </w:r>
      <w:r w:rsidR="00B465AC">
        <w:rPr>
          <w:rFonts w:ascii="Times New Roman" w:hAnsi="Times New Roman" w:cs="Times New Roman"/>
          <w:sz w:val="24"/>
          <w:szCs w:val="24"/>
        </w:rPr>
        <w:t xml:space="preserve">on GHG emissions </w:t>
      </w:r>
      <w:r w:rsidRPr="00821DF1">
        <w:rPr>
          <w:rFonts w:ascii="Times New Roman" w:hAnsi="Times New Roman" w:cs="Times New Roman"/>
          <w:sz w:val="24"/>
          <w:szCs w:val="24"/>
        </w:rPr>
        <w:t>was developed.  (</w:t>
      </w:r>
      <w:r w:rsidR="007D5026" w:rsidRPr="007D5026">
        <w:rPr>
          <w:rFonts w:ascii="Times New Roman" w:hAnsi="Times New Roman" w:cs="Times New Roman"/>
          <w:b/>
          <w:sz w:val="24"/>
          <w:szCs w:val="24"/>
        </w:rPr>
        <w:t>Appendix C – Greenhouse Gas Report</w:t>
      </w:r>
      <w:r w:rsidR="005D384D">
        <w:rPr>
          <w:rFonts w:ascii="Times New Roman" w:hAnsi="Times New Roman" w:cs="Times New Roman"/>
          <w:b/>
          <w:sz w:val="24"/>
          <w:szCs w:val="24"/>
        </w:rPr>
        <w:t xml:space="preserve"> </w:t>
      </w:r>
      <w:r w:rsidR="00A17C8F">
        <w:rPr>
          <w:rFonts w:ascii="Times New Roman" w:hAnsi="Times New Roman" w:cs="Times New Roman"/>
          <w:b/>
          <w:sz w:val="24"/>
          <w:szCs w:val="24"/>
        </w:rPr>
        <w:t>40</w:t>
      </w:r>
      <w:r w:rsidR="005D384D">
        <w:rPr>
          <w:rFonts w:ascii="Times New Roman" w:hAnsi="Times New Roman" w:cs="Times New Roman"/>
          <w:b/>
          <w:sz w:val="24"/>
          <w:szCs w:val="24"/>
        </w:rPr>
        <w:t xml:space="preserve">MM </w:t>
      </w:r>
      <w:r w:rsidR="00A17C8F">
        <w:rPr>
          <w:rFonts w:ascii="Times New Roman" w:hAnsi="Times New Roman" w:cs="Times New Roman"/>
          <w:b/>
          <w:sz w:val="24"/>
          <w:szCs w:val="24"/>
        </w:rPr>
        <w:t>kg</w:t>
      </w:r>
      <w:r w:rsidR="007D5026" w:rsidRPr="007D5026">
        <w:rPr>
          <w:rFonts w:ascii="Times New Roman" w:hAnsi="Times New Roman" w:cs="Times New Roman"/>
          <w:b/>
          <w:sz w:val="24"/>
          <w:szCs w:val="24"/>
        </w:rPr>
        <w:t xml:space="preserve"> </w:t>
      </w:r>
      <w:r w:rsidR="00A17C8F">
        <w:rPr>
          <w:rFonts w:ascii="Times New Roman" w:hAnsi="Times New Roman" w:cs="Times New Roman"/>
          <w:b/>
          <w:sz w:val="24"/>
          <w:szCs w:val="24"/>
        </w:rPr>
        <w:t>May2013</w:t>
      </w:r>
      <w:r w:rsidR="007D5026" w:rsidRPr="007D5026">
        <w:rPr>
          <w:rFonts w:ascii="Times New Roman" w:hAnsi="Times New Roman" w:cs="Times New Roman"/>
          <w:b/>
          <w:sz w:val="24"/>
          <w:szCs w:val="24"/>
        </w:rPr>
        <w:t>.xlsx</w:t>
      </w:r>
      <w:r w:rsidRPr="00821DF1">
        <w:rPr>
          <w:rFonts w:ascii="Times New Roman" w:hAnsi="Times New Roman" w:cs="Times New Roman"/>
          <w:sz w:val="24"/>
          <w:szCs w:val="24"/>
        </w:rPr>
        <w:t>)  This was done by electronically linking the results from the SuperPro Des</w:t>
      </w:r>
      <w:r w:rsidR="00912E84">
        <w:rPr>
          <w:rFonts w:ascii="Times New Roman" w:hAnsi="Times New Roman" w:cs="Times New Roman"/>
          <w:sz w:val="24"/>
          <w:szCs w:val="24"/>
        </w:rPr>
        <w:t>i</w:t>
      </w:r>
      <w:r w:rsidRPr="00821DF1">
        <w:rPr>
          <w:rFonts w:ascii="Times New Roman" w:hAnsi="Times New Roman" w:cs="Times New Roman"/>
          <w:sz w:val="24"/>
          <w:szCs w:val="24"/>
        </w:rPr>
        <w:t xml:space="preserve">gner </w:t>
      </w:r>
      <w:r w:rsidRPr="00821DF1">
        <w:rPr>
          <w:rFonts w:ascii="Times New Roman" w:hAnsi="Times New Roman" w:cs="Times New Roman"/>
          <w:b/>
          <w:sz w:val="24"/>
          <w:szCs w:val="24"/>
        </w:rPr>
        <w:t>Itemized Cost Report (</w:t>
      </w:r>
      <w:r w:rsidR="00287BFA">
        <w:rPr>
          <w:rFonts w:ascii="Times New Roman" w:hAnsi="Times New Roman" w:cs="Times New Roman"/>
          <w:b/>
          <w:sz w:val="24"/>
          <w:szCs w:val="24"/>
        </w:rPr>
        <w:t>A</w:t>
      </w:r>
      <w:r w:rsidRPr="00821DF1">
        <w:rPr>
          <w:rFonts w:ascii="Times New Roman" w:hAnsi="Times New Roman" w:cs="Times New Roman"/>
          <w:b/>
          <w:sz w:val="24"/>
          <w:szCs w:val="24"/>
        </w:rPr>
        <w:t>ppendix D)</w:t>
      </w:r>
      <w:r w:rsidR="000F79C5">
        <w:rPr>
          <w:rFonts w:ascii="Times New Roman" w:hAnsi="Times New Roman" w:cs="Times New Roman"/>
          <w:sz w:val="24"/>
          <w:szCs w:val="24"/>
        </w:rPr>
        <w:t xml:space="preserve"> </w:t>
      </w:r>
      <w:r w:rsidRPr="00821DF1">
        <w:rPr>
          <w:rFonts w:ascii="Times New Roman" w:hAnsi="Times New Roman" w:cs="Times New Roman"/>
          <w:sz w:val="24"/>
          <w:szCs w:val="24"/>
        </w:rPr>
        <w:t>to an Excel spreadsheet which then calculated the greenhouse gases.  The generated “</w:t>
      </w:r>
      <w:r w:rsidRPr="00821DF1">
        <w:rPr>
          <w:rFonts w:ascii="Times New Roman" w:hAnsi="Times New Roman" w:cs="Times New Roman"/>
          <w:b/>
          <w:sz w:val="24"/>
          <w:szCs w:val="24"/>
        </w:rPr>
        <w:t>Dairy Greenhouse Gas Report</w:t>
      </w:r>
      <w:r w:rsidRPr="00821DF1">
        <w:rPr>
          <w:rFonts w:ascii="Times New Roman" w:hAnsi="Times New Roman" w:cs="Times New Roman"/>
          <w:sz w:val="24"/>
          <w:szCs w:val="24"/>
        </w:rPr>
        <w:t>” must be place</w:t>
      </w:r>
      <w:r w:rsidR="00287BFA">
        <w:rPr>
          <w:rFonts w:ascii="Times New Roman" w:hAnsi="Times New Roman" w:cs="Times New Roman"/>
          <w:sz w:val="24"/>
          <w:szCs w:val="24"/>
        </w:rPr>
        <w:t>d</w:t>
      </w:r>
      <w:r w:rsidRPr="00821DF1">
        <w:rPr>
          <w:rFonts w:ascii="Times New Roman" w:hAnsi="Times New Roman" w:cs="Times New Roman"/>
          <w:sz w:val="24"/>
          <w:szCs w:val="24"/>
        </w:rPr>
        <w:t xml:space="preserve"> in the same directory where the SuperPro Designer’s “</w:t>
      </w:r>
      <w:r w:rsidRPr="00821DF1">
        <w:rPr>
          <w:rFonts w:ascii="Times New Roman" w:hAnsi="Times New Roman" w:cs="Times New Roman"/>
          <w:b/>
          <w:sz w:val="24"/>
          <w:szCs w:val="24"/>
        </w:rPr>
        <w:t>Itemized Cost Report</w:t>
      </w:r>
      <w:r w:rsidRPr="00821DF1">
        <w:rPr>
          <w:rFonts w:ascii="Times New Roman" w:hAnsi="Times New Roman" w:cs="Times New Roman"/>
          <w:sz w:val="24"/>
          <w:szCs w:val="24"/>
        </w:rPr>
        <w:t>” will be located.  Care must be taken to verify that no modification has been made to the SuperPro Dairy Processing file such as addi</w:t>
      </w:r>
      <w:r w:rsidR="00912E84">
        <w:rPr>
          <w:rFonts w:ascii="Times New Roman" w:hAnsi="Times New Roman" w:cs="Times New Roman"/>
          <w:sz w:val="24"/>
          <w:szCs w:val="24"/>
        </w:rPr>
        <w:t>ti</w:t>
      </w:r>
      <w:r w:rsidRPr="00821DF1">
        <w:rPr>
          <w:rFonts w:ascii="Times New Roman" w:hAnsi="Times New Roman" w:cs="Times New Roman"/>
          <w:sz w:val="24"/>
          <w:szCs w:val="24"/>
        </w:rPr>
        <w:t xml:space="preserve">onal materials or utilities since this can change the location of the linked data in the Itemized Cost Report and give </w:t>
      </w:r>
      <w:r w:rsidR="00B465AC">
        <w:rPr>
          <w:rFonts w:ascii="Times New Roman" w:hAnsi="Times New Roman" w:cs="Times New Roman"/>
          <w:sz w:val="24"/>
          <w:szCs w:val="24"/>
        </w:rPr>
        <w:t>incorrect</w:t>
      </w:r>
      <w:r w:rsidRPr="00821DF1">
        <w:rPr>
          <w:rFonts w:ascii="Times New Roman" w:hAnsi="Times New Roman" w:cs="Times New Roman"/>
          <w:sz w:val="24"/>
          <w:szCs w:val="24"/>
        </w:rPr>
        <w:t xml:space="preserve"> calculated result</w:t>
      </w:r>
      <w:r w:rsidR="00B465AC">
        <w:rPr>
          <w:rFonts w:ascii="Times New Roman" w:hAnsi="Times New Roman" w:cs="Times New Roman"/>
          <w:sz w:val="24"/>
          <w:szCs w:val="24"/>
        </w:rPr>
        <w:t>s</w:t>
      </w:r>
      <w:r w:rsidRPr="00821DF1">
        <w:rPr>
          <w:rFonts w:ascii="Times New Roman" w:hAnsi="Times New Roman" w:cs="Times New Roman"/>
          <w:sz w:val="24"/>
          <w:szCs w:val="24"/>
        </w:rPr>
        <w:t xml:space="preserve"> in the Greenhouse Gas Report.  When the simulation is run (‘Solve M&amp;E Balances’ on the Tasks menu) and the </w:t>
      </w:r>
      <w:r w:rsidRPr="00821DF1">
        <w:rPr>
          <w:rFonts w:ascii="Times New Roman" w:hAnsi="Times New Roman" w:cs="Times New Roman"/>
          <w:b/>
          <w:sz w:val="24"/>
          <w:szCs w:val="24"/>
        </w:rPr>
        <w:t>Itemized Cost Report</w:t>
      </w:r>
      <w:r w:rsidRPr="00821DF1">
        <w:rPr>
          <w:rFonts w:ascii="Times New Roman" w:hAnsi="Times New Roman" w:cs="Times New Roman"/>
          <w:sz w:val="24"/>
          <w:szCs w:val="24"/>
        </w:rPr>
        <w:t xml:space="preserve"> generated, the </w:t>
      </w:r>
      <w:r w:rsidR="007D5026" w:rsidRPr="007D5026">
        <w:rPr>
          <w:rFonts w:ascii="Times New Roman" w:hAnsi="Times New Roman" w:cs="Times New Roman"/>
          <w:sz w:val="24"/>
          <w:szCs w:val="24"/>
        </w:rPr>
        <w:t>Excel</w:t>
      </w:r>
      <w:r w:rsidRPr="00821DF1">
        <w:rPr>
          <w:rFonts w:ascii="Times New Roman" w:hAnsi="Times New Roman" w:cs="Times New Roman"/>
          <w:b/>
          <w:sz w:val="24"/>
          <w:szCs w:val="24"/>
        </w:rPr>
        <w:t xml:space="preserve"> Greenhouse Gas Report</w:t>
      </w:r>
      <w:r w:rsidRPr="00821DF1">
        <w:rPr>
          <w:rFonts w:ascii="Times New Roman" w:hAnsi="Times New Roman" w:cs="Times New Roman"/>
          <w:sz w:val="24"/>
          <w:szCs w:val="24"/>
        </w:rPr>
        <w:t xml:space="preserve"> will calculate and display the </w:t>
      </w:r>
      <w:r w:rsidR="00B465AC">
        <w:rPr>
          <w:rFonts w:ascii="Times New Roman" w:hAnsi="Times New Roman" w:cs="Times New Roman"/>
          <w:sz w:val="24"/>
          <w:szCs w:val="24"/>
        </w:rPr>
        <w:t>GHG</w:t>
      </w:r>
      <w:r w:rsidR="00287BFA">
        <w:rPr>
          <w:rFonts w:ascii="Times New Roman" w:hAnsi="Times New Roman" w:cs="Times New Roman"/>
          <w:sz w:val="24"/>
          <w:szCs w:val="24"/>
        </w:rPr>
        <w:t xml:space="preserve"> </w:t>
      </w:r>
      <w:r w:rsidRPr="00821DF1">
        <w:rPr>
          <w:rFonts w:ascii="Times New Roman" w:hAnsi="Times New Roman" w:cs="Times New Roman"/>
          <w:sz w:val="24"/>
          <w:szCs w:val="24"/>
        </w:rPr>
        <w:t xml:space="preserve">emissions accordingly. </w:t>
      </w:r>
    </w:p>
    <w:p w:rsidR="00781848" w:rsidRDefault="00781848" w:rsidP="00781848">
      <w:pPr>
        <w:rPr>
          <w:rFonts w:ascii="Times New Roman" w:hAnsi="Times New Roman" w:cs="Times New Roman"/>
          <w:sz w:val="24"/>
          <w:szCs w:val="24"/>
        </w:rPr>
      </w:pPr>
      <w:r>
        <w:rPr>
          <w:rFonts w:ascii="Times New Roman" w:hAnsi="Times New Roman" w:cs="Times New Roman"/>
          <w:sz w:val="24"/>
          <w:szCs w:val="24"/>
        </w:rPr>
        <w:lastRenderedPageBreak/>
        <w:t xml:space="preserve">The breakdown of </w:t>
      </w:r>
      <w:r w:rsidR="00B465AC">
        <w:rPr>
          <w:rFonts w:ascii="Times New Roman" w:hAnsi="Times New Roman" w:cs="Times New Roman"/>
          <w:sz w:val="24"/>
          <w:szCs w:val="24"/>
        </w:rPr>
        <w:t>GHG</w:t>
      </w:r>
      <w:r>
        <w:rPr>
          <w:rFonts w:ascii="Times New Roman" w:hAnsi="Times New Roman" w:cs="Times New Roman"/>
          <w:sz w:val="24"/>
          <w:szCs w:val="24"/>
        </w:rPr>
        <w:t xml:space="preserve"> emissions by sections is calculated based on the utility consumption generated from the model.  </w:t>
      </w:r>
      <w:del w:id="129" w:author="ptomasula" w:date="2013-05-18T12:20:00Z">
        <w:r w:rsidR="00821DF1" w:rsidRPr="00821DF1" w:rsidDel="00C00048">
          <w:rPr>
            <w:rFonts w:ascii="Times New Roman" w:hAnsi="Times New Roman" w:cs="Times New Roman"/>
            <w:b/>
            <w:sz w:val="24"/>
            <w:szCs w:val="24"/>
          </w:rPr>
          <w:delText>Figure</w:delText>
        </w:r>
      </w:del>
      <w:ins w:id="130" w:author="ptomasula" w:date="2013-05-18T12:20:00Z">
        <w:r w:rsidR="00C00048">
          <w:rPr>
            <w:rFonts w:ascii="Times New Roman" w:hAnsi="Times New Roman" w:cs="Times New Roman"/>
            <w:b/>
            <w:sz w:val="24"/>
            <w:szCs w:val="24"/>
          </w:rPr>
          <w:t>FIGURE</w:t>
        </w:r>
      </w:ins>
      <w:r w:rsidR="00821DF1" w:rsidRPr="00821DF1">
        <w:rPr>
          <w:rFonts w:ascii="Times New Roman" w:hAnsi="Times New Roman" w:cs="Times New Roman"/>
          <w:b/>
          <w:sz w:val="24"/>
          <w:szCs w:val="24"/>
        </w:rPr>
        <w:t xml:space="preserve"> 6</w:t>
      </w:r>
      <w:r>
        <w:rPr>
          <w:rFonts w:ascii="Times New Roman" w:hAnsi="Times New Roman" w:cs="Times New Roman"/>
          <w:sz w:val="24"/>
          <w:szCs w:val="24"/>
        </w:rPr>
        <w:t xml:space="preserve"> displays the distribution of </w:t>
      </w:r>
      <w:r w:rsidR="006F7497">
        <w:rPr>
          <w:rFonts w:ascii="Times New Roman" w:hAnsi="Times New Roman" w:cs="Times New Roman"/>
          <w:sz w:val="24"/>
          <w:szCs w:val="24"/>
        </w:rPr>
        <w:t>GHG</w:t>
      </w:r>
      <w:r>
        <w:rPr>
          <w:rFonts w:ascii="Times New Roman" w:hAnsi="Times New Roman" w:cs="Times New Roman"/>
          <w:sz w:val="24"/>
          <w:szCs w:val="24"/>
        </w:rPr>
        <w:t xml:space="preserve"> emissions from the dairy processing facility. Utilit</w:t>
      </w:r>
      <w:r w:rsidR="002C7AD3">
        <w:rPr>
          <w:rFonts w:ascii="Times New Roman" w:hAnsi="Times New Roman" w:cs="Times New Roman"/>
          <w:sz w:val="24"/>
          <w:szCs w:val="24"/>
        </w:rPr>
        <w:t>ies</w:t>
      </w:r>
      <w:r>
        <w:rPr>
          <w:rFonts w:ascii="Times New Roman" w:hAnsi="Times New Roman" w:cs="Times New Roman"/>
          <w:sz w:val="24"/>
          <w:szCs w:val="24"/>
        </w:rPr>
        <w:t xml:space="preserve"> </w:t>
      </w:r>
      <w:r w:rsidR="002377A5">
        <w:rPr>
          <w:rFonts w:ascii="Times New Roman" w:hAnsi="Times New Roman" w:cs="Times New Roman"/>
          <w:sz w:val="24"/>
          <w:szCs w:val="24"/>
        </w:rPr>
        <w:t>from cold</w:t>
      </w:r>
      <w:r>
        <w:rPr>
          <w:rFonts w:ascii="Times New Roman" w:hAnsi="Times New Roman" w:cs="Times New Roman"/>
          <w:sz w:val="24"/>
          <w:szCs w:val="24"/>
        </w:rPr>
        <w:t xml:space="preserve"> storage</w:t>
      </w:r>
      <w:r w:rsidR="004E6AF5">
        <w:rPr>
          <w:rFonts w:ascii="Times New Roman" w:hAnsi="Times New Roman" w:cs="Times New Roman"/>
          <w:sz w:val="24"/>
          <w:szCs w:val="24"/>
        </w:rPr>
        <w:t>, using the high value of electrical energy consumption of 13.5 kWh per sq. m per d,</w:t>
      </w:r>
      <w:r>
        <w:rPr>
          <w:rFonts w:ascii="Times New Roman" w:hAnsi="Times New Roman" w:cs="Times New Roman"/>
          <w:sz w:val="24"/>
          <w:szCs w:val="24"/>
        </w:rPr>
        <w:t xml:space="preserve"> contribute the </w:t>
      </w:r>
      <w:r w:rsidR="006F7497">
        <w:rPr>
          <w:rFonts w:ascii="Times New Roman" w:hAnsi="Times New Roman" w:cs="Times New Roman"/>
          <w:sz w:val="24"/>
          <w:szCs w:val="24"/>
        </w:rPr>
        <w:t>most to total</w:t>
      </w:r>
      <w:r>
        <w:rPr>
          <w:rFonts w:ascii="Times New Roman" w:hAnsi="Times New Roman" w:cs="Times New Roman"/>
          <w:sz w:val="24"/>
          <w:szCs w:val="24"/>
        </w:rPr>
        <w:t xml:space="preserve"> GHG emissions, accounting for </w:t>
      </w:r>
      <w:r w:rsidR="0097329D">
        <w:rPr>
          <w:rFonts w:ascii="Times New Roman" w:hAnsi="Times New Roman" w:cs="Times New Roman"/>
          <w:sz w:val="24"/>
          <w:szCs w:val="24"/>
        </w:rPr>
        <w:t>60.</w:t>
      </w:r>
      <w:r w:rsidR="00281BA6">
        <w:rPr>
          <w:rFonts w:ascii="Times New Roman" w:hAnsi="Times New Roman" w:cs="Times New Roman"/>
          <w:sz w:val="24"/>
          <w:szCs w:val="24"/>
        </w:rPr>
        <w:t>2</w:t>
      </w:r>
      <w:r>
        <w:rPr>
          <w:rFonts w:ascii="Times New Roman" w:hAnsi="Times New Roman" w:cs="Times New Roman"/>
          <w:sz w:val="24"/>
          <w:szCs w:val="24"/>
        </w:rPr>
        <w:t>% of total</w:t>
      </w:r>
      <w:r w:rsidR="006F7497">
        <w:rPr>
          <w:rFonts w:ascii="Times New Roman" w:hAnsi="Times New Roman" w:cs="Times New Roman"/>
          <w:sz w:val="24"/>
          <w:szCs w:val="24"/>
        </w:rPr>
        <w:t xml:space="preserve"> emissions</w:t>
      </w:r>
      <w:r>
        <w:rPr>
          <w:rFonts w:ascii="Times New Roman" w:hAnsi="Times New Roman" w:cs="Times New Roman"/>
          <w:sz w:val="24"/>
          <w:szCs w:val="24"/>
        </w:rPr>
        <w:t xml:space="preserve">, followed by </w:t>
      </w:r>
      <w:r w:rsidR="0097329D">
        <w:rPr>
          <w:rFonts w:ascii="Times New Roman" w:hAnsi="Times New Roman" w:cs="Times New Roman"/>
          <w:sz w:val="24"/>
          <w:szCs w:val="24"/>
        </w:rPr>
        <w:t>milk packaging</w:t>
      </w:r>
      <w:r>
        <w:rPr>
          <w:rFonts w:ascii="Times New Roman" w:hAnsi="Times New Roman" w:cs="Times New Roman"/>
          <w:sz w:val="24"/>
          <w:szCs w:val="24"/>
        </w:rPr>
        <w:t xml:space="preserve">, </w:t>
      </w:r>
      <w:r w:rsidR="0097329D">
        <w:rPr>
          <w:rFonts w:ascii="Times New Roman" w:hAnsi="Times New Roman" w:cs="Times New Roman"/>
          <w:sz w:val="24"/>
          <w:szCs w:val="24"/>
        </w:rPr>
        <w:t>14.</w:t>
      </w:r>
      <w:r w:rsidR="00281BA6">
        <w:rPr>
          <w:rFonts w:ascii="Times New Roman" w:hAnsi="Times New Roman" w:cs="Times New Roman"/>
          <w:sz w:val="24"/>
          <w:szCs w:val="24"/>
        </w:rPr>
        <w:t>7</w:t>
      </w:r>
      <w:r>
        <w:rPr>
          <w:rFonts w:ascii="Times New Roman" w:hAnsi="Times New Roman" w:cs="Times New Roman"/>
          <w:sz w:val="24"/>
          <w:szCs w:val="24"/>
        </w:rPr>
        <w:t>%</w:t>
      </w:r>
      <w:r w:rsidR="0097329D">
        <w:rPr>
          <w:rFonts w:ascii="Times New Roman" w:hAnsi="Times New Roman" w:cs="Times New Roman"/>
          <w:sz w:val="24"/>
          <w:szCs w:val="24"/>
        </w:rPr>
        <w:t xml:space="preserve"> and cleaning-in-place operations, </w:t>
      </w:r>
      <w:r w:rsidR="00281BA6">
        <w:rPr>
          <w:rFonts w:ascii="Times New Roman" w:hAnsi="Times New Roman" w:cs="Times New Roman"/>
          <w:sz w:val="24"/>
          <w:szCs w:val="24"/>
        </w:rPr>
        <w:t>7.</w:t>
      </w:r>
      <w:r w:rsidR="0097329D">
        <w:rPr>
          <w:rFonts w:ascii="Times New Roman" w:hAnsi="Times New Roman" w:cs="Times New Roman"/>
          <w:sz w:val="24"/>
          <w:szCs w:val="24"/>
        </w:rPr>
        <w:t>8%</w:t>
      </w:r>
      <w:r>
        <w:rPr>
          <w:rFonts w:ascii="Times New Roman" w:hAnsi="Times New Roman" w:cs="Times New Roman"/>
          <w:sz w:val="24"/>
          <w:szCs w:val="24"/>
        </w:rPr>
        <w:t>.  Milk pasteurization, homogenization and standardization each account for about 4-6%.</w:t>
      </w:r>
      <w:r w:rsidR="002377A5">
        <w:rPr>
          <w:rFonts w:ascii="Times New Roman" w:hAnsi="Times New Roman" w:cs="Times New Roman"/>
          <w:sz w:val="24"/>
          <w:szCs w:val="24"/>
        </w:rPr>
        <w:t xml:space="preserve"> See Tomasula et al. (2013) for results using </w:t>
      </w:r>
      <w:r w:rsidR="004E6AF5">
        <w:rPr>
          <w:rFonts w:ascii="Times New Roman" w:hAnsi="Times New Roman" w:cs="Times New Roman"/>
          <w:sz w:val="24"/>
          <w:szCs w:val="24"/>
        </w:rPr>
        <w:t>the</w:t>
      </w:r>
      <w:r w:rsidR="002377A5">
        <w:rPr>
          <w:rFonts w:ascii="Times New Roman" w:hAnsi="Times New Roman" w:cs="Times New Roman"/>
          <w:sz w:val="24"/>
          <w:szCs w:val="24"/>
        </w:rPr>
        <w:t xml:space="preserve"> value of </w:t>
      </w:r>
      <w:r w:rsidR="004E6AF5">
        <w:rPr>
          <w:rFonts w:ascii="Times New Roman" w:hAnsi="Times New Roman" w:cs="Times New Roman"/>
          <w:sz w:val="24"/>
          <w:szCs w:val="24"/>
        </w:rPr>
        <w:t>0.840 kWh per sq. m per d</w:t>
      </w:r>
      <w:r w:rsidR="008B3E18">
        <w:rPr>
          <w:rFonts w:ascii="Times New Roman" w:hAnsi="Times New Roman" w:cs="Times New Roman"/>
          <w:sz w:val="24"/>
          <w:szCs w:val="24"/>
        </w:rPr>
        <w:t xml:space="preserve"> (refrigerated warehouse)</w:t>
      </w:r>
      <w:r w:rsidR="004E6AF5">
        <w:rPr>
          <w:rFonts w:ascii="Times New Roman" w:hAnsi="Times New Roman" w:cs="Times New Roman"/>
          <w:sz w:val="24"/>
          <w:szCs w:val="24"/>
        </w:rPr>
        <w:t xml:space="preserve"> or using a value of 0.0 kWh per sq. m per d</w:t>
      </w:r>
      <w:r w:rsidR="008B3E18">
        <w:rPr>
          <w:rFonts w:ascii="Times New Roman" w:hAnsi="Times New Roman" w:cs="Times New Roman"/>
          <w:sz w:val="24"/>
          <w:szCs w:val="24"/>
        </w:rPr>
        <w:t xml:space="preserve"> (</w:t>
      </w:r>
      <w:r w:rsidR="004E6AF5">
        <w:rPr>
          <w:rFonts w:ascii="Times New Roman" w:hAnsi="Times New Roman" w:cs="Times New Roman"/>
          <w:sz w:val="24"/>
          <w:szCs w:val="24"/>
        </w:rPr>
        <w:t>cold storage-free basis</w:t>
      </w:r>
      <w:r w:rsidR="008B3E18">
        <w:rPr>
          <w:rFonts w:ascii="Times New Roman" w:hAnsi="Times New Roman" w:cs="Times New Roman"/>
          <w:sz w:val="24"/>
          <w:szCs w:val="24"/>
        </w:rPr>
        <w:t>)</w:t>
      </w:r>
      <w:r w:rsidR="004E6AF5">
        <w:rPr>
          <w:rFonts w:ascii="Times New Roman" w:hAnsi="Times New Roman" w:cs="Times New Roman"/>
          <w:sz w:val="24"/>
          <w:szCs w:val="24"/>
        </w:rPr>
        <w:t>.</w:t>
      </w:r>
    </w:p>
    <w:p w:rsidR="00E920C4" w:rsidRDefault="00E920C4">
      <w:pPr>
        <w:rPr>
          <w:rFonts w:ascii="Times New Roman" w:hAnsi="Times New Roman" w:cs="Times New Roman"/>
          <w:sz w:val="24"/>
          <w:szCs w:val="24"/>
        </w:rPr>
      </w:pPr>
    </w:p>
    <w:p w:rsidR="00F90C6B" w:rsidRPr="005C66BB" w:rsidRDefault="00552369">
      <w:pPr>
        <w:rPr>
          <w:rFonts w:ascii="Times New Roman" w:hAnsi="Times New Roman" w:cs="Times New Roman"/>
          <w:b/>
          <w:sz w:val="24"/>
          <w:szCs w:val="24"/>
        </w:rPr>
      </w:pPr>
      <w:r w:rsidRPr="005C66BB">
        <w:rPr>
          <w:rFonts w:ascii="Times New Roman" w:hAnsi="Times New Roman" w:cs="Times New Roman"/>
          <w:b/>
          <w:sz w:val="24"/>
          <w:szCs w:val="24"/>
        </w:rPr>
        <w:t>C</w:t>
      </w:r>
      <w:r w:rsidR="005B6F0C" w:rsidRPr="005C66BB">
        <w:rPr>
          <w:rFonts w:ascii="Times New Roman" w:hAnsi="Times New Roman" w:cs="Times New Roman"/>
          <w:b/>
          <w:sz w:val="24"/>
          <w:szCs w:val="24"/>
        </w:rPr>
        <w:t>OST ANALYSIS AND ECONOMIC EVALUATIO</w:t>
      </w:r>
      <w:r w:rsidR="00322177">
        <w:rPr>
          <w:rFonts w:ascii="Times New Roman" w:hAnsi="Times New Roman" w:cs="Times New Roman"/>
          <w:b/>
          <w:sz w:val="24"/>
          <w:szCs w:val="24"/>
        </w:rPr>
        <w:t>N</w:t>
      </w:r>
    </w:p>
    <w:p w:rsidR="00764784" w:rsidRDefault="00821DF1">
      <w:pPr>
        <w:rPr>
          <w:rFonts w:ascii="Times New Roman" w:hAnsi="Times New Roman" w:cs="Times New Roman"/>
          <w:sz w:val="24"/>
          <w:szCs w:val="24"/>
        </w:rPr>
      </w:pPr>
      <w:r w:rsidRPr="00821DF1">
        <w:rPr>
          <w:rFonts w:ascii="Times New Roman" w:hAnsi="Times New Roman" w:cs="Times New Roman"/>
          <w:sz w:val="24"/>
          <w:szCs w:val="24"/>
        </w:rPr>
        <w:t>An important feature of our simulation is that it performs preliminary economic evaluation</w:t>
      </w:r>
      <w:r w:rsidR="007C07C0">
        <w:rPr>
          <w:rFonts w:ascii="Times New Roman" w:hAnsi="Times New Roman" w:cs="Times New Roman"/>
          <w:sz w:val="24"/>
          <w:szCs w:val="24"/>
        </w:rPr>
        <w:t>s</w:t>
      </w:r>
      <w:r w:rsidRPr="00821DF1">
        <w:rPr>
          <w:rFonts w:ascii="Times New Roman" w:hAnsi="Times New Roman" w:cs="Times New Roman"/>
          <w:sz w:val="24"/>
          <w:szCs w:val="24"/>
        </w:rPr>
        <w:t xml:space="preserve"> through estimation of capital and operating costs.  </w:t>
      </w:r>
    </w:p>
    <w:p w:rsidR="00764784" w:rsidRPr="00764784" w:rsidRDefault="00821DF1">
      <w:pPr>
        <w:rPr>
          <w:rFonts w:ascii="Times New Roman" w:hAnsi="Times New Roman" w:cs="Times New Roman"/>
          <w:b/>
          <w:sz w:val="24"/>
          <w:szCs w:val="24"/>
        </w:rPr>
      </w:pPr>
      <w:r w:rsidRPr="00821DF1">
        <w:rPr>
          <w:rFonts w:ascii="Times New Roman" w:hAnsi="Times New Roman" w:cs="Times New Roman"/>
          <w:b/>
          <w:sz w:val="24"/>
          <w:szCs w:val="24"/>
        </w:rPr>
        <w:t>Equipment Costs</w:t>
      </w:r>
    </w:p>
    <w:p w:rsidR="00764784" w:rsidRPr="005C66BB" w:rsidRDefault="00821DF1">
      <w:pPr>
        <w:rPr>
          <w:rFonts w:ascii="Times New Roman" w:hAnsi="Times New Roman" w:cs="Times New Roman"/>
          <w:sz w:val="24"/>
          <w:szCs w:val="24"/>
        </w:rPr>
      </w:pPr>
      <w:r w:rsidRPr="00821DF1">
        <w:rPr>
          <w:rFonts w:ascii="Times New Roman" w:hAnsi="Times New Roman" w:cs="Times New Roman"/>
          <w:sz w:val="24"/>
          <w:szCs w:val="24"/>
        </w:rPr>
        <w:t xml:space="preserve">The costs of the major process equipment are based on information received from equipment suppliers and from in-house estimating sources.  </w:t>
      </w:r>
      <w:r w:rsidR="00764784">
        <w:rPr>
          <w:rFonts w:ascii="Times New Roman" w:hAnsi="Times New Roman" w:cs="Times New Roman"/>
          <w:sz w:val="24"/>
          <w:szCs w:val="24"/>
        </w:rPr>
        <w:t xml:space="preserve">To access the </w:t>
      </w:r>
      <w:r w:rsidRPr="00821DF1">
        <w:rPr>
          <w:rFonts w:ascii="Times New Roman" w:hAnsi="Times New Roman" w:cs="Times New Roman"/>
          <w:b/>
          <w:sz w:val="24"/>
          <w:szCs w:val="24"/>
        </w:rPr>
        <w:t>Equipment Data</w:t>
      </w:r>
      <w:r w:rsidR="00B01872">
        <w:rPr>
          <w:rFonts w:ascii="Times New Roman" w:hAnsi="Times New Roman" w:cs="Times New Roman"/>
          <w:sz w:val="24"/>
          <w:szCs w:val="24"/>
        </w:rPr>
        <w:t xml:space="preserve"> dialog, select the ‘</w:t>
      </w:r>
      <w:r w:rsidRPr="00821DF1">
        <w:rPr>
          <w:rFonts w:ascii="Times New Roman" w:hAnsi="Times New Roman" w:cs="Times New Roman"/>
          <w:b/>
          <w:sz w:val="24"/>
          <w:szCs w:val="24"/>
        </w:rPr>
        <w:t>Equipment Data</w:t>
      </w:r>
      <w:r w:rsidR="00B01872">
        <w:rPr>
          <w:rFonts w:ascii="Times New Roman" w:hAnsi="Times New Roman" w:cs="Times New Roman"/>
          <w:sz w:val="24"/>
          <w:szCs w:val="24"/>
        </w:rPr>
        <w:t>’ menu option from a unit procedure’s command menu</w:t>
      </w:r>
      <w:r w:rsidR="002445FA">
        <w:rPr>
          <w:rFonts w:ascii="Times New Roman" w:hAnsi="Times New Roman" w:cs="Times New Roman"/>
          <w:sz w:val="24"/>
          <w:szCs w:val="24"/>
        </w:rPr>
        <w:t xml:space="preserve"> </w:t>
      </w:r>
      <w:r w:rsidR="00377C3D">
        <w:rPr>
          <w:rFonts w:ascii="Times New Roman" w:hAnsi="Times New Roman" w:cs="Times New Roman"/>
          <w:sz w:val="24"/>
          <w:szCs w:val="24"/>
        </w:rPr>
        <w:t>(right-click the procedure icon)</w:t>
      </w:r>
      <w:r w:rsidR="00B01872">
        <w:rPr>
          <w:rFonts w:ascii="Times New Roman" w:hAnsi="Times New Roman" w:cs="Times New Roman"/>
          <w:sz w:val="24"/>
          <w:szCs w:val="24"/>
        </w:rPr>
        <w:t xml:space="preserve">. From this dialog, </w:t>
      </w:r>
      <w:r w:rsidR="002445FA">
        <w:rPr>
          <w:rFonts w:ascii="Times New Roman" w:hAnsi="Times New Roman" w:cs="Times New Roman"/>
          <w:sz w:val="24"/>
          <w:szCs w:val="24"/>
        </w:rPr>
        <w:t xml:space="preserve">the </w:t>
      </w:r>
      <w:r w:rsidR="00B01872">
        <w:rPr>
          <w:rFonts w:ascii="Times New Roman" w:hAnsi="Times New Roman" w:cs="Times New Roman"/>
          <w:sz w:val="24"/>
          <w:szCs w:val="24"/>
        </w:rPr>
        <w:t xml:space="preserve">user can specify the purchase cost of the equipment under the </w:t>
      </w:r>
      <w:r w:rsidRPr="00821DF1">
        <w:rPr>
          <w:rFonts w:ascii="Times New Roman" w:hAnsi="Times New Roman" w:cs="Times New Roman"/>
          <w:b/>
          <w:sz w:val="24"/>
          <w:szCs w:val="24"/>
        </w:rPr>
        <w:t>Purchase Cost</w:t>
      </w:r>
      <w:r w:rsidR="00B01872">
        <w:rPr>
          <w:rFonts w:ascii="Times New Roman" w:hAnsi="Times New Roman" w:cs="Times New Roman"/>
          <w:sz w:val="24"/>
          <w:szCs w:val="24"/>
        </w:rPr>
        <w:t xml:space="preserve"> tab. SuperPro Designer has buil</w:t>
      </w:r>
      <w:r w:rsidR="00E5089D">
        <w:rPr>
          <w:rFonts w:ascii="Times New Roman" w:hAnsi="Times New Roman" w:cs="Times New Roman"/>
          <w:sz w:val="24"/>
          <w:szCs w:val="24"/>
        </w:rPr>
        <w:t>t</w:t>
      </w:r>
      <w:r w:rsidR="00B01872">
        <w:rPr>
          <w:rFonts w:ascii="Times New Roman" w:hAnsi="Times New Roman" w:cs="Times New Roman"/>
          <w:sz w:val="24"/>
          <w:szCs w:val="24"/>
        </w:rPr>
        <w:t xml:space="preserve">-in models that estimate the cost </w:t>
      </w:r>
      <w:r w:rsidR="00E5089D">
        <w:rPr>
          <w:rFonts w:ascii="Times New Roman" w:hAnsi="Times New Roman" w:cs="Times New Roman"/>
          <w:sz w:val="24"/>
          <w:szCs w:val="24"/>
        </w:rPr>
        <w:t>of equipment</w:t>
      </w:r>
      <w:r w:rsidR="00B01872">
        <w:rPr>
          <w:rFonts w:ascii="Times New Roman" w:hAnsi="Times New Roman" w:cs="Times New Roman"/>
          <w:sz w:val="24"/>
          <w:szCs w:val="24"/>
        </w:rPr>
        <w:t xml:space="preserve"> based on its size variable.  </w:t>
      </w:r>
      <w:r w:rsidR="008B3E18">
        <w:rPr>
          <w:rFonts w:ascii="Times New Roman" w:hAnsi="Times New Roman" w:cs="Times New Roman"/>
          <w:sz w:val="24"/>
          <w:szCs w:val="24"/>
        </w:rPr>
        <w:t xml:space="preserve">You may also </w:t>
      </w:r>
      <w:r w:rsidR="00100CC6">
        <w:rPr>
          <w:rFonts w:ascii="Times New Roman" w:hAnsi="Times New Roman" w:cs="Times New Roman"/>
          <w:sz w:val="24"/>
          <w:szCs w:val="24"/>
        </w:rPr>
        <w:t>provide</w:t>
      </w:r>
      <w:r w:rsidR="005B7261">
        <w:rPr>
          <w:rFonts w:ascii="Times New Roman" w:hAnsi="Times New Roman" w:cs="Times New Roman"/>
          <w:sz w:val="24"/>
          <w:szCs w:val="24"/>
        </w:rPr>
        <w:t xml:space="preserve"> your own equipment cost</w:t>
      </w:r>
      <w:r w:rsidR="008B3E18">
        <w:rPr>
          <w:rFonts w:ascii="Times New Roman" w:hAnsi="Times New Roman" w:cs="Times New Roman"/>
          <w:sz w:val="24"/>
          <w:szCs w:val="24"/>
        </w:rPr>
        <w:t>s</w:t>
      </w:r>
      <w:r w:rsidR="005B7261">
        <w:rPr>
          <w:rFonts w:ascii="Times New Roman" w:hAnsi="Times New Roman" w:cs="Times New Roman"/>
          <w:sz w:val="24"/>
          <w:szCs w:val="24"/>
        </w:rPr>
        <w:t xml:space="preserve"> through the </w:t>
      </w:r>
      <w:r w:rsidRPr="00821DF1">
        <w:rPr>
          <w:rFonts w:ascii="Times New Roman" w:hAnsi="Times New Roman" w:cs="Times New Roman"/>
          <w:b/>
          <w:sz w:val="24"/>
          <w:szCs w:val="24"/>
        </w:rPr>
        <w:t>User-Defined Cost Model</w:t>
      </w:r>
      <w:r w:rsidR="005B7261">
        <w:rPr>
          <w:rFonts w:ascii="Times New Roman" w:hAnsi="Times New Roman" w:cs="Times New Roman"/>
          <w:sz w:val="24"/>
          <w:szCs w:val="24"/>
        </w:rPr>
        <w:t>.</w:t>
      </w:r>
      <w:r w:rsidR="00623315">
        <w:rPr>
          <w:rFonts w:ascii="Times New Roman" w:hAnsi="Times New Roman" w:cs="Times New Roman"/>
          <w:sz w:val="24"/>
          <w:szCs w:val="24"/>
        </w:rPr>
        <w:t xml:space="preserve"> The User-Defined Cost Model allows the user to adjust </w:t>
      </w:r>
      <w:proofErr w:type="gramStart"/>
      <w:r w:rsidR="008B3E18">
        <w:rPr>
          <w:rFonts w:ascii="Times New Roman" w:hAnsi="Times New Roman" w:cs="Times New Roman"/>
          <w:sz w:val="24"/>
          <w:szCs w:val="24"/>
        </w:rPr>
        <w:t>their</w:t>
      </w:r>
      <w:r w:rsidR="00623315">
        <w:rPr>
          <w:rFonts w:ascii="Times New Roman" w:hAnsi="Times New Roman" w:cs="Times New Roman"/>
          <w:sz w:val="24"/>
          <w:szCs w:val="24"/>
        </w:rPr>
        <w:t xml:space="preserve"> own</w:t>
      </w:r>
      <w:proofErr w:type="gramEnd"/>
      <w:r w:rsidR="00623315">
        <w:rPr>
          <w:rFonts w:ascii="Times New Roman" w:hAnsi="Times New Roman" w:cs="Times New Roman"/>
          <w:sz w:val="24"/>
          <w:szCs w:val="24"/>
        </w:rPr>
        <w:t xml:space="preserve"> equipment cost</w:t>
      </w:r>
      <w:r w:rsidR="008B3E18">
        <w:rPr>
          <w:rFonts w:ascii="Times New Roman" w:hAnsi="Times New Roman" w:cs="Times New Roman"/>
          <w:sz w:val="24"/>
          <w:szCs w:val="24"/>
        </w:rPr>
        <w:t>s</w:t>
      </w:r>
      <w:r w:rsidR="00623315">
        <w:rPr>
          <w:rFonts w:ascii="Times New Roman" w:hAnsi="Times New Roman" w:cs="Times New Roman"/>
          <w:sz w:val="24"/>
          <w:szCs w:val="24"/>
        </w:rPr>
        <w:t xml:space="preserve"> with size variable</w:t>
      </w:r>
      <w:r w:rsidR="008B3E18">
        <w:rPr>
          <w:rFonts w:ascii="Times New Roman" w:hAnsi="Times New Roman" w:cs="Times New Roman"/>
          <w:sz w:val="24"/>
          <w:szCs w:val="24"/>
        </w:rPr>
        <w:t>s</w:t>
      </w:r>
      <w:r w:rsidR="00623315">
        <w:rPr>
          <w:rFonts w:ascii="Times New Roman" w:hAnsi="Times New Roman" w:cs="Times New Roman"/>
          <w:sz w:val="24"/>
          <w:szCs w:val="24"/>
        </w:rPr>
        <w:t xml:space="preserve">. </w:t>
      </w:r>
      <w:r w:rsidR="00B01872">
        <w:rPr>
          <w:rFonts w:ascii="Times New Roman" w:hAnsi="Times New Roman" w:cs="Times New Roman"/>
          <w:sz w:val="24"/>
          <w:szCs w:val="24"/>
        </w:rPr>
        <w:t xml:space="preserve"> </w:t>
      </w:r>
    </w:p>
    <w:p w:rsidR="005C66BB" w:rsidRPr="00B53008" w:rsidRDefault="00821DF1">
      <w:pPr>
        <w:rPr>
          <w:rFonts w:ascii="Times New Roman" w:hAnsi="Times New Roman" w:cs="Times New Roman"/>
          <w:b/>
          <w:sz w:val="24"/>
          <w:szCs w:val="24"/>
        </w:rPr>
      </w:pPr>
      <w:r w:rsidRPr="00821DF1">
        <w:rPr>
          <w:rFonts w:ascii="Times New Roman" w:hAnsi="Times New Roman" w:cs="Times New Roman"/>
          <w:b/>
          <w:sz w:val="24"/>
          <w:szCs w:val="24"/>
        </w:rPr>
        <w:t>Materials Cost</w:t>
      </w:r>
      <w:r w:rsidR="00AE1730">
        <w:rPr>
          <w:rFonts w:ascii="Times New Roman" w:hAnsi="Times New Roman" w:cs="Times New Roman"/>
          <w:b/>
          <w:sz w:val="24"/>
          <w:szCs w:val="24"/>
        </w:rPr>
        <w:t>s</w:t>
      </w:r>
    </w:p>
    <w:p w:rsidR="00CB59C7" w:rsidRDefault="00CB59C7">
      <w:pPr>
        <w:rPr>
          <w:rFonts w:ascii="Times New Roman" w:hAnsi="Times New Roman" w:cs="Times New Roman"/>
          <w:sz w:val="24"/>
          <w:szCs w:val="24"/>
        </w:rPr>
      </w:pPr>
      <w:r>
        <w:rPr>
          <w:rFonts w:ascii="Times New Roman" w:hAnsi="Times New Roman" w:cs="Times New Roman"/>
          <w:sz w:val="24"/>
          <w:szCs w:val="24"/>
        </w:rPr>
        <w:t>The annual cost of each material</w:t>
      </w:r>
      <w:r w:rsidR="00414C56">
        <w:rPr>
          <w:rFonts w:ascii="Times New Roman" w:hAnsi="Times New Roman" w:cs="Times New Roman"/>
          <w:sz w:val="24"/>
          <w:szCs w:val="24"/>
        </w:rPr>
        <w:t xml:space="preserve"> is calculated by multiplying </w:t>
      </w:r>
      <w:r w:rsidR="00100CC6">
        <w:rPr>
          <w:rFonts w:ascii="Times New Roman" w:hAnsi="Times New Roman" w:cs="Times New Roman"/>
          <w:sz w:val="24"/>
          <w:szCs w:val="24"/>
        </w:rPr>
        <w:t>its</w:t>
      </w:r>
      <w:r w:rsidR="00414C56">
        <w:rPr>
          <w:rFonts w:ascii="Times New Roman" w:hAnsi="Times New Roman" w:cs="Times New Roman"/>
          <w:sz w:val="24"/>
          <w:szCs w:val="24"/>
        </w:rPr>
        <w:t xml:space="preserve"> unit cost </w:t>
      </w:r>
      <w:r w:rsidR="00C42C94">
        <w:rPr>
          <w:rFonts w:ascii="Times New Roman" w:hAnsi="Times New Roman" w:cs="Times New Roman"/>
          <w:sz w:val="24"/>
          <w:szCs w:val="24"/>
        </w:rPr>
        <w:t>by</w:t>
      </w:r>
      <w:r w:rsidR="00414C56">
        <w:rPr>
          <w:rFonts w:ascii="Times New Roman" w:hAnsi="Times New Roman" w:cs="Times New Roman"/>
          <w:sz w:val="24"/>
          <w:szCs w:val="24"/>
        </w:rPr>
        <w:t xml:space="preserve"> the corresponding annual amount utilized in the process. The purchasing price of the material</w:t>
      </w:r>
      <w:r w:rsidR="00B53008">
        <w:rPr>
          <w:rFonts w:ascii="Times New Roman" w:hAnsi="Times New Roman" w:cs="Times New Roman"/>
          <w:sz w:val="24"/>
          <w:szCs w:val="24"/>
        </w:rPr>
        <w:t xml:space="preserve"> can be specified under the </w:t>
      </w:r>
      <w:r w:rsidR="00821DF1" w:rsidRPr="00821DF1">
        <w:rPr>
          <w:rFonts w:ascii="Times New Roman" w:hAnsi="Times New Roman" w:cs="Times New Roman"/>
          <w:b/>
          <w:sz w:val="24"/>
          <w:szCs w:val="24"/>
        </w:rPr>
        <w:t>Pure Component Properties Dialog: Economics</w:t>
      </w:r>
      <w:r w:rsidR="00B53008">
        <w:rPr>
          <w:rFonts w:ascii="Times New Roman" w:hAnsi="Times New Roman" w:cs="Times New Roman"/>
          <w:sz w:val="24"/>
          <w:szCs w:val="24"/>
        </w:rPr>
        <w:t xml:space="preserve"> tab. To access this dialog, click </w:t>
      </w:r>
      <w:r w:rsidR="00821DF1" w:rsidRPr="00821DF1">
        <w:rPr>
          <w:rFonts w:ascii="Times New Roman" w:hAnsi="Times New Roman" w:cs="Times New Roman"/>
          <w:b/>
          <w:sz w:val="24"/>
          <w:szCs w:val="24"/>
        </w:rPr>
        <w:t>Pure Components &gt; Register, Edit/View Properties</w:t>
      </w:r>
      <w:r w:rsidR="00B53008">
        <w:rPr>
          <w:rFonts w:ascii="Times New Roman" w:hAnsi="Times New Roman" w:cs="Times New Roman"/>
          <w:sz w:val="24"/>
          <w:szCs w:val="24"/>
        </w:rPr>
        <w:t xml:space="preserve"> on the Tasks menu and double-click on the desired component from the list of registered pure components. </w:t>
      </w:r>
      <w:r w:rsidR="00914DB7">
        <w:rPr>
          <w:rFonts w:ascii="Times New Roman" w:hAnsi="Times New Roman" w:cs="Times New Roman"/>
          <w:sz w:val="24"/>
          <w:szCs w:val="24"/>
        </w:rPr>
        <w:t xml:space="preserve"> </w:t>
      </w:r>
      <w:r w:rsidR="009359E3">
        <w:rPr>
          <w:rFonts w:ascii="Times New Roman" w:hAnsi="Times New Roman" w:cs="Times New Roman"/>
          <w:sz w:val="24"/>
          <w:szCs w:val="24"/>
        </w:rPr>
        <w:t xml:space="preserve">Pricing information for the various materials is based on current published market prices and information </w:t>
      </w:r>
      <w:r w:rsidR="00100CC6">
        <w:rPr>
          <w:rFonts w:ascii="Times New Roman" w:hAnsi="Times New Roman" w:cs="Times New Roman"/>
          <w:sz w:val="24"/>
          <w:szCs w:val="24"/>
        </w:rPr>
        <w:t xml:space="preserve">available in the National Agricultural Statistics Service (NASS) reports. </w:t>
      </w:r>
      <w:r w:rsidR="009359E3">
        <w:rPr>
          <w:rFonts w:ascii="Times New Roman" w:hAnsi="Times New Roman" w:cs="Times New Roman"/>
          <w:sz w:val="24"/>
          <w:szCs w:val="24"/>
        </w:rPr>
        <w:t xml:space="preserve"> </w:t>
      </w:r>
      <w:r w:rsidR="00B53008">
        <w:rPr>
          <w:rFonts w:ascii="Times New Roman" w:hAnsi="Times New Roman" w:cs="Times New Roman"/>
          <w:sz w:val="24"/>
          <w:szCs w:val="24"/>
        </w:rPr>
        <w:t xml:space="preserve"> </w:t>
      </w:r>
    </w:p>
    <w:p w:rsidR="005B7261" w:rsidRPr="005B7261" w:rsidRDefault="00AE1730">
      <w:pPr>
        <w:rPr>
          <w:rFonts w:ascii="Times New Roman" w:hAnsi="Times New Roman" w:cs="Times New Roman"/>
          <w:b/>
          <w:sz w:val="24"/>
          <w:szCs w:val="24"/>
        </w:rPr>
      </w:pPr>
      <w:r w:rsidRPr="00821DF1">
        <w:rPr>
          <w:rFonts w:ascii="Times New Roman" w:hAnsi="Times New Roman" w:cs="Times New Roman"/>
          <w:b/>
          <w:sz w:val="24"/>
          <w:szCs w:val="24"/>
        </w:rPr>
        <w:t>Utility</w:t>
      </w:r>
      <w:r w:rsidR="00821DF1" w:rsidRPr="00821DF1">
        <w:rPr>
          <w:rFonts w:ascii="Times New Roman" w:hAnsi="Times New Roman" w:cs="Times New Roman"/>
          <w:b/>
          <w:sz w:val="24"/>
          <w:szCs w:val="24"/>
        </w:rPr>
        <w:t xml:space="preserve"> Cost</w:t>
      </w:r>
      <w:r>
        <w:rPr>
          <w:rFonts w:ascii="Times New Roman" w:hAnsi="Times New Roman" w:cs="Times New Roman"/>
          <w:b/>
          <w:sz w:val="24"/>
          <w:szCs w:val="24"/>
        </w:rPr>
        <w:t>s</w:t>
      </w:r>
    </w:p>
    <w:p w:rsidR="008776C7" w:rsidRDefault="005B7261">
      <w:pPr>
        <w:rPr>
          <w:rFonts w:ascii="Times New Roman" w:hAnsi="Times New Roman" w:cs="Times New Roman"/>
          <w:sz w:val="24"/>
          <w:szCs w:val="24"/>
        </w:rPr>
      </w:pPr>
      <w:r>
        <w:rPr>
          <w:rFonts w:ascii="Times New Roman" w:hAnsi="Times New Roman" w:cs="Times New Roman"/>
          <w:sz w:val="24"/>
          <w:szCs w:val="24"/>
        </w:rPr>
        <w:t>Utility (electricity, steam, cooling water and cooling agent) requirements of the various equipment operations are calculated and totaled within the simulation.  These utilities are treated as purchased utilities and the unit costs for each</w:t>
      </w:r>
      <w:r w:rsidR="00527696">
        <w:rPr>
          <w:rFonts w:ascii="Times New Roman" w:hAnsi="Times New Roman" w:cs="Times New Roman"/>
          <w:sz w:val="24"/>
          <w:szCs w:val="24"/>
        </w:rPr>
        <w:t xml:space="preserve"> of them can be easily changed </w:t>
      </w:r>
      <w:r w:rsidR="00B665B9">
        <w:rPr>
          <w:rFonts w:ascii="Times New Roman" w:hAnsi="Times New Roman" w:cs="Times New Roman"/>
          <w:sz w:val="24"/>
          <w:szCs w:val="24"/>
        </w:rPr>
        <w:t xml:space="preserve">by </w:t>
      </w:r>
      <w:r w:rsidR="00527696">
        <w:rPr>
          <w:rFonts w:ascii="Times New Roman" w:hAnsi="Times New Roman" w:cs="Times New Roman"/>
          <w:sz w:val="24"/>
          <w:szCs w:val="24"/>
        </w:rPr>
        <w:t>the user</w:t>
      </w:r>
      <w:r w:rsidR="00B665B9">
        <w:rPr>
          <w:rFonts w:ascii="Times New Roman" w:hAnsi="Times New Roman" w:cs="Times New Roman"/>
          <w:sz w:val="24"/>
          <w:szCs w:val="24"/>
        </w:rPr>
        <w:t xml:space="preserve"> </w:t>
      </w:r>
      <w:r w:rsidR="00821DF1" w:rsidRPr="00821DF1">
        <w:rPr>
          <w:rFonts w:ascii="Times New Roman" w:hAnsi="Times New Roman" w:cs="Times New Roman"/>
          <w:b/>
          <w:sz w:val="24"/>
          <w:szCs w:val="24"/>
        </w:rPr>
        <w:t>(Tasks &gt; Other Resources &gt; Heat Transfer Agents)</w:t>
      </w:r>
      <w:r w:rsidR="00527696">
        <w:rPr>
          <w:rFonts w:ascii="Times New Roman" w:hAnsi="Times New Roman" w:cs="Times New Roman"/>
          <w:sz w:val="24"/>
          <w:szCs w:val="24"/>
        </w:rPr>
        <w:t>.</w:t>
      </w:r>
      <w:r w:rsidR="00AB3182">
        <w:rPr>
          <w:rFonts w:ascii="Times New Roman" w:hAnsi="Times New Roman" w:cs="Times New Roman"/>
          <w:sz w:val="24"/>
          <w:szCs w:val="24"/>
        </w:rPr>
        <w:t xml:space="preserve">  Utility charges are estimated based on </w:t>
      </w:r>
      <w:r w:rsidR="00AB3182">
        <w:rPr>
          <w:rFonts w:ascii="Times New Roman" w:hAnsi="Times New Roman" w:cs="Times New Roman"/>
          <w:sz w:val="24"/>
          <w:szCs w:val="24"/>
        </w:rPr>
        <w:lastRenderedPageBreak/>
        <w:t xml:space="preserve">current market conditions.  </w:t>
      </w:r>
      <w:r w:rsidR="00821DF1" w:rsidRPr="00821DF1">
        <w:rPr>
          <w:rFonts w:ascii="Times New Roman" w:hAnsi="Times New Roman" w:cs="Times New Roman"/>
          <w:b/>
          <w:sz w:val="24"/>
          <w:szCs w:val="24"/>
        </w:rPr>
        <w:t>T</w:t>
      </w:r>
      <w:del w:id="131" w:author="ptomasula" w:date="2013-05-18T12:18:00Z">
        <w:r w:rsidR="00821DF1" w:rsidRPr="00821DF1" w:rsidDel="00C00048">
          <w:rPr>
            <w:rFonts w:ascii="Times New Roman" w:hAnsi="Times New Roman" w:cs="Times New Roman"/>
            <w:b/>
            <w:sz w:val="24"/>
            <w:szCs w:val="24"/>
          </w:rPr>
          <w:delText>able</w:delText>
        </w:r>
      </w:del>
      <w:ins w:id="132" w:author="ptomasula" w:date="2013-05-18T12:18:00Z">
        <w:r w:rsidR="00C00048">
          <w:rPr>
            <w:rFonts w:ascii="Times New Roman" w:hAnsi="Times New Roman" w:cs="Times New Roman"/>
            <w:b/>
            <w:sz w:val="24"/>
            <w:szCs w:val="24"/>
          </w:rPr>
          <w:t>ABLE</w:t>
        </w:r>
      </w:ins>
      <w:r w:rsidR="00821DF1" w:rsidRPr="00821DF1">
        <w:rPr>
          <w:rFonts w:ascii="Times New Roman" w:hAnsi="Times New Roman" w:cs="Times New Roman"/>
          <w:b/>
          <w:sz w:val="24"/>
          <w:szCs w:val="24"/>
        </w:rPr>
        <w:t xml:space="preserve"> 5</w:t>
      </w:r>
      <w:r w:rsidR="00BD2EC3">
        <w:rPr>
          <w:rFonts w:ascii="Times New Roman" w:hAnsi="Times New Roman" w:cs="Times New Roman"/>
          <w:sz w:val="24"/>
          <w:szCs w:val="24"/>
        </w:rPr>
        <w:t xml:space="preserve"> shows the summary of the utilities used in the process, their unit cost and annual cost.</w:t>
      </w:r>
      <w:r w:rsidR="00527696">
        <w:rPr>
          <w:rFonts w:ascii="Times New Roman" w:hAnsi="Times New Roman" w:cs="Times New Roman"/>
          <w:sz w:val="24"/>
          <w:szCs w:val="24"/>
        </w:rPr>
        <w:t xml:space="preserve">  </w:t>
      </w:r>
    </w:p>
    <w:p w:rsidR="00E460BE" w:rsidRPr="00842D20" w:rsidRDefault="00821DF1">
      <w:pPr>
        <w:rPr>
          <w:rFonts w:ascii="Times New Roman" w:hAnsi="Times New Roman" w:cs="Times New Roman"/>
          <w:b/>
          <w:sz w:val="24"/>
          <w:szCs w:val="24"/>
        </w:rPr>
      </w:pPr>
      <w:r w:rsidRPr="00821DF1">
        <w:rPr>
          <w:rFonts w:ascii="Times New Roman" w:hAnsi="Times New Roman" w:cs="Times New Roman"/>
          <w:b/>
          <w:sz w:val="24"/>
          <w:szCs w:val="24"/>
        </w:rPr>
        <w:t>Capital Costs</w:t>
      </w:r>
    </w:p>
    <w:p w:rsidR="00623315" w:rsidRDefault="00E460BE" w:rsidP="00623315">
      <w:pPr>
        <w:rPr>
          <w:rFonts w:ascii="Times New Roman" w:hAnsi="Times New Roman" w:cs="Times New Roman"/>
          <w:sz w:val="24"/>
          <w:szCs w:val="24"/>
        </w:rPr>
      </w:pPr>
      <w:r>
        <w:rPr>
          <w:rFonts w:ascii="Times New Roman" w:hAnsi="Times New Roman" w:cs="Times New Roman"/>
          <w:sz w:val="24"/>
          <w:szCs w:val="24"/>
        </w:rPr>
        <w:t>The capital cost</w:t>
      </w:r>
      <w:r w:rsidR="00BB4600">
        <w:rPr>
          <w:rFonts w:ascii="Times New Roman" w:hAnsi="Times New Roman" w:cs="Times New Roman"/>
          <w:sz w:val="24"/>
          <w:szCs w:val="24"/>
        </w:rPr>
        <w:t>s</w:t>
      </w:r>
      <w:r>
        <w:rPr>
          <w:rFonts w:ascii="Times New Roman" w:hAnsi="Times New Roman" w:cs="Times New Roman"/>
          <w:sz w:val="24"/>
          <w:szCs w:val="24"/>
        </w:rPr>
        <w:t xml:space="preserve"> of the process ha</w:t>
      </w:r>
      <w:r w:rsidR="00EB23B4">
        <w:rPr>
          <w:rFonts w:ascii="Times New Roman" w:hAnsi="Times New Roman" w:cs="Times New Roman"/>
          <w:sz w:val="24"/>
          <w:szCs w:val="24"/>
        </w:rPr>
        <w:t>ve</w:t>
      </w:r>
      <w:r>
        <w:rPr>
          <w:rFonts w:ascii="Times New Roman" w:hAnsi="Times New Roman" w:cs="Times New Roman"/>
          <w:sz w:val="24"/>
          <w:szCs w:val="24"/>
        </w:rPr>
        <w:t xml:space="preserve"> been developed from the costs of the individual </w:t>
      </w:r>
      <w:r w:rsidR="000673F0">
        <w:rPr>
          <w:rFonts w:ascii="Times New Roman" w:hAnsi="Times New Roman" w:cs="Times New Roman"/>
          <w:sz w:val="24"/>
          <w:szCs w:val="24"/>
        </w:rPr>
        <w:t xml:space="preserve">pieces of </w:t>
      </w:r>
      <w:r>
        <w:rPr>
          <w:rFonts w:ascii="Times New Roman" w:hAnsi="Times New Roman" w:cs="Times New Roman"/>
          <w:sz w:val="24"/>
          <w:szCs w:val="24"/>
        </w:rPr>
        <w:t xml:space="preserve">equipment and </w:t>
      </w:r>
      <w:r w:rsidR="00BB4600">
        <w:rPr>
          <w:rFonts w:ascii="Times New Roman" w:hAnsi="Times New Roman" w:cs="Times New Roman"/>
          <w:sz w:val="24"/>
          <w:szCs w:val="24"/>
        </w:rPr>
        <w:t>their</w:t>
      </w:r>
      <w:r>
        <w:rPr>
          <w:rFonts w:ascii="Times New Roman" w:hAnsi="Times New Roman" w:cs="Times New Roman"/>
          <w:sz w:val="24"/>
          <w:szCs w:val="24"/>
        </w:rPr>
        <w:t xml:space="preserve"> installation factor</w:t>
      </w:r>
      <w:r w:rsidR="00BB4600">
        <w:rPr>
          <w:rFonts w:ascii="Times New Roman" w:hAnsi="Times New Roman" w:cs="Times New Roman"/>
          <w:sz w:val="24"/>
          <w:szCs w:val="24"/>
        </w:rPr>
        <w:t>s</w:t>
      </w:r>
      <w:r>
        <w:rPr>
          <w:rFonts w:ascii="Times New Roman" w:hAnsi="Times New Roman" w:cs="Times New Roman"/>
          <w:sz w:val="24"/>
          <w:szCs w:val="24"/>
        </w:rPr>
        <w:t>.</w:t>
      </w:r>
      <w:r w:rsidR="00F70444">
        <w:rPr>
          <w:rFonts w:ascii="Times New Roman" w:hAnsi="Times New Roman" w:cs="Times New Roman"/>
          <w:sz w:val="24"/>
          <w:szCs w:val="24"/>
        </w:rPr>
        <w:t xml:space="preserve"> </w:t>
      </w:r>
      <w:r w:rsidR="00623315" w:rsidRPr="00A75F6E">
        <w:rPr>
          <w:rFonts w:ascii="Times New Roman" w:hAnsi="Times New Roman" w:cs="Times New Roman"/>
          <w:sz w:val="24"/>
          <w:szCs w:val="24"/>
        </w:rPr>
        <w:t xml:space="preserve">The total installed cost </w:t>
      </w:r>
      <w:r w:rsidR="000673F0">
        <w:rPr>
          <w:rFonts w:ascii="Times New Roman" w:hAnsi="Times New Roman" w:cs="Times New Roman"/>
          <w:sz w:val="24"/>
          <w:szCs w:val="24"/>
        </w:rPr>
        <w:t xml:space="preserve">of the plant </w:t>
      </w:r>
      <w:r w:rsidR="00623315" w:rsidRPr="00A75F6E">
        <w:rPr>
          <w:rFonts w:ascii="Times New Roman" w:hAnsi="Times New Roman" w:cs="Times New Roman"/>
          <w:sz w:val="24"/>
          <w:szCs w:val="24"/>
        </w:rPr>
        <w:t xml:space="preserve">was calculated from </w:t>
      </w:r>
      <w:r w:rsidR="00213304">
        <w:rPr>
          <w:rFonts w:ascii="Times New Roman" w:hAnsi="Times New Roman" w:cs="Times New Roman"/>
          <w:sz w:val="24"/>
          <w:szCs w:val="24"/>
        </w:rPr>
        <w:t xml:space="preserve">the </w:t>
      </w:r>
      <w:r w:rsidR="00623315" w:rsidRPr="00A75F6E">
        <w:rPr>
          <w:rFonts w:ascii="Times New Roman" w:hAnsi="Times New Roman" w:cs="Times New Roman"/>
          <w:sz w:val="24"/>
          <w:szCs w:val="24"/>
        </w:rPr>
        <w:t>total equipment costs through the use of Lang factors.</w:t>
      </w:r>
      <w:r w:rsidR="008776C7">
        <w:rPr>
          <w:rFonts w:ascii="Times New Roman" w:hAnsi="Times New Roman" w:cs="Times New Roman"/>
          <w:sz w:val="24"/>
          <w:szCs w:val="24"/>
        </w:rPr>
        <w:t xml:space="preserve"> </w:t>
      </w:r>
      <w:r w:rsidR="00623315" w:rsidRPr="00A75F6E">
        <w:rPr>
          <w:rFonts w:ascii="Times New Roman" w:hAnsi="Times New Roman" w:cs="Times New Roman"/>
          <w:sz w:val="24"/>
          <w:szCs w:val="24"/>
        </w:rPr>
        <w:t>Total plant costs include</w:t>
      </w:r>
      <w:r w:rsidR="00213304">
        <w:rPr>
          <w:rFonts w:ascii="Times New Roman" w:hAnsi="Times New Roman" w:cs="Times New Roman"/>
          <w:sz w:val="24"/>
          <w:szCs w:val="24"/>
        </w:rPr>
        <w:t>:</w:t>
      </w:r>
      <w:r w:rsidR="00623315" w:rsidRPr="00A75F6E">
        <w:rPr>
          <w:rFonts w:ascii="Times New Roman" w:hAnsi="Times New Roman" w:cs="Times New Roman"/>
          <w:sz w:val="24"/>
          <w:szCs w:val="24"/>
        </w:rPr>
        <w:t xml:space="preserve"> the supply and installation of the process equipment</w:t>
      </w:r>
      <w:r w:rsidR="00213304">
        <w:rPr>
          <w:rFonts w:ascii="Times New Roman" w:hAnsi="Times New Roman" w:cs="Times New Roman"/>
          <w:sz w:val="24"/>
          <w:szCs w:val="24"/>
        </w:rPr>
        <w:t xml:space="preserve">; </w:t>
      </w:r>
      <w:r w:rsidR="00623315" w:rsidRPr="00A75F6E">
        <w:rPr>
          <w:rFonts w:ascii="Times New Roman" w:hAnsi="Times New Roman" w:cs="Times New Roman"/>
          <w:sz w:val="24"/>
          <w:szCs w:val="24"/>
        </w:rPr>
        <w:t>all support materials such as piping, electrical, instrumentation, foundations</w:t>
      </w:r>
      <w:r w:rsidR="00213304">
        <w:rPr>
          <w:rFonts w:ascii="Times New Roman" w:hAnsi="Times New Roman" w:cs="Times New Roman"/>
          <w:sz w:val="24"/>
          <w:szCs w:val="24"/>
        </w:rPr>
        <w:t>,</w:t>
      </w:r>
      <w:r w:rsidR="00623315" w:rsidRPr="00A75F6E">
        <w:rPr>
          <w:rFonts w:ascii="Times New Roman" w:hAnsi="Times New Roman" w:cs="Times New Roman"/>
          <w:sz w:val="24"/>
          <w:szCs w:val="24"/>
        </w:rPr>
        <w:t xml:space="preserve"> and buildings to house the equipment</w:t>
      </w:r>
      <w:r w:rsidR="00213304">
        <w:rPr>
          <w:rFonts w:ascii="Times New Roman" w:hAnsi="Times New Roman" w:cs="Times New Roman"/>
          <w:sz w:val="24"/>
          <w:szCs w:val="24"/>
        </w:rPr>
        <w:t>;</w:t>
      </w:r>
      <w:r w:rsidR="00623315" w:rsidRPr="00A75F6E">
        <w:rPr>
          <w:rFonts w:ascii="Times New Roman" w:hAnsi="Times New Roman" w:cs="Times New Roman"/>
          <w:sz w:val="24"/>
          <w:szCs w:val="24"/>
        </w:rPr>
        <w:t xml:space="preserve"> facilities design and construction management</w:t>
      </w:r>
      <w:r w:rsidR="00213304">
        <w:rPr>
          <w:rFonts w:ascii="Times New Roman" w:hAnsi="Times New Roman" w:cs="Times New Roman"/>
          <w:sz w:val="24"/>
          <w:szCs w:val="24"/>
        </w:rPr>
        <w:t>;</w:t>
      </w:r>
      <w:r w:rsidR="00623315" w:rsidRPr="00A75F6E">
        <w:rPr>
          <w:rFonts w:ascii="Times New Roman" w:hAnsi="Times New Roman" w:cs="Times New Roman"/>
          <w:sz w:val="24"/>
          <w:szCs w:val="24"/>
        </w:rPr>
        <w:t xml:space="preserve"> and</w:t>
      </w:r>
      <w:r w:rsidR="00213304">
        <w:rPr>
          <w:rFonts w:ascii="Times New Roman" w:hAnsi="Times New Roman" w:cs="Times New Roman"/>
          <w:sz w:val="24"/>
          <w:szCs w:val="24"/>
        </w:rPr>
        <w:t>,</w:t>
      </w:r>
      <w:r w:rsidR="00623315" w:rsidRPr="00A75F6E">
        <w:rPr>
          <w:rFonts w:ascii="Times New Roman" w:hAnsi="Times New Roman" w:cs="Times New Roman"/>
          <w:sz w:val="24"/>
          <w:szCs w:val="24"/>
        </w:rPr>
        <w:t xml:space="preserve"> start-up expenses. The total plant cost </w:t>
      </w:r>
      <w:r w:rsidR="000673F0">
        <w:rPr>
          <w:rFonts w:ascii="Times New Roman" w:hAnsi="Times New Roman" w:cs="Times New Roman"/>
          <w:sz w:val="24"/>
          <w:szCs w:val="24"/>
        </w:rPr>
        <w:t>is estimated at</w:t>
      </w:r>
      <w:r w:rsidR="00623315" w:rsidRPr="00A75F6E">
        <w:rPr>
          <w:rFonts w:ascii="Times New Roman" w:hAnsi="Times New Roman" w:cs="Times New Roman"/>
          <w:sz w:val="24"/>
          <w:szCs w:val="24"/>
        </w:rPr>
        <w:t xml:space="preserve"> t</w:t>
      </w:r>
      <w:r w:rsidR="000D0BDD">
        <w:rPr>
          <w:rFonts w:ascii="Times New Roman" w:hAnsi="Times New Roman" w:cs="Times New Roman"/>
          <w:sz w:val="24"/>
          <w:szCs w:val="24"/>
        </w:rPr>
        <w:t>wo</w:t>
      </w:r>
      <w:r w:rsidR="00914DB7">
        <w:rPr>
          <w:rFonts w:ascii="Times New Roman" w:hAnsi="Times New Roman" w:cs="Times New Roman"/>
          <w:sz w:val="24"/>
          <w:szCs w:val="24"/>
        </w:rPr>
        <w:t xml:space="preserve"> times the </w:t>
      </w:r>
      <w:r w:rsidR="00623315" w:rsidRPr="00A75F6E">
        <w:rPr>
          <w:rFonts w:ascii="Times New Roman" w:hAnsi="Times New Roman" w:cs="Times New Roman"/>
          <w:sz w:val="24"/>
          <w:szCs w:val="24"/>
        </w:rPr>
        <w:t xml:space="preserve">cost of </w:t>
      </w:r>
      <w:r w:rsidR="000673F0">
        <w:rPr>
          <w:rFonts w:ascii="Times New Roman" w:hAnsi="Times New Roman" w:cs="Times New Roman"/>
          <w:sz w:val="24"/>
          <w:szCs w:val="24"/>
        </w:rPr>
        <w:t>the process equipment</w:t>
      </w:r>
      <w:r w:rsidR="00623315" w:rsidRPr="00A75F6E">
        <w:rPr>
          <w:rFonts w:ascii="Times New Roman" w:hAnsi="Times New Roman" w:cs="Times New Roman"/>
          <w:sz w:val="24"/>
          <w:szCs w:val="24"/>
        </w:rPr>
        <w:t xml:space="preserve"> used in this cost analysis.</w:t>
      </w:r>
    </w:p>
    <w:p w:rsidR="00565B1B" w:rsidRDefault="00821DF1" w:rsidP="00AE1730">
      <w:pPr>
        <w:rPr>
          <w:rFonts w:ascii="Times New Roman" w:hAnsi="Times New Roman" w:cs="Times New Roman"/>
          <w:sz w:val="24"/>
          <w:szCs w:val="24"/>
        </w:rPr>
      </w:pPr>
      <w:r w:rsidRPr="00821DF1">
        <w:rPr>
          <w:rFonts w:ascii="Times New Roman" w:hAnsi="Times New Roman" w:cs="Times New Roman"/>
          <w:b/>
          <w:sz w:val="24"/>
          <w:szCs w:val="24"/>
        </w:rPr>
        <w:t>T</w:t>
      </w:r>
      <w:del w:id="133" w:author="ptomasula" w:date="2013-05-18T12:18:00Z">
        <w:r w:rsidRPr="00821DF1" w:rsidDel="00C00048">
          <w:rPr>
            <w:rFonts w:ascii="Times New Roman" w:hAnsi="Times New Roman" w:cs="Times New Roman"/>
            <w:b/>
            <w:sz w:val="24"/>
            <w:szCs w:val="24"/>
          </w:rPr>
          <w:delText>able</w:delText>
        </w:r>
      </w:del>
      <w:ins w:id="134" w:author="ptomasula" w:date="2013-05-18T12:18:00Z">
        <w:r w:rsidR="00C00048">
          <w:rPr>
            <w:rFonts w:ascii="Times New Roman" w:hAnsi="Times New Roman" w:cs="Times New Roman"/>
            <w:b/>
            <w:sz w:val="24"/>
            <w:szCs w:val="24"/>
          </w:rPr>
          <w:t>ABLE</w:t>
        </w:r>
      </w:ins>
      <w:r w:rsidRPr="00821DF1">
        <w:rPr>
          <w:rFonts w:ascii="Times New Roman" w:hAnsi="Times New Roman" w:cs="Times New Roman"/>
          <w:b/>
          <w:sz w:val="24"/>
          <w:szCs w:val="24"/>
        </w:rPr>
        <w:t xml:space="preserve"> 6</w:t>
      </w:r>
      <w:r w:rsidR="00E460BE">
        <w:rPr>
          <w:rFonts w:ascii="Times New Roman" w:hAnsi="Times New Roman" w:cs="Times New Roman"/>
          <w:sz w:val="24"/>
          <w:szCs w:val="24"/>
        </w:rPr>
        <w:t xml:space="preserve"> provides the estimated capital costs of the dairy processing facility by section. Detail</w:t>
      </w:r>
      <w:r w:rsidR="000F7496">
        <w:rPr>
          <w:rFonts w:ascii="Times New Roman" w:hAnsi="Times New Roman" w:cs="Times New Roman"/>
          <w:sz w:val="24"/>
          <w:szCs w:val="24"/>
        </w:rPr>
        <w:t xml:space="preserve">s of </w:t>
      </w:r>
      <w:r w:rsidR="00213304">
        <w:rPr>
          <w:rFonts w:ascii="Times New Roman" w:hAnsi="Times New Roman" w:cs="Times New Roman"/>
          <w:sz w:val="24"/>
          <w:szCs w:val="24"/>
        </w:rPr>
        <w:t>the</w:t>
      </w:r>
      <w:r w:rsidR="000F7496">
        <w:rPr>
          <w:rFonts w:ascii="Times New Roman" w:hAnsi="Times New Roman" w:cs="Times New Roman"/>
          <w:sz w:val="24"/>
          <w:szCs w:val="24"/>
        </w:rPr>
        <w:t xml:space="preserve"> equipment are displayed in the </w:t>
      </w:r>
      <w:r w:rsidRPr="00821DF1">
        <w:rPr>
          <w:rFonts w:ascii="Times New Roman" w:hAnsi="Times New Roman" w:cs="Times New Roman"/>
          <w:b/>
          <w:sz w:val="24"/>
          <w:szCs w:val="24"/>
        </w:rPr>
        <w:t>Economic Evaluation Report</w:t>
      </w:r>
      <w:r w:rsidR="000F7496">
        <w:rPr>
          <w:rFonts w:ascii="Times New Roman" w:hAnsi="Times New Roman" w:cs="Times New Roman"/>
          <w:sz w:val="24"/>
          <w:szCs w:val="24"/>
        </w:rPr>
        <w:t xml:space="preserve"> (Appendix B).</w:t>
      </w:r>
      <w:r w:rsidR="00623315">
        <w:rPr>
          <w:rFonts w:ascii="Times New Roman" w:hAnsi="Times New Roman" w:cs="Times New Roman"/>
          <w:sz w:val="24"/>
          <w:szCs w:val="24"/>
        </w:rPr>
        <w:t xml:space="preserve">  A capital cost of $</w:t>
      </w:r>
      <w:r w:rsidR="008A4507">
        <w:rPr>
          <w:rFonts w:ascii="Times New Roman" w:hAnsi="Times New Roman" w:cs="Times New Roman"/>
          <w:sz w:val="24"/>
          <w:szCs w:val="24"/>
        </w:rPr>
        <w:t>21.</w:t>
      </w:r>
      <w:r w:rsidR="00914DB7">
        <w:rPr>
          <w:rFonts w:ascii="Times New Roman" w:hAnsi="Times New Roman" w:cs="Times New Roman"/>
          <w:sz w:val="24"/>
          <w:szCs w:val="24"/>
        </w:rPr>
        <w:t>0</w:t>
      </w:r>
      <w:r w:rsidR="00623315">
        <w:rPr>
          <w:rFonts w:ascii="Times New Roman" w:hAnsi="Times New Roman" w:cs="Times New Roman"/>
          <w:sz w:val="24"/>
          <w:szCs w:val="24"/>
        </w:rPr>
        <w:t xml:space="preserve"> million</w:t>
      </w:r>
      <w:r w:rsidR="00AA1FF0">
        <w:rPr>
          <w:rFonts w:ascii="Times New Roman" w:hAnsi="Times New Roman" w:cs="Times New Roman"/>
          <w:sz w:val="24"/>
          <w:szCs w:val="24"/>
        </w:rPr>
        <w:t xml:space="preserve"> is estimated for this </w:t>
      </w:r>
      <w:r w:rsidR="00AA1FF0" w:rsidRPr="00C2194B">
        <w:rPr>
          <w:rFonts w:ascii="Times New Roman" w:hAnsi="Times New Roman" w:cs="Times New Roman"/>
          <w:sz w:val="24"/>
          <w:szCs w:val="24"/>
        </w:rPr>
        <w:t xml:space="preserve">40 </w:t>
      </w:r>
      <w:r w:rsidR="00C5649B">
        <w:rPr>
          <w:rFonts w:ascii="Times New Roman" w:hAnsi="Times New Roman" w:cs="Times New Roman"/>
          <w:sz w:val="24"/>
          <w:szCs w:val="24"/>
        </w:rPr>
        <w:t>million</w:t>
      </w:r>
      <w:r w:rsidR="00C5649B" w:rsidRPr="00C2194B">
        <w:rPr>
          <w:rFonts w:ascii="Times New Roman" w:hAnsi="Times New Roman" w:cs="Times New Roman"/>
          <w:sz w:val="24"/>
          <w:szCs w:val="24"/>
        </w:rPr>
        <w:t xml:space="preserve"> </w:t>
      </w:r>
      <w:r w:rsidR="00080D79">
        <w:rPr>
          <w:rFonts w:ascii="Times New Roman" w:hAnsi="Times New Roman" w:cs="Times New Roman"/>
          <w:sz w:val="24"/>
          <w:szCs w:val="24"/>
        </w:rPr>
        <w:t>k</w:t>
      </w:r>
      <w:r w:rsidR="00D42F37">
        <w:rPr>
          <w:rFonts w:ascii="Times New Roman" w:hAnsi="Times New Roman" w:cs="Times New Roman"/>
          <w:sz w:val="24"/>
          <w:szCs w:val="24"/>
        </w:rPr>
        <w:t>g</w:t>
      </w:r>
      <w:r w:rsidR="00AA1FF0" w:rsidRPr="00C2194B">
        <w:rPr>
          <w:rFonts w:ascii="Times New Roman" w:hAnsi="Times New Roman" w:cs="Times New Roman"/>
          <w:sz w:val="24"/>
          <w:szCs w:val="24"/>
        </w:rPr>
        <w:t xml:space="preserve"> per year</w:t>
      </w:r>
      <w:r w:rsidR="00AA1FF0">
        <w:rPr>
          <w:rFonts w:ascii="Times New Roman" w:hAnsi="Times New Roman" w:cs="Times New Roman"/>
          <w:sz w:val="24"/>
          <w:szCs w:val="24"/>
        </w:rPr>
        <w:t xml:space="preserve"> </w:t>
      </w:r>
      <w:r w:rsidR="00C5649B">
        <w:rPr>
          <w:rFonts w:ascii="Times New Roman" w:hAnsi="Times New Roman" w:cs="Times New Roman"/>
          <w:sz w:val="24"/>
          <w:szCs w:val="24"/>
        </w:rPr>
        <w:t xml:space="preserve">fluid </w:t>
      </w:r>
      <w:r w:rsidR="00AA1FF0">
        <w:rPr>
          <w:rFonts w:ascii="Times New Roman" w:hAnsi="Times New Roman" w:cs="Times New Roman"/>
          <w:sz w:val="24"/>
          <w:szCs w:val="24"/>
        </w:rPr>
        <w:t>milk processing plant.</w:t>
      </w:r>
    </w:p>
    <w:p w:rsidR="00565B1B" w:rsidRDefault="00565B1B" w:rsidP="0072792A">
      <w:pPr>
        <w:spacing w:after="0"/>
        <w:rPr>
          <w:rFonts w:ascii="Times New Roman" w:hAnsi="Times New Roman" w:cs="Times New Roman"/>
          <w:sz w:val="24"/>
          <w:szCs w:val="24"/>
        </w:rPr>
      </w:pPr>
    </w:p>
    <w:p w:rsidR="00E460BE" w:rsidRPr="00FD6D81" w:rsidRDefault="00821DF1" w:rsidP="0072792A">
      <w:pPr>
        <w:spacing w:after="0"/>
        <w:rPr>
          <w:rFonts w:ascii="Times New Roman" w:hAnsi="Times New Roman" w:cs="Times New Roman"/>
          <w:b/>
          <w:sz w:val="24"/>
          <w:szCs w:val="24"/>
        </w:rPr>
      </w:pPr>
      <w:r w:rsidRPr="00821DF1">
        <w:rPr>
          <w:rFonts w:ascii="Times New Roman" w:hAnsi="Times New Roman" w:cs="Times New Roman"/>
          <w:b/>
          <w:sz w:val="24"/>
          <w:szCs w:val="24"/>
        </w:rPr>
        <w:t>T</w:t>
      </w:r>
      <w:del w:id="135" w:author="ptomasula" w:date="2013-05-18T12:18:00Z">
        <w:r w:rsidRPr="00821DF1" w:rsidDel="00C00048">
          <w:rPr>
            <w:rFonts w:ascii="Times New Roman" w:hAnsi="Times New Roman" w:cs="Times New Roman"/>
            <w:b/>
            <w:sz w:val="24"/>
            <w:szCs w:val="24"/>
          </w:rPr>
          <w:delText>able</w:delText>
        </w:r>
      </w:del>
      <w:ins w:id="136" w:author="ptomasula" w:date="2013-05-18T12:18:00Z">
        <w:r w:rsidR="00C00048">
          <w:rPr>
            <w:rFonts w:ascii="Times New Roman" w:hAnsi="Times New Roman" w:cs="Times New Roman"/>
            <w:b/>
            <w:sz w:val="24"/>
            <w:szCs w:val="24"/>
          </w:rPr>
          <w:t>ABLE</w:t>
        </w:r>
      </w:ins>
      <w:r w:rsidRPr="00821DF1">
        <w:rPr>
          <w:rFonts w:ascii="Times New Roman" w:hAnsi="Times New Roman" w:cs="Times New Roman"/>
          <w:b/>
          <w:sz w:val="24"/>
          <w:szCs w:val="24"/>
        </w:rPr>
        <w:t xml:space="preserve"> 6</w:t>
      </w:r>
    </w:p>
    <w:p w:rsidR="0072792A" w:rsidRDefault="0072792A" w:rsidP="0072792A">
      <w:pPr>
        <w:spacing w:after="0"/>
        <w:rPr>
          <w:rFonts w:ascii="Times New Roman" w:hAnsi="Times New Roman" w:cs="Times New Roman"/>
          <w:sz w:val="24"/>
          <w:szCs w:val="24"/>
        </w:rPr>
      </w:pPr>
      <w:r>
        <w:rPr>
          <w:rFonts w:ascii="Times New Roman" w:hAnsi="Times New Roman" w:cs="Times New Roman"/>
          <w:sz w:val="24"/>
          <w:szCs w:val="24"/>
        </w:rPr>
        <w:t>Estimated capital cost</w:t>
      </w:r>
      <w:r w:rsidR="00FD6D81">
        <w:rPr>
          <w:rFonts w:ascii="Times New Roman" w:hAnsi="Times New Roman" w:cs="Times New Roman"/>
          <w:sz w:val="24"/>
          <w:szCs w:val="24"/>
        </w:rPr>
        <w:t>s</w:t>
      </w:r>
      <w:r>
        <w:rPr>
          <w:rFonts w:ascii="Times New Roman" w:hAnsi="Times New Roman" w:cs="Times New Roman"/>
          <w:sz w:val="24"/>
          <w:szCs w:val="24"/>
        </w:rPr>
        <w:t xml:space="preserve"> </w:t>
      </w:r>
      <w:r w:rsidR="00565B1B">
        <w:rPr>
          <w:rFonts w:ascii="Times New Roman" w:hAnsi="Times New Roman" w:cs="Times New Roman"/>
          <w:sz w:val="24"/>
          <w:szCs w:val="24"/>
        </w:rPr>
        <w:t>of</w:t>
      </w:r>
      <w:r>
        <w:rPr>
          <w:rFonts w:ascii="Times New Roman" w:hAnsi="Times New Roman" w:cs="Times New Roman"/>
          <w:sz w:val="24"/>
          <w:szCs w:val="24"/>
        </w:rPr>
        <w:t xml:space="preserve"> </w:t>
      </w:r>
      <w:r w:rsidR="00FD6D81">
        <w:rPr>
          <w:rFonts w:ascii="Times New Roman" w:hAnsi="Times New Roman" w:cs="Times New Roman"/>
          <w:sz w:val="24"/>
          <w:szCs w:val="24"/>
        </w:rPr>
        <w:t xml:space="preserve">the </w:t>
      </w:r>
      <w:r>
        <w:rPr>
          <w:rFonts w:ascii="Times New Roman" w:hAnsi="Times New Roman" w:cs="Times New Roman"/>
          <w:sz w:val="24"/>
          <w:szCs w:val="24"/>
        </w:rPr>
        <w:t>dairy processing facility</w:t>
      </w:r>
    </w:p>
    <w:p w:rsidR="0072792A" w:rsidRPr="001A69C5" w:rsidRDefault="0072792A" w:rsidP="0072792A">
      <w:pPr>
        <w:spacing w:after="0"/>
        <w:rPr>
          <w:rFonts w:ascii="Times New Roman" w:hAnsi="Times New Roman" w:cs="Times New Roman"/>
          <w:sz w:val="24"/>
          <w:szCs w:val="24"/>
        </w:rPr>
      </w:pPr>
    </w:p>
    <w:tbl>
      <w:tblPr>
        <w:tblStyle w:val="LightShading1"/>
        <w:tblW w:w="0" w:type="auto"/>
        <w:tblLook w:val="06A0"/>
      </w:tblPr>
      <w:tblGrid>
        <w:gridCol w:w="3888"/>
        <w:gridCol w:w="3330"/>
      </w:tblGrid>
      <w:tr w:rsidR="0072792A" w:rsidRPr="001A69C5" w:rsidTr="00565B1B">
        <w:trPr>
          <w:cnfStyle w:val="100000000000"/>
        </w:trPr>
        <w:tc>
          <w:tcPr>
            <w:cnfStyle w:val="001000000000"/>
            <w:tcW w:w="3888" w:type="dxa"/>
          </w:tcPr>
          <w:p w:rsidR="0072792A" w:rsidRPr="001A69C5" w:rsidRDefault="0072792A" w:rsidP="00565B1B">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Section</w:t>
            </w:r>
          </w:p>
        </w:tc>
        <w:tc>
          <w:tcPr>
            <w:tcW w:w="3330" w:type="dxa"/>
          </w:tcPr>
          <w:p w:rsidR="0072792A" w:rsidRPr="001A69C5" w:rsidRDefault="0072792A" w:rsidP="00565B1B">
            <w:pPr>
              <w:cnfStyle w:val="100000000000"/>
              <w:rPr>
                <w:rFonts w:ascii="Times New Roman" w:hAnsi="Times New Roman" w:cs="Times New Roman"/>
                <w:b w:val="0"/>
                <w:sz w:val="24"/>
                <w:szCs w:val="24"/>
              </w:rPr>
            </w:pPr>
            <w:r w:rsidRPr="001A69C5">
              <w:rPr>
                <w:rFonts w:ascii="Times New Roman" w:hAnsi="Times New Roman" w:cs="Times New Roman"/>
                <w:b w:val="0"/>
                <w:sz w:val="24"/>
                <w:szCs w:val="24"/>
              </w:rPr>
              <w:t>Capital Cost</w:t>
            </w:r>
            <w:r w:rsidR="00C5649B">
              <w:rPr>
                <w:rFonts w:ascii="Times New Roman" w:hAnsi="Times New Roman" w:cs="Times New Roman"/>
                <w:b w:val="0"/>
                <w:sz w:val="24"/>
                <w:szCs w:val="24"/>
              </w:rPr>
              <w:t>s</w:t>
            </w:r>
            <w:r w:rsidRPr="001A69C5">
              <w:rPr>
                <w:rFonts w:ascii="Times New Roman" w:hAnsi="Times New Roman" w:cs="Times New Roman"/>
                <w:b w:val="0"/>
                <w:sz w:val="24"/>
                <w:szCs w:val="24"/>
              </w:rPr>
              <w:t xml:space="preserve"> (US$ </w:t>
            </w:r>
            <w:r w:rsidR="00565B1B" w:rsidRPr="001A69C5">
              <w:rPr>
                <w:rFonts w:ascii="Times New Roman" w:hAnsi="Times New Roman" w:cs="Times New Roman"/>
                <w:b w:val="0"/>
                <w:sz w:val="24"/>
                <w:szCs w:val="24"/>
              </w:rPr>
              <w:t>thousand</w:t>
            </w:r>
            <w:r w:rsidR="001A69C5">
              <w:rPr>
                <w:rFonts w:ascii="Times New Roman" w:hAnsi="Times New Roman" w:cs="Times New Roman"/>
                <w:b w:val="0"/>
                <w:sz w:val="24"/>
                <w:szCs w:val="24"/>
              </w:rPr>
              <w:t>s</w:t>
            </w:r>
            <w:r w:rsidRPr="001A69C5">
              <w:rPr>
                <w:rFonts w:ascii="Times New Roman" w:hAnsi="Times New Roman" w:cs="Times New Roman"/>
                <w:b w:val="0"/>
                <w:sz w:val="24"/>
                <w:szCs w:val="24"/>
              </w:rPr>
              <w:t>)</w:t>
            </w:r>
          </w:p>
        </w:tc>
      </w:tr>
      <w:tr w:rsidR="0072792A" w:rsidRPr="001A69C5" w:rsidTr="00565B1B">
        <w:tc>
          <w:tcPr>
            <w:cnfStyle w:val="001000000000"/>
            <w:tcW w:w="3888" w:type="dxa"/>
          </w:tcPr>
          <w:p w:rsidR="0072792A" w:rsidRPr="001A69C5" w:rsidRDefault="0072792A" w:rsidP="009E441A">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 xml:space="preserve">Raw </w:t>
            </w:r>
            <w:r w:rsidR="009E441A">
              <w:rPr>
                <w:rFonts w:ascii="Times New Roman" w:hAnsi="Times New Roman" w:cs="Times New Roman"/>
                <w:b w:val="0"/>
                <w:sz w:val="24"/>
                <w:szCs w:val="24"/>
              </w:rPr>
              <w:t>M</w:t>
            </w:r>
            <w:r w:rsidRPr="001A69C5">
              <w:rPr>
                <w:rFonts w:ascii="Times New Roman" w:hAnsi="Times New Roman" w:cs="Times New Roman"/>
                <w:b w:val="0"/>
                <w:sz w:val="24"/>
                <w:szCs w:val="24"/>
              </w:rPr>
              <w:t xml:space="preserve">ilk </w:t>
            </w:r>
            <w:r w:rsidR="009E441A">
              <w:rPr>
                <w:rFonts w:ascii="Times New Roman" w:hAnsi="Times New Roman" w:cs="Times New Roman"/>
                <w:b w:val="0"/>
                <w:sz w:val="24"/>
                <w:szCs w:val="24"/>
              </w:rPr>
              <w:t>S</w:t>
            </w:r>
            <w:r w:rsidRPr="001A69C5">
              <w:rPr>
                <w:rFonts w:ascii="Times New Roman" w:hAnsi="Times New Roman" w:cs="Times New Roman"/>
                <w:b w:val="0"/>
                <w:sz w:val="24"/>
                <w:szCs w:val="24"/>
              </w:rPr>
              <w:t>torage</w:t>
            </w:r>
          </w:p>
        </w:tc>
        <w:tc>
          <w:tcPr>
            <w:tcW w:w="3330" w:type="dxa"/>
          </w:tcPr>
          <w:p w:rsidR="00565B1B" w:rsidRPr="001A69C5" w:rsidRDefault="000B41C7" w:rsidP="000B41C7">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583</w:t>
            </w:r>
          </w:p>
        </w:tc>
      </w:tr>
      <w:tr w:rsidR="0072792A" w:rsidRPr="001A69C5" w:rsidTr="00565B1B">
        <w:tc>
          <w:tcPr>
            <w:cnfStyle w:val="001000000000"/>
            <w:tcW w:w="3888" w:type="dxa"/>
          </w:tcPr>
          <w:p w:rsidR="0072792A" w:rsidRPr="001A69C5" w:rsidRDefault="0072792A" w:rsidP="009E441A">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 xml:space="preserve">Milk </w:t>
            </w:r>
            <w:r w:rsidR="009E441A">
              <w:rPr>
                <w:rFonts w:ascii="Times New Roman" w:hAnsi="Times New Roman" w:cs="Times New Roman"/>
                <w:b w:val="0"/>
                <w:sz w:val="24"/>
                <w:szCs w:val="24"/>
              </w:rPr>
              <w:t>S</w:t>
            </w:r>
            <w:r w:rsidRPr="001A69C5">
              <w:rPr>
                <w:rFonts w:ascii="Times New Roman" w:hAnsi="Times New Roman" w:cs="Times New Roman"/>
                <w:b w:val="0"/>
                <w:sz w:val="24"/>
                <w:szCs w:val="24"/>
              </w:rPr>
              <w:t>tandardization</w:t>
            </w:r>
          </w:p>
        </w:tc>
        <w:tc>
          <w:tcPr>
            <w:tcW w:w="3330" w:type="dxa"/>
          </w:tcPr>
          <w:p w:rsidR="0072792A" w:rsidRPr="001A69C5" w:rsidRDefault="008A4507" w:rsidP="000B41C7">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9</w:t>
            </w:r>
            <w:r w:rsidR="000B41C7">
              <w:rPr>
                <w:rFonts w:ascii="Times New Roman" w:hAnsi="Times New Roman" w:cs="Times New Roman"/>
                <w:sz w:val="24"/>
                <w:szCs w:val="24"/>
              </w:rPr>
              <w:t>58</w:t>
            </w:r>
          </w:p>
        </w:tc>
      </w:tr>
      <w:tr w:rsidR="0072792A" w:rsidRPr="001A69C5" w:rsidTr="00565B1B">
        <w:tc>
          <w:tcPr>
            <w:cnfStyle w:val="001000000000"/>
            <w:tcW w:w="3888" w:type="dxa"/>
          </w:tcPr>
          <w:p w:rsidR="0072792A" w:rsidRPr="001A69C5" w:rsidRDefault="00565B1B" w:rsidP="009E441A">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 xml:space="preserve">Milk </w:t>
            </w:r>
            <w:r w:rsidR="009E441A">
              <w:rPr>
                <w:rFonts w:ascii="Times New Roman" w:hAnsi="Times New Roman" w:cs="Times New Roman"/>
                <w:b w:val="0"/>
                <w:sz w:val="24"/>
                <w:szCs w:val="24"/>
              </w:rPr>
              <w:t>P</w:t>
            </w:r>
            <w:r w:rsidRPr="001A69C5">
              <w:rPr>
                <w:rFonts w:ascii="Times New Roman" w:hAnsi="Times New Roman" w:cs="Times New Roman"/>
                <w:b w:val="0"/>
                <w:sz w:val="24"/>
                <w:szCs w:val="24"/>
              </w:rPr>
              <w:t>asteurization</w:t>
            </w:r>
          </w:p>
        </w:tc>
        <w:tc>
          <w:tcPr>
            <w:tcW w:w="3330" w:type="dxa"/>
          </w:tcPr>
          <w:p w:rsidR="0072792A" w:rsidRPr="001A69C5" w:rsidRDefault="008A4507" w:rsidP="000B41C7">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20</w:t>
            </w:r>
            <w:r w:rsidR="000B41C7">
              <w:rPr>
                <w:rFonts w:ascii="Times New Roman" w:hAnsi="Times New Roman" w:cs="Times New Roman"/>
                <w:sz w:val="24"/>
                <w:szCs w:val="24"/>
              </w:rPr>
              <w:t>8</w:t>
            </w:r>
          </w:p>
        </w:tc>
      </w:tr>
      <w:tr w:rsidR="00565B1B" w:rsidRPr="001A69C5" w:rsidTr="00565B1B">
        <w:tc>
          <w:tcPr>
            <w:cnfStyle w:val="001000000000"/>
            <w:tcW w:w="3888" w:type="dxa"/>
          </w:tcPr>
          <w:p w:rsidR="00565B1B" w:rsidRPr="001A69C5" w:rsidRDefault="00565B1B" w:rsidP="00565B1B">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Homogenization</w:t>
            </w:r>
          </w:p>
        </w:tc>
        <w:tc>
          <w:tcPr>
            <w:tcW w:w="3330" w:type="dxa"/>
          </w:tcPr>
          <w:p w:rsidR="00565B1B" w:rsidRPr="001A69C5" w:rsidRDefault="008A4507" w:rsidP="000B41C7">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6</w:t>
            </w:r>
            <w:r w:rsidR="000B41C7">
              <w:rPr>
                <w:rFonts w:ascii="Times New Roman" w:hAnsi="Times New Roman" w:cs="Times New Roman"/>
                <w:sz w:val="24"/>
                <w:szCs w:val="24"/>
              </w:rPr>
              <w:t>91</w:t>
            </w:r>
          </w:p>
        </w:tc>
      </w:tr>
      <w:tr w:rsidR="0072792A" w:rsidRPr="001A69C5" w:rsidTr="00565B1B">
        <w:tc>
          <w:tcPr>
            <w:cnfStyle w:val="001000000000"/>
            <w:tcW w:w="3888" w:type="dxa"/>
          </w:tcPr>
          <w:p w:rsidR="0072792A" w:rsidRPr="001A69C5" w:rsidRDefault="0072792A" w:rsidP="009E441A">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 xml:space="preserve">Cream </w:t>
            </w:r>
            <w:r w:rsidR="009E441A">
              <w:rPr>
                <w:rFonts w:ascii="Times New Roman" w:hAnsi="Times New Roman" w:cs="Times New Roman"/>
                <w:b w:val="0"/>
                <w:sz w:val="24"/>
                <w:szCs w:val="24"/>
              </w:rPr>
              <w:t>P</w:t>
            </w:r>
            <w:r w:rsidRPr="001A69C5">
              <w:rPr>
                <w:rFonts w:ascii="Times New Roman" w:hAnsi="Times New Roman" w:cs="Times New Roman"/>
                <w:b w:val="0"/>
                <w:sz w:val="24"/>
                <w:szCs w:val="24"/>
              </w:rPr>
              <w:t>asteurization</w:t>
            </w:r>
          </w:p>
        </w:tc>
        <w:tc>
          <w:tcPr>
            <w:tcW w:w="3330" w:type="dxa"/>
          </w:tcPr>
          <w:p w:rsidR="0072792A" w:rsidRPr="001A69C5" w:rsidRDefault="008A4507" w:rsidP="00CF1414">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53</w:t>
            </w:r>
          </w:p>
        </w:tc>
      </w:tr>
      <w:tr w:rsidR="0072792A" w:rsidRPr="001A69C5" w:rsidTr="00565B1B">
        <w:tc>
          <w:tcPr>
            <w:cnfStyle w:val="001000000000"/>
            <w:tcW w:w="3888" w:type="dxa"/>
          </w:tcPr>
          <w:p w:rsidR="0072792A" w:rsidRPr="001A69C5" w:rsidRDefault="0072792A" w:rsidP="009E441A">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 xml:space="preserve">Milk </w:t>
            </w:r>
            <w:r w:rsidR="009E441A">
              <w:rPr>
                <w:rFonts w:ascii="Times New Roman" w:hAnsi="Times New Roman" w:cs="Times New Roman"/>
                <w:b w:val="0"/>
                <w:sz w:val="24"/>
                <w:szCs w:val="24"/>
              </w:rPr>
              <w:t>P</w:t>
            </w:r>
            <w:r w:rsidRPr="001A69C5">
              <w:rPr>
                <w:rFonts w:ascii="Times New Roman" w:hAnsi="Times New Roman" w:cs="Times New Roman"/>
                <w:b w:val="0"/>
                <w:sz w:val="24"/>
                <w:szCs w:val="24"/>
              </w:rPr>
              <w:t>ackaging</w:t>
            </w:r>
            <w:r w:rsidR="00C36B23">
              <w:rPr>
                <w:rFonts w:ascii="Times New Roman" w:hAnsi="Times New Roman" w:cs="Times New Roman"/>
                <w:b w:val="0"/>
                <w:sz w:val="24"/>
                <w:szCs w:val="24"/>
              </w:rPr>
              <w:t xml:space="preserve"> </w:t>
            </w:r>
          </w:p>
        </w:tc>
        <w:tc>
          <w:tcPr>
            <w:tcW w:w="3330" w:type="dxa"/>
          </w:tcPr>
          <w:p w:rsidR="0072792A" w:rsidRPr="001A69C5" w:rsidRDefault="008A4507" w:rsidP="000B41C7">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3,6</w:t>
            </w:r>
            <w:r w:rsidR="000B41C7">
              <w:rPr>
                <w:rFonts w:ascii="Times New Roman" w:hAnsi="Times New Roman" w:cs="Times New Roman"/>
                <w:sz w:val="24"/>
                <w:szCs w:val="24"/>
              </w:rPr>
              <w:t>80</w:t>
            </w:r>
          </w:p>
        </w:tc>
      </w:tr>
      <w:tr w:rsidR="0072792A" w:rsidRPr="001A69C5" w:rsidTr="00565B1B">
        <w:tc>
          <w:tcPr>
            <w:cnfStyle w:val="001000000000"/>
            <w:tcW w:w="3888" w:type="dxa"/>
          </w:tcPr>
          <w:p w:rsidR="0072792A" w:rsidRPr="001A69C5" w:rsidRDefault="00565B1B" w:rsidP="009E441A">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 xml:space="preserve">Cream </w:t>
            </w:r>
            <w:r w:rsidR="009E441A">
              <w:rPr>
                <w:rFonts w:ascii="Times New Roman" w:hAnsi="Times New Roman" w:cs="Times New Roman"/>
                <w:b w:val="0"/>
                <w:sz w:val="24"/>
                <w:szCs w:val="24"/>
              </w:rPr>
              <w:t>P</w:t>
            </w:r>
            <w:r w:rsidRPr="001A69C5">
              <w:rPr>
                <w:rFonts w:ascii="Times New Roman" w:hAnsi="Times New Roman" w:cs="Times New Roman"/>
                <w:b w:val="0"/>
                <w:sz w:val="24"/>
                <w:szCs w:val="24"/>
              </w:rPr>
              <w:t>ackaging</w:t>
            </w:r>
          </w:p>
        </w:tc>
        <w:tc>
          <w:tcPr>
            <w:tcW w:w="3330" w:type="dxa"/>
          </w:tcPr>
          <w:p w:rsidR="0072792A" w:rsidRPr="001A69C5" w:rsidRDefault="000B41C7" w:rsidP="000B41C7">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934</w:t>
            </w:r>
          </w:p>
        </w:tc>
      </w:tr>
      <w:tr w:rsidR="00F24995" w:rsidRPr="001A69C5" w:rsidTr="00565B1B">
        <w:tc>
          <w:tcPr>
            <w:cnfStyle w:val="001000000000"/>
            <w:tcW w:w="3888" w:type="dxa"/>
          </w:tcPr>
          <w:p w:rsidR="00F24995" w:rsidRPr="001A69C5" w:rsidRDefault="00F24995" w:rsidP="00FA440F">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Cleaning-in-Place</w:t>
            </w:r>
          </w:p>
        </w:tc>
        <w:tc>
          <w:tcPr>
            <w:tcW w:w="3330" w:type="dxa"/>
          </w:tcPr>
          <w:p w:rsidR="00F24995" w:rsidRPr="001A69C5" w:rsidRDefault="008A4507" w:rsidP="000B41C7">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1,</w:t>
            </w:r>
            <w:r w:rsidR="000B41C7">
              <w:rPr>
                <w:rFonts w:ascii="Times New Roman" w:hAnsi="Times New Roman" w:cs="Times New Roman"/>
                <w:sz w:val="24"/>
                <w:szCs w:val="24"/>
              </w:rPr>
              <w:t>933</w:t>
            </w:r>
          </w:p>
        </w:tc>
      </w:tr>
      <w:tr w:rsidR="00F24995" w:rsidRPr="001A69C5" w:rsidTr="00565B1B">
        <w:tc>
          <w:tcPr>
            <w:cnfStyle w:val="001000000000"/>
            <w:tcW w:w="3888" w:type="dxa"/>
          </w:tcPr>
          <w:p w:rsidR="00F24995" w:rsidRPr="001A69C5" w:rsidRDefault="00F24995" w:rsidP="009E441A">
            <w:pPr>
              <w:spacing w:before="60" w:after="60"/>
              <w:rPr>
                <w:rFonts w:ascii="Times New Roman" w:hAnsi="Times New Roman" w:cs="Times New Roman"/>
                <w:b w:val="0"/>
                <w:sz w:val="24"/>
                <w:szCs w:val="24"/>
              </w:rPr>
            </w:pPr>
            <w:r w:rsidRPr="001A69C5">
              <w:rPr>
                <w:rFonts w:ascii="Times New Roman" w:hAnsi="Times New Roman" w:cs="Times New Roman"/>
                <w:b w:val="0"/>
                <w:sz w:val="24"/>
                <w:szCs w:val="24"/>
              </w:rPr>
              <w:t xml:space="preserve">Wastewater </w:t>
            </w:r>
            <w:r w:rsidR="009E441A">
              <w:rPr>
                <w:rFonts w:ascii="Times New Roman" w:hAnsi="Times New Roman" w:cs="Times New Roman"/>
                <w:b w:val="0"/>
                <w:sz w:val="24"/>
                <w:szCs w:val="24"/>
              </w:rPr>
              <w:t>T</w:t>
            </w:r>
            <w:r w:rsidRPr="001A69C5">
              <w:rPr>
                <w:rFonts w:ascii="Times New Roman" w:hAnsi="Times New Roman" w:cs="Times New Roman"/>
                <w:b w:val="0"/>
                <w:sz w:val="24"/>
                <w:szCs w:val="24"/>
              </w:rPr>
              <w:t>reatment</w:t>
            </w:r>
          </w:p>
        </w:tc>
        <w:tc>
          <w:tcPr>
            <w:tcW w:w="3330" w:type="dxa"/>
          </w:tcPr>
          <w:p w:rsidR="00F24995" w:rsidRPr="001A69C5" w:rsidRDefault="00CF1414" w:rsidP="000B41C7">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1,</w:t>
            </w:r>
            <w:r w:rsidR="000B41C7">
              <w:rPr>
                <w:rFonts w:ascii="Times New Roman" w:hAnsi="Times New Roman" w:cs="Times New Roman"/>
                <w:sz w:val="24"/>
                <w:szCs w:val="24"/>
              </w:rPr>
              <w:t>907</w:t>
            </w:r>
          </w:p>
        </w:tc>
      </w:tr>
      <w:tr w:rsidR="009E441A" w:rsidRPr="001A69C5" w:rsidTr="00565B1B">
        <w:tc>
          <w:tcPr>
            <w:cnfStyle w:val="001000000000"/>
            <w:tcW w:w="3888" w:type="dxa"/>
          </w:tcPr>
          <w:p w:rsidR="009E441A" w:rsidRDefault="009E441A" w:rsidP="00CF1414">
            <w:pPr>
              <w:spacing w:before="60" w:after="60"/>
              <w:rPr>
                <w:rFonts w:ascii="Times New Roman" w:hAnsi="Times New Roman" w:cs="Times New Roman"/>
                <w:b w:val="0"/>
                <w:sz w:val="24"/>
                <w:szCs w:val="24"/>
              </w:rPr>
            </w:pPr>
            <w:r>
              <w:rPr>
                <w:rFonts w:ascii="Times New Roman" w:hAnsi="Times New Roman" w:cs="Times New Roman"/>
                <w:b w:val="0"/>
                <w:sz w:val="24"/>
                <w:szCs w:val="24"/>
              </w:rPr>
              <w:t>Cold Storage</w:t>
            </w:r>
          </w:p>
        </w:tc>
        <w:tc>
          <w:tcPr>
            <w:tcW w:w="3330" w:type="dxa"/>
          </w:tcPr>
          <w:p w:rsidR="009E441A" w:rsidRDefault="009E441A" w:rsidP="00CF1414">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320</w:t>
            </w:r>
          </w:p>
        </w:tc>
      </w:tr>
      <w:tr w:rsidR="00F24995" w:rsidRPr="001A69C5" w:rsidTr="00565B1B">
        <w:tc>
          <w:tcPr>
            <w:cnfStyle w:val="001000000000"/>
            <w:tcW w:w="3888" w:type="dxa"/>
          </w:tcPr>
          <w:p w:rsidR="00F24995" w:rsidRPr="001A69C5" w:rsidRDefault="00CF1414" w:rsidP="00CF1414">
            <w:pPr>
              <w:spacing w:before="60" w:after="60"/>
              <w:rPr>
                <w:rFonts w:ascii="Times New Roman" w:hAnsi="Times New Roman" w:cs="Times New Roman"/>
                <w:b w:val="0"/>
                <w:sz w:val="24"/>
                <w:szCs w:val="24"/>
              </w:rPr>
            </w:pPr>
            <w:r>
              <w:rPr>
                <w:rFonts w:ascii="Times New Roman" w:hAnsi="Times New Roman" w:cs="Times New Roman"/>
                <w:b w:val="0"/>
                <w:sz w:val="24"/>
                <w:szCs w:val="24"/>
              </w:rPr>
              <w:t>Building &amp; Aux cost</w:t>
            </w:r>
            <w:r w:rsidR="00FD6D81">
              <w:rPr>
                <w:rFonts w:ascii="Times New Roman" w:hAnsi="Times New Roman" w:cs="Times New Roman"/>
                <w:b w:val="0"/>
                <w:sz w:val="24"/>
                <w:szCs w:val="24"/>
              </w:rPr>
              <w:t>s</w:t>
            </w:r>
          </w:p>
        </w:tc>
        <w:tc>
          <w:tcPr>
            <w:tcW w:w="3330" w:type="dxa"/>
          </w:tcPr>
          <w:p w:rsidR="00F24995" w:rsidRPr="001A69C5" w:rsidRDefault="00CF1414" w:rsidP="00CF1414">
            <w:pPr>
              <w:spacing w:before="60" w:after="60"/>
              <w:ind w:right="1782"/>
              <w:jc w:val="right"/>
              <w:cnfStyle w:val="000000000000"/>
              <w:rPr>
                <w:rFonts w:ascii="Times New Roman" w:hAnsi="Times New Roman" w:cs="Times New Roman"/>
                <w:sz w:val="24"/>
                <w:szCs w:val="24"/>
              </w:rPr>
            </w:pPr>
            <w:r>
              <w:rPr>
                <w:rFonts w:ascii="Times New Roman" w:hAnsi="Times New Roman" w:cs="Times New Roman"/>
                <w:sz w:val="24"/>
                <w:szCs w:val="24"/>
              </w:rPr>
              <w:t>10,000</w:t>
            </w:r>
          </w:p>
        </w:tc>
      </w:tr>
      <w:tr w:rsidR="00F24995" w:rsidRPr="001A69C5" w:rsidTr="00565B1B">
        <w:tc>
          <w:tcPr>
            <w:cnfStyle w:val="001000000000"/>
            <w:tcW w:w="3888" w:type="dxa"/>
          </w:tcPr>
          <w:p w:rsidR="00F24995" w:rsidRPr="001A69C5" w:rsidRDefault="00F24995" w:rsidP="00E71953">
            <w:pPr>
              <w:spacing w:beforeLines="60" w:after="120"/>
              <w:rPr>
                <w:rFonts w:ascii="Times New Roman" w:hAnsi="Times New Roman" w:cs="Times New Roman"/>
                <w:b w:val="0"/>
                <w:sz w:val="24"/>
                <w:szCs w:val="24"/>
              </w:rPr>
            </w:pPr>
            <w:r w:rsidRPr="001A69C5">
              <w:rPr>
                <w:rFonts w:ascii="Times New Roman" w:hAnsi="Times New Roman" w:cs="Times New Roman"/>
                <w:b w:val="0"/>
                <w:sz w:val="24"/>
                <w:szCs w:val="24"/>
              </w:rPr>
              <w:t>Total</w:t>
            </w:r>
          </w:p>
        </w:tc>
        <w:tc>
          <w:tcPr>
            <w:tcW w:w="3330" w:type="dxa"/>
          </w:tcPr>
          <w:p w:rsidR="009F21D6" w:rsidRDefault="00CF1414" w:rsidP="00E71953">
            <w:pPr>
              <w:spacing w:beforeLines="60" w:after="120"/>
              <w:ind w:right="1782"/>
              <w:jc w:val="right"/>
              <w:cnfStyle w:val="000000000000"/>
              <w:rPr>
                <w:rFonts w:ascii="Times New Roman" w:hAnsi="Times New Roman" w:cs="Times New Roman"/>
                <w:color w:val="auto"/>
                <w:sz w:val="24"/>
                <w:szCs w:val="24"/>
              </w:rPr>
            </w:pPr>
            <w:r>
              <w:rPr>
                <w:rFonts w:ascii="Times New Roman" w:hAnsi="Times New Roman" w:cs="Times New Roman"/>
                <w:sz w:val="24"/>
                <w:szCs w:val="24"/>
              </w:rPr>
              <w:t>2</w:t>
            </w:r>
            <w:r w:rsidR="009E441A">
              <w:rPr>
                <w:rFonts w:ascii="Times New Roman" w:hAnsi="Times New Roman" w:cs="Times New Roman"/>
                <w:sz w:val="24"/>
                <w:szCs w:val="24"/>
              </w:rPr>
              <w:t>1</w:t>
            </w:r>
            <w:r>
              <w:rPr>
                <w:rFonts w:ascii="Times New Roman" w:hAnsi="Times New Roman" w:cs="Times New Roman"/>
                <w:sz w:val="24"/>
                <w:szCs w:val="24"/>
              </w:rPr>
              <w:t>,</w:t>
            </w:r>
            <w:r w:rsidR="009E441A">
              <w:rPr>
                <w:rFonts w:ascii="Times New Roman" w:hAnsi="Times New Roman" w:cs="Times New Roman"/>
                <w:sz w:val="24"/>
                <w:szCs w:val="24"/>
              </w:rPr>
              <w:t>266</w:t>
            </w:r>
          </w:p>
        </w:tc>
      </w:tr>
    </w:tbl>
    <w:p w:rsidR="0072792A" w:rsidRDefault="0072792A" w:rsidP="0072792A">
      <w:pPr>
        <w:rPr>
          <w:rFonts w:ascii="Times New Roman" w:hAnsi="Times New Roman" w:cs="Times New Roman"/>
          <w:sz w:val="24"/>
          <w:szCs w:val="24"/>
        </w:rPr>
      </w:pPr>
    </w:p>
    <w:p w:rsidR="00C5649B" w:rsidRDefault="00C5649B" w:rsidP="0072792A">
      <w:pPr>
        <w:rPr>
          <w:rFonts w:ascii="Times New Roman" w:hAnsi="Times New Roman" w:cs="Times New Roman"/>
          <w:sz w:val="24"/>
          <w:szCs w:val="24"/>
        </w:rPr>
      </w:pPr>
    </w:p>
    <w:p w:rsidR="00C5649B" w:rsidRDefault="00C5649B" w:rsidP="0072792A">
      <w:pPr>
        <w:rPr>
          <w:rFonts w:ascii="Times New Roman" w:hAnsi="Times New Roman" w:cs="Times New Roman"/>
          <w:sz w:val="24"/>
          <w:szCs w:val="24"/>
        </w:rPr>
      </w:pPr>
    </w:p>
    <w:p w:rsidR="00CB5D4F" w:rsidRPr="00CB5D4F" w:rsidRDefault="00821DF1">
      <w:pPr>
        <w:rPr>
          <w:rFonts w:ascii="Times New Roman" w:hAnsi="Times New Roman" w:cs="Times New Roman"/>
          <w:b/>
          <w:sz w:val="24"/>
          <w:szCs w:val="24"/>
        </w:rPr>
      </w:pPr>
      <w:r w:rsidRPr="00821DF1">
        <w:rPr>
          <w:rFonts w:ascii="Times New Roman" w:hAnsi="Times New Roman" w:cs="Times New Roman"/>
          <w:b/>
          <w:sz w:val="24"/>
          <w:szCs w:val="24"/>
        </w:rPr>
        <w:lastRenderedPageBreak/>
        <w:t>Operating Cost</w:t>
      </w:r>
      <w:r w:rsidR="00CB5D4F">
        <w:rPr>
          <w:rFonts w:ascii="Times New Roman" w:hAnsi="Times New Roman" w:cs="Times New Roman"/>
          <w:b/>
          <w:sz w:val="24"/>
          <w:szCs w:val="24"/>
        </w:rPr>
        <w:t>s</w:t>
      </w:r>
    </w:p>
    <w:p w:rsidR="00CB5D4F" w:rsidRDefault="00CB5D4F">
      <w:pPr>
        <w:rPr>
          <w:rFonts w:ascii="Times New Roman" w:hAnsi="Times New Roman" w:cs="Times New Roman"/>
          <w:sz w:val="24"/>
          <w:szCs w:val="24"/>
        </w:rPr>
      </w:pPr>
      <w:r>
        <w:rPr>
          <w:rFonts w:ascii="Times New Roman" w:hAnsi="Times New Roman" w:cs="Times New Roman"/>
          <w:sz w:val="24"/>
          <w:szCs w:val="24"/>
        </w:rPr>
        <w:t xml:space="preserve">Annual operating costs are calculated by summing </w:t>
      </w:r>
      <w:r w:rsidR="00CE1E5B">
        <w:rPr>
          <w:rFonts w:ascii="Times New Roman" w:hAnsi="Times New Roman" w:cs="Times New Roman"/>
          <w:sz w:val="24"/>
          <w:szCs w:val="24"/>
        </w:rPr>
        <w:t>the raw material</w:t>
      </w:r>
      <w:r w:rsidR="009A00C7">
        <w:rPr>
          <w:rFonts w:ascii="Times New Roman" w:hAnsi="Times New Roman" w:cs="Times New Roman"/>
          <w:sz w:val="24"/>
          <w:szCs w:val="24"/>
        </w:rPr>
        <w:t>s</w:t>
      </w:r>
      <w:r w:rsidR="00CE1E5B">
        <w:rPr>
          <w:rFonts w:ascii="Times New Roman" w:hAnsi="Times New Roman" w:cs="Times New Roman"/>
          <w:sz w:val="24"/>
          <w:szCs w:val="24"/>
        </w:rPr>
        <w:t xml:space="preserve"> cost</w:t>
      </w:r>
      <w:r w:rsidR="00FD6D81">
        <w:rPr>
          <w:rFonts w:ascii="Times New Roman" w:hAnsi="Times New Roman" w:cs="Times New Roman"/>
          <w:sz w:val="24"/>
          <w:szCs w:val="24"/>
        </w:rPr>
        <w:t>s</w:t>
      </w:r>
      <w:r w:rsidR="00CE1E5B">
        <w:rPr>
          <w:rFonts w:ascii="Times New Roman" w:hAnsi="Times New Roman" w:cs="Times New Roman"/>
          <w:sz w:val="24"/>
          <w:szCs w:val="24"/>
        </w:rPr>
        <w:t>, utility costs, charges</w:t>
      </w:r>
      <w:r w:rsidR="00FD6D81">
        <w:rPr>
          <w:rFonts w:ascii="Times New Roman" w:hAnsi="Times New Roman" w:cs="Times New Roman"/>
          <w:sz w:val="24"/>
          <w:szCs w:val="24"/>
        </w:rPr>
        <w:t xml:space="preserve"> </w:t>
      </w:r>
      <w:r w:rsidR="00CE1E5B">
        <w:rPr>
          <w:rFonts w:ascii="Times New Roman" w:hAnsi="Times New Roman" w:cs="Times New Roman"/>
          <w:sz w:val="24"/>
          <w:szCs w:val="24"/>
        </w:rPr>
        <w:t>for facilit</w:t>
      </w:r>
      <w:r w:rsidR="008471B8">
        <w:rPr>
          <w:rFonts w:ascii="Times New Roman" w:hAnsi="Times New Roman" w:cs="Times New Roman"/>
          <w:sz w:val="24"/>
          <w:szCs w:val="24"/>
        </w:rPr>
        <w:t>y</w:t>
      </w:r>
      <w:r w:rsidR="00CE1E5B">
        <w:rPr>
          <w:rFonts w:ascii="Times New Roman" w:hAnsi="Times New Roman" w:cs="Times New Roman"/>
          <w:sz w:val="24"/>
          <w:szCs w:val="24"/>
        </w:rPr>
        <w:t xml:space="preserve"> plant operators</w:t>
      </w:r>
      <w:r w:rsidR="000673F0">
        <w:rPr>
          <w:rFonts w:ascii="Times New Roman" w:hAnsi="Times New Roman" w:cs="Times New Roman"/>
          <w:sz w:val="24"/>
          <w:szCs w:val="24"/>
        </w:rPr>
        <w:t xml:space="preserve"> (salaries)</w:t>
      </w:r>
      <w:r w:rsidR="00CE1E5B">
        <w:rPr>
          <w:rFonts w:ascii="Times New Roman" w:hAnsi="Times New Roman" w:cs="Times New Roman"/>
          <w:sz w:val="24"/>
          <w:szCs w:val="24"/>
        </w:rPr>
        <w:t>, maintenance cost</w:t>
      </w:r>
      <w:r w:rsidR="00FD6D81">
        <w:rPr>
          <w:rFonts w:ascii="Times New Roman" w:hAnsi="Times New Roman" w:cs="Times New Roman"/>
          <w:sz w:val="24"/>
          <w:szCs w:val="24"/>
        </w:rPr>
        <w:t>s</w:t>
      </w:r>
      <w:r w:rsidR="00CE1E5B">
        <w:rPr>
          <w:rFonts w:ascii="Times New Roman" w:hAnsi="Times New Roman" w:cs="Times New Roman"/>
          <w:sz w:val="24"/>
          <w:szCs w:val="24"/>
        </w:rPr>
        <w:t xml:space="preserve">, </w:t>
      </w:r>
      <w:r w:rsidR="003D2EF3">
        <w:rPr>
          <w:rFonts w:ascii="Times New Roman" w:hAnsi="Times New Roman" w:cs="Times New Roman"/>
          <w:sz w:val="24"/>
          <w:szCs w:val="24"/>
        </w:rPr>
        <w:t xml:space="preserve">an </w:t>
      </w:r>
      <w:r w:rsidR="00D543D0">
        <w:rPr>
          <w:rFonts w:ascii="Times New Roman" w:hAnsi="Times New Roman" w:cs="Times New Roman"/>
          <w:sz w:val="24"/>
          <w:szCs w:val="24"/>
        </w:rPr>
        <w:t xml:space="preserve">allowance for insurance and </w:t>
      </w:r>
      <w:r w:rsidR="00154CF1">
        <w:rPr>
          <w:rFonts w:ascii="Times New Roman" w:hAnsi="Times New Roman" w:cs="Times New Roman"/>
          <w:sz w:val="24"/>
          <w:szCs w:val="24"/>
        </w:rPr>
        <w:t>miscellaneous expenses</w:t>
      </w:r>
      <w:r w:rsidR="00D543D0">
        <w:rPr>
          <w:rFonts w:ascii="Times New Roman" w:hAnsi="Times New Roman" w:cs="Times New Roman"/>
          <w:sz w:val="24"/>
          <w:szCs w:val="24"/>
        </w:rPr>
        <w:t xml:space="preserve">, </w:t>
      </w:r>
      <w:r w:rsidR="00CE1E5B">
        <w:rPr>
          <w:rFonts w:ascii="Times New Roman" w:hAnsi="Times New Roman" w:cs="Times New Roman"/>
          <w:sz w:val="24"/>
          <w:szCs w:val="24"/>
        </w:rPr>
        <w:t>waste disposal cost</w:t>
      </w:r>
      <w:r w:rsidR="003D2EF3">
        <w:rPr>
          <w:rFonts w:ascii="Times New Roman" w:hAnsi="Times New Roman" w:cs="Times New Roman"/>
          <w:sz w:val="24"/>
          <w:szCs w:val="24"/>
        </w:rPr>
        <w:t>s</w:t>
      </w:r>
      <w:r w:rsidR="00CE1E5B">
        <w:rPr>
          <w:rFonts w:ascii="Times New Roman" w:hAnsi="Times New Roman" w:cs="Times New Roman"/>
          <w:sz w:val="24"/>
          <w:szCs w:val="24"/>
        </w:rPr>
        <w:t>, and an allowance for depreciation.</w:t>
      </w:r>
      <w:r w:rsidR="00D543D0">
        <w:rPr>
          <w:rFonts w:ascii="Times New Roman" w:hAnsi="Times New Roman" w:cs="Times New Roman"/>
          <w:sz w:val="24"/>
          <w:szCs w:val="24"/>
        </w:rPr>
        <w:t xml:space="preserve">  </w:t>
      </w:r>
      <w:r w:rsidR="00821DF1" w:rsidRPr="00821DF1">
        <w:rPr>
          <w:rFonts w:ascii="Times New Roman" w:hAnsi="Times New Roman" w:cs="Times New Roman"/>
          <w:b/>
          <w:sz w:val="24"/>
          <w:szCs w:val="24"/>
        </w:rPr>
        <w:t>T</w:t>
      </w:r>
      <w:del w:id="137" w:author="ptomasula" w:date="2013-05-18T12:18:00Z">
        <w:r w:rsidR="00821DF1" w:rsidRPr="00821DF1" w:rsidDel="00C00048">
          <w:rPr>
            <w:rFonts w:ascii="Times New Roman" w:hAnsi="Times New Roman" w:cs="Times New Roman"/>
            <w:b/>
            <w:sz w:val="24"/>
            <w:szCs w:val="24"/>
          </w:rPr>
          <w:delText>able</w:delText>
        </w:r>
      </w:del>
      <w:ins w:id="138" w:author="ptomasula" w:date="2013-05-18T12:18:00Z">
        <w:r w:rsidR="00C00048">
          <w:rPr>
            <w:rFonts w:ascii="Times New Roman" w:hAnsi="Times New Roman" w:cs="Times New Roman"/>
            <w:b/>
            <w:sz w:val="24"/>
            <w:szCs w:val="24"/>
          </w:rPr>
          <w:t>ABLE</w:t>
        </w:r>
      </w:ins>
      <w:r w:rsidR="00821DF1" w:rsidRPr="00821DF1">
        <w:rPr>
          <w:rFonts w:ascii="Times New Roman" w:hAnsi="Times New Roman" w:cs="Times New Roman"/>
          <w:b/>
          <w:sz w:val="24"/>
          <w:szCs w:val="24"/>
        </w:rPr>
        <w:t xml:space="preserve"> 7</w:t>
      </w:r>
      <w:r w:rsidR="00D543D0">
        <w:rPr>
          <w:rFonts w:ascii="Times New Roman" w:hAnsi="Times New Roman" w:cs="Times New Roman"/>
          <w:sz w:val="24"/>
          <w:szCs w:val="24"/>
        </w:rPr>
        <w:t xml:space="preserve"> displays a summary of annual operating costs for the 40 </w:t>
      </w:r>
      <w:r w:rsidR="001A7123">
        <w:rPr>
          <w:rFonts w:ascii="Times New Roman" w:hAnsi="Times New Roman" w:cs="Times New Roman"/>
          <w:sz w:val="24"/>
          <w:szCs w:val="24"/>
        </w:rPr>
        <w:t xml:space="preserve">million </w:t>
      </w:r>
      <w:r w:rsidR="00080D79">
        <w:rPr>
          <w:rFonts w:ascii="Times New Roman" w:hAnsi="Times New Roman" w:cs="Times New Roman"/>
          <w:sz w:val="24"/>
          <w:szCs w:val="24"/>
        </w:rPr>
        <w:t>k</w:t>
      </w:r>
      <w:r w:rsidR="00D42F37">
        <w:rPr>
          <w:rFonts w:ascii="Times New Roman" w:hAnsi="Times New Roman" w:cs="Times New Roman"/>
          <w:sz w:val="24"/>
          <w:szCs w:val="24"/>
        </w:rPr>
        <w:t>g</w:t>
      </w:r>
      <w:r w:rsidR="001A7123">
        <w:rPr>
          <w:rFonts w:ascii="Times New Roman" w:hAnsi="Times New Roman" w:cs="Times New Roman"/>
          <w:sz w:val="24"/>
          <w:szCs w:val="24"/>
        </w:rPr>
        <w:t xml:space="preserve"> </w:t>
      </w:r>
      <w:r w:rsidR="00D543D0">
        <w:rPr>
          <w:rFonts w:ascii="Times New Roman" w:hAnsi="Times New Roman" w:cs="Times New Roman"/>
          <w:sz w:val="24"/>
          <w:szCs w:val="24"/>
        </w:rPr>
        <w:t xml:space="preserve">per year milk processing facility. </w:t>
      </w:r>
      <w:r w:rsidR="00C708A0">
        <w:rPr>
          <w:rFonts w:ascii="Times New Roman" w:hAnsi="Times New Roman" w:cs="Times New Roman"/>
          <w:sz w:val="24"/>
          <w:szCs w:val="24"/>
        </w:rPr>
        <w:t xml:space="preserve">The co-product credit, indicated by a minus sign, is for the sale of cream. </w:t>
      </w:r>
    </w:p>
    <w:p w:rsidR="00D958A3" w:rsidRDefault="00D958A3" w:rsidP="00170DB2">
      <w:pPr>
        <w:spacing w:after="0"/>
        <w:rPr>
          <w:rFonts w:ascii="Times New Roman" w:hAnsi="Times New Roman" w:cs="Times New Roman"/>
          <w:sz w:val="24"/>
          <w:szCs w:val="24"/>
        </w:rPr>
      </w:pPr>
    </w:p>
    <w:p w:rsidR="00170DB2" w:rsidRPr="003D2EF3" w:rsidRDefault="00821DF1" w:rsidP="00170DB2">
      <w:pPr>
        <w:spacing w:after="0"/>
        <w:rPr>
          <w:rFonts w:ascii="Times New Roman" w:hAnsi="Times New Roman" w:cs="Times New Roman"/>
          <w:b/>
          <w:sz w:val="24"/>
          <w:szCs w:val="24"/>
        </w:rPr>
      </w:pPr>
      <w:r w:rsidRPr="00821DF1">
        <w:rPr>
          <w:rFonts w:ascii="Times New Roman" w:hAnsi="Times New Roman" w:cs="Times New Roman"/>
          <w:b/>
          <w:sz w:val="24"/>
          <w:szCs w:val="24"/>
        </w:rPr>
        <w:t>T</w:t>
      </w:r>
      <w:del w:id="139" w:author="ptomasula" w:date="2013-05-18T12:18:00Z">
        <w:r w:rsidRPr="00821DF1" w:rsidDel="00C00048">
          <w:rPr>
            <w:rFonts w:ascii="Times New Roman" w:hAnsi="Times New Roman" w:cs="Times New Roman"/>
            <w:b/>
            <w:sz w:val="24"/>
            <w:szCs w:val="24"/>
          </w:rPr>
          <w:delText>able</w:delText>
        </w:r>
      </w:del>
      <w:ins w:id="140" w:author="ptomasula" w:date="2013-05-18T12:18:00Z">
        <w:r w:rsidR="00C00048">
          <w:rPr>
            <w:rFonts w:ascii="Times New Roman" w:hAnsi="Times New Roman" w:cs="Times New Roman"/>
            <w:b/>
            <w:sz w:val="24"/>
            <w:szCs w:val="24"/>
          </w:rPr>
          <w:t>ABLE</w:t>
        </w:r>
      </w:ins>
      <w:r w:rsidRPr="00821DF1">
        <w:rPr>
          <w:rFonts w:ascii="Times New Roman" w:hAnsi="Times New Roman" w:cs="Times New Roman"/>
          <w:b/>
          <w:sz w:val="24"/>
          <w:szCs w:val="24"/>
        </w:rPr>
        <w:t xml:space="preserve"> 7</w:t>
      </w:r>
    </w:p>
    <w:p w:rsidR="00170DB2" w:rsidRDefault="00170DB2" w:rsidP="00170DB2">
      <w:pPr>
        <w:spacing w:after="0"/>
        <w:rPr>
          <w:rFonts w:ascii="Times New Roman" w:hAnsi="Times New Roman" w:cs="Times New Roman"/>
          <w:sz w:val="24"/>
          <w:szCs w:val="24"/>
        </w:rPr>
      </w:pPr>
      <w:r>
        <w:rPr>
          <w:rFonts w:ascii="Times New Roman" w:hAnsi="Times New Roman" w:cs="Times New Roman"/>
          <w:sz w:val="24"/>
          <w:szCs w:val="24"/>
        </w:rPr>
        <w:t>Annual operating cost</w:t>
      </w:r>
      <w:r w:rsidR="003D2EF3">
        <w:rPr>
          <w:rFonts w:ascii="Times New Roman" w:hAnsi="Times New Roman" w:cs="Times New Roman"/>
          <w:sz w:val="24"/>
          <w:szCs w:val="24"/>
        </w:rPr>
        <w:t>s</w:t>
      </w:r>
      <w:r>
        <w:rPr>
          <w:rFonts w:ascii="Times New Roman" w:hAnsi="Times New Roman" w:cs="Times New Roman"/>
          <w:sz w:val="24"/>
          <w:szCs w:val="24"/>
        </w:rPr>
        <w:t xml:space="preserve"> for </w:t>
      </w:r>
      <w:r w:rsidR="003D2EF3">
        <w:rPr>
          <w:rFonts w:ascii="Times New Roman" w:hAnsi="Times New Roman" w:cs="Times New Roman"/>
          <w:sz w:val="24"/>
          <w:szCs w:val="24"/>
        </w:rPr>
        <w:t xml:space="preserve">a </w:t>
      </w:r>
      <w:r>
        <w:rPr>
          <w:rFonts w:ascii="Times New Roman" w:hAnsi="Times New Roman" w:cs="Times New Roman"/>
          <w:sz w:val="24"/>
          <w:szCs w:val="24"/>
        </w:rPr>
        <w:t xml:space="preserve">40 </w:t>
      </w:r>
      <w:r w:rsidR="00080D79">
        <w:rPr>
          <w:rFonts w:ascii="Times New Roman" w:hAnsi="Times New Roman" w:cs="Times New Roman"/>
          <w:sz w:val="24"/>
          <w:szCs w:val="24"/>
        </w:rPr>
        <w:t>Million kg</w:t>
      </w:r>
      <w:r>
        <w:rPr>
          <w:rFonts w:ascii="Times New Roman" w:hAnsi="Times New Roman" w:cs="Times New Roman"/>
          <w:sz w:val="24"/>
          <w:szCs w:val="24"/>
        </w:rPr>
        <w:t xml:space="preserve"> per year fluid milk processing facility</w:t>
      </w:r>
    </w:p>
    <w:p w:rsidR="00170DB2" w:rsidRDefault="00170DB2" w:rsidP="00170DB2">
      <w:pPr>
        <w:spacing w:after="0"/>
        <w:rPr>
          <w:rFonts w:ascii="Times New Roman" w:hAnsi="Times New Roman" w:cs="Times New Roman"/>
          <w:sz w:val="24"/>
          <w:szCs w:val="24"/>
        </w:rPr>
      </w:pPr>
    </w:p>
    <w:tbl>
      <w:tblPr>
        <w:tblStyle w:val="LightShading1"/>
        <w:tblW w:w="0" w:type="auto"/>
        <w:tblLook w:val="06A0"/>
      </w:tblPr>
      <w:tblGrid>
        <w:gridCol w:w="4518"/>
        <w:gridCol w:w="2256"/>
        <w:gridCol w:w="90"/>
      </w:tblGrid>
      <w:tr w:rsidR="00170DB2" w:rsidTr="001A69C5">
        <w:trPr>
          <w:cnfStyle w:val="100000000000"/>
        </w:trPr>
        <w:tc>
          <w:tcPr>
            <w:cnfStyle w:val="001000000000"/>
            <w:tcW w:w="4518" w:type="dxa"/>
          </w:tcPr>
          <w:p w:rsidR="00170DB2" w:rsidRDefault="00170DB2">
            <w:pPr>
              <w:rPr>
                <w:rFonts w:ascii="Times New Roman" w:hAnsi="Times New Roman" w:cs="Times New Roman"/>
                <w:sz w:val="24"/>
                <w:szCs w:val="24"/>
              </w:rPr>
            </w:pPr>
          </w:p>
        </w:tc>
        <w:tc>
          <w:tcPr>
            <w:tcW w:w="1440" w:type="dxa"/>
            <w:gridSpan w:val="2"/>
          </w:tcPr>
          <w:p w:rsidR="00170DB2" w:rsidRPr="00FF30BB" w:rsidRDefault="00FF30BB" w:rsidP="002E0F23">
            <w:pPr>
              <w:jc w:val="right"/>
              <w:cnfStyle w:val="100000000000"/>
              <w:rPr>
                <w:rFonts w:ascii="Times New Roman" w:hAnsi="Times New Roman" w:cs="Times New Roman"/>
                <w:b w:val="0"/>
                <w:sz w:val="24"/>
                <w:szCs w:val="24"/>
              </w:rPr>
            </w:pPr>
            <w:r w:rsidRPr="00FF30BB">
              <w:rPr>
                <w:rFonts w:ascii="Times New Roman" w:hAnsi="Times New Roman" w:cs="Times New Roman"/>
                <w:b w:val="0"/>
                <w:sz w:val="24"/>
                <w:szCs w:val="24"/>
              </w:rPr>
              <w:t>US$/year</w:t>
            </w:r>
          </w:p>
        </w:tc>
      </w:tr>
      <w:tr w:rsidR="00170DB2" w:rsidTr="001A69C5">
        <w:tc>
          <w:tcPr>
            <w:cnfStyle w:val="001000000000"/>
            <w:tcW w:w="4518" w:type="dxa"/>
          </w:tcPr>
          <w:p w:rsidR="00170DB2" w:rsidRPr="00FF30BB" w:rsidRDefault="00FF30BB" w:rsidP="002B5E2C">
            <w:pPr>
              <w:spacing w:before="120"/>
              <w:rPr>
                <w:rFonts w:ascii="Times New Roman" w:hAnsi="Times New Roman" w:cs="Times New Roman"/>
                <w:b w:val="0"/>
                <w:sz w:val="24"/>
                <w:szCs w:val="24"/>
              </w:rPr>
            </w:pPr>
            <w:r>
              <w:rPr>
                <w:rFonts w:ascii="Times New Roman" w:hAnsi="Times New Roman" w:cs="Times New Roman"/>
                <w:b w:val="0"/>
                <w:sz w:val="24"/>
                <w:szCs w:val="24"/>
              </w:rPr>
              <w:t>Raw materials</w:t>
            </w:r>
          </w:p>
        </w:tc>
        <w:tc>
          <w:tcPr>
            <w:tcW w:w="1440" w:type="dxa"/>
            <w:gridSpan w:val="2"/>
          </w:tcPr>
          <w:p w:rsidR="00170DB2" w:rsidRDefault="00170DB2" w:rsidP="002B5E2C">
            <w:pPr>
              <w:spacing w:before="120"/>
              <w:cnfStyle w:val="000000000000"/>
              <w:rPr>
                <w:rFonts w:ascii="Times New Roman" w:hAnsi="Times New Roman" w:cs="Times New Roman"/>
                <w:sz w:val="24"/>
                <w:szCs w:val="24"/>
              </w:rPr>
            </w:pPr>
          </w:p>
        </w:tc>
      </w:tr>
      <w:tr w:rsidR="00170DB2" w:rsidTr="001A69C5">
        <w:trPr>
          <w:gridAfter w:val="1"/>
          <w:wAfter w:w="90" w:type="dxa"/>
        </w:trPr>
        <w:tc>
          <w:tcPr>
            <w:cnfStyle w:val="001000000000"/>
            <w:tcW w:w="4518" w:type="dxa"/>
          </w:tcPr>
          <w:p w:rsidR="00170DB2" w:rsidRPr="00FF30BB" w:rsidRDefault="00FF30BB">
            <w:pPr>
              <w:rPr>
                <w:rFonts w:ascii="Times New Roman" w:hAnsi="Times New Roman" w:cs="Times New Roman"/>
                <w:b w:val="0"/>
                <w:sz w:val="24"/>
                <w:szCs w:val="24"/>
              </w:rPr>
            </w:pPr>
            <w:r>
              <w:rPr>
                <w:rFonts w:ascii="Times New Roman" w:hAnsi="Times New Roman" w:cs="Times New Roman"/>
                <w:sz w:val="24"/>
                <w:szCs w:val="24"/>
              </w:rPr>
              <w:t xml:space="preserve">   </w:t>
            </w:r>
            <w:r>
              <w:rPr>
                <w:rFonts w:ascii="Times New Roman" w:hAnsi="Times New Roman" w:cs="Times New Roman"/>
                <w:b w:val="0"/>
                <w:sz w:val="24"/>
                <w:szCs w:val="24"/>
              </w:rPr>
              <w:t>Raw milk</w:t>
            </w:r>
          </w:p>
        </w:tc>
        <w:tc>
          <w:tcPr>
            <w:tcW w:w="1350" w:type="dxa"/>
          </w:tcPr>
          <w:p w:rsidR="00170DB2" w:rsidRDefault="004D73FC" w:rsidP="004D73FC">
            <w:pPr>
              <w:jc w:val="right"/>
              <w:cnfStyle w:val="000000000000"/>
              <w:rPr>
                <w:rFonts w:ascii="Times New Roman" w:hAnsi="Times New Roman" w:cs="Times New Roman"/>
                <w:sz w:val="24"/>
                <w:szCs w:val="24"/>
              </w:rPr>
            </w:pPr>
            <w:r>
              <w:rPr>
                <w:rFonts w:ascii="Times New Roman" w:hAnsi="Times New Roman" w:cs="Times New Roman"/>
                <w:sz w:val="24"/>
                <w:szCs w:val="24"/>
              </w:rPr>
              <w:t>14</w:t>
            </w:r>
            <w:r w:rsidR="001A69C5">
              <w:rPr>
                <w:rFonts w:ascii="Times New Roman" w:hAnsi="Times New Roman" w:cs="Times New Roman"/>
                <w:sz w:val="24"/>
                <w:szCs w:val="24"/>
              </w:rPr>
              <w:t>,</w:t>
            </w:r>
            <w:r>
              <w:rPr>
                <w:rFonts w:ascii="Times New Roman" w:hAnsi="Times New Roman" w:cs="Times New Roman"/>
                <w:sz w:val="24"/>
                <w:szCs w:val="24"/>
              </w:rPr>
              <w:t>418</w:t>
            </w:r>
            <w:r w:rsidR="001A69C5">
              <w:rPr>
                <w:rFonts w:ascii="Times New Roman" w:hAnsi="Times New Roman" w:cs="Times New Roman"/>
                <w:sz w:val="24"/>
                <w:szCs w:val="24"/>
              </w:rPr>
              <w:t>,000</w:t>
            </w:r>
          </w:p>
        </w:tc>
      </w:tr>
      <w:tr w:rsidR="00170DB2" w:rsidTr="001A69C5">
        <w:trPr>
          <w:gridAfter w:val="1"/>
          <w:wAfter w:w="90" w:type="dxa"/>
        </w:trPr>
        <w:tc>
          <w:tcPr>
            <w:cnfStyle w:val="001000000000"/>
            <w:tcW w:w="4518" w:type="dxa"/>
          </w:tcPr>
          <w:p w:rsidR="00170DB2" w:rsidRPr="00FF30BB" w:rsidRDefault="00FF30BB">
            <w:pPr>
              <w:rPr>
                <w:rFonts w:ascii="Times New Roman" w:hAnsi="Times New Roman" w:cs="Times New Roman"/>
                <w:b w:val="0"/>
                <w:sz w:val="24"/>
                <w:szCs w:val="24"/>
              </w:rPr>
            </w:pPr>
            <w:r w:rsidRPr="00FF30BB">
              <w:rPr>
                <w:rFonts w:ascii="Times New Roman" w:hAnsi="Times New Roman" w:cs="Times New Roman"/>
                <w:b w:val="0"/>
                <w:sz w:val="24"/>
                <w:szCs w:val="24"/>
              </w:rPr>
              <w:t xml:space="preserve">   Caustic cleaning solution</w:t>
            </w:r>
          </w:p>
        </w:tc>
        <w:tc>
          <w:tcPr>
            <w:tcW w:w="1350" w:type="dxa"/>
          </w:tcPr>
          <w:p w:rsidR="00170DB2" w:rsidRDefault="001A69C5" w:rsidP="001A69C5">
            <w:pPr>
              <w:jc w:val="right"/>
              <w:cnfStyle w:val="000000000000"/>
              <w:rPr>
                <w:rFonts w:ascii="Times New Roman" w:hAnsi="Times New Roman" w:cs="Times New Roman"/>
                <w:sz w:val="24"/>
                <w:szCs w:val="24"/>
              </w:rPr>
            </w:pPr>
            <w:r>
              <w:rPr>
                <w:rFonts w:ascii="Times New Roman" w:hAnsi="Times New Roman" w:cs="Times New Roman"/>
                <w:sz w:val="24"/>
                <w:szCs w:val="24"/>
              </w:rPr>
              <w:t>23,000</w:t>
            </w:r>
          </w:p>
        </w:tc>
      </w:tr>
      <w:tr w:rsidR="00170DB2" w:rsidTr="001A69C5">
        <w:trPr>
          <w:gridAfter w:val="1"/>
          <w:wAfter w:w="90" w:type="dxa"/>
        </w:trPr>
        <w:tc>
          <w:tcPr>
            <w:cnfStyle w:val="001000000000"/>
            <w:tcW w:w="4518" w:type="dxa"/>
          </w:tcPr>
          <w:p w:rsidR="00170DB2" w:rsidRPr="00FF30BB" w:rsidRDefault="00FF30BB">
            <w:pPr>
              <w:rPr>
                <w:rFonts w:ascii="Times New Roman" w:hAnsi="Times New Roman" w:cs="Times New Roman"/>
                <w:b w:val="0"/>
                <w:sz w:val="24"/>
                <w:szCs w:val="24"/>
              </w:rPr>
            </w:pPr>
            <w:r w:rsidRPr="00FF30BB">
              <w:rPr>
                <w:rFonts w:ascii="Times New Roman" w:hAnsi="Times New Roman" w:cs="Times New Roman"/>
                <w:b w:val="0"/>
                <w:sz w:val="24"/>
                <w:szCs w:val="24"/>
              </w:rPr>
              <w:t xml:space="preserve">   Acid cleaning solution</w:t>
            </w:r>
          </w:p>
        </w:tc>
        <w:tc>
          <w:tcPr>
            <w:tcW w:w="1350" w:type="dxa"/>
          </w:tcPr>
          <w:p w:rsidR="00170DB2" w:rsidRDefault="001A69C5" w:rsidP="001A69C5">
            <w:pPr>
              <w:jc w:val="right"/>
              <w:cnfStyle w:val="000000000000"/>
              <w:rPr>
                <w:rFonts w:ascii="Times New Roman" w:hAnsi="Times New Roman" w:cs="Times New Roman"/>
                <w:sz w:val="24"/>
                <w:szCs w:val="24"/>
              </w:rPr>
            </w:pPr>
            <w:r>
              <w:rPr>
                <w:rFonts w:ascii="Times New Roman" w:hAnsi="Times New Roman" w:cs="Times New Roman"/>
                <w:sz w:val="24"/>
                <w:szCs w:val="24"/>
              </w:rPr>
              <w:t>30,000</w:t>
            </w:r>
          </w:p>
        </w:tc>
      </w:tr>
      <w:tr w:rsidR="00170DB2" w:rsidTr="001A69C5">
        <w:trPr>
          <w:gridAfter w:val="1"/>
          <w:wAfter w:w="90" w:type="dxa"/>
        </w:trPr>
        <w:tc>
          <w:tcPr>
            <w:cnfStyle w:val="001000000000"/>
            <w:tcW w:w="4518" w:type="dxa"/>
          </w:tcPr>
          <w:p w:rsidR="00170DB2" w:rsidRPr="00FF30BB" w:rsidRDefault="00FF30BB">
            <w:pPr>
              <w:rPr>
                <w:rFonts w:ascii="Times New Roman" w:hAnsi="Times New Roman" w:cs="Times New Roman"/>
                <w:b w:val="0"/>
                <w:sz w:val="24"/>
                <w:szCs w:val="24"/>
              </w:rPr>
            </w:pPr>
            <w:r>
              <w:rPr>
                <w:rFonts w:ascii="Times New Roman" w:hAnsi="Times New Roman" w:cs="Times New Roman"/>
                <w:b w:val="0"/>
                <w:sz w:val="24"/>
                <w:szCs w:val="24"/>
              </w:rPr>
              <w:t xml:space="preserve">   Resin</w:t>
            </w:r>
          </w:p>
        </w:tc>
        <w:tc>
          <w:tcPr>
            <w:tcW w:w="1350" w:type="dxa"/>
          </w:tcPr>
          <w:p w:rsidR="00170DB2" w:rsidRDefault="004D73FC" w:rsidP="009E441A">
            <w:pPr>
              <w:jc w:val="right"/>
              <w:cnfStyle w:val="000000000000"/>
              <w:rPr>
                <w:rFonts w:ascii="Times New Roman" w:hAnsi="Times New Roman" w:cs="Times New Roman"/>
                <w:sz w:val="24"/>
                <w:szCs w:val="24"/>
              </w:rPr>
            </w:pPr>
            <w:r>
              <w:rPr>
                <w:rFonts w:ascii="Times New Roman" w:hAnsi="Times New Roman" w:cs="Times New Roman"/>
                <w:sz w:val="24"/>
                <w:szCs w:val="24"/>
              </w:rPr>
              <w:t>1,5</w:t>
            </w:r>
            <w:r w:rsidR="00914DB7">
              <w:rPr>
                <w:rFonts w:ascii="Times New Roman" w:hAnsi="Times New Roman" w:cs="Times New Roman"/>
                <w:sz w:val="24"/>
                <w:szCs w:val="24"/>
              </w:rPr>
              <w:t>1</w:t>
            </w:r>
            <w:r w:rsidR="009E441A">
              <w:rPr>
                <w:rFonts w:ascii="Times New Roman" w:hAnsi="Times New Roman" w:cs="Times New Roman"/>
                <w:sz w:val="24"/>
                <w:szCs w:val="24"/>
              </w:rPr>
              <w:t>5</w:t>
            </w:r>
            <w:r w:rsidR="001A69C5">
              <w:rPr>
                <w:rFonts w:ascii="Times New Roman" w:hAnsi="Times New Roman" w:cs="Times New Roman"/>
                <w:sz w:val="24"/>
                <w:szCs w:val="24"/>
              </w:rPr>
              <w:t>,000</w:t>
            </w:r>
          </w:p>
        </w:tc>
      </w:tr>
      <w:tr w:rsidR="00170DB2" w:rsidRPr="00FF30BB" w:rsidTr="001A69C5">
        <w:trPr>
          <w:gridAfter w:val="1"/>
          <w:wAfter w:w="90" w:type="dxa"/>
        </w:trPr>
        <w:tc>
          <w:tcPr>
            <w:cnfStyle w:val="001000000000"/>
            <w:tcW w:w="4518" w:type="dxa"/>
          </w:tcPr>
          <w:p w:rsidR="00170DB2" w:rsidRPr="00FF30BB" w:rsidRDefault="00FF30BB">
            <w:pPr>
              <w:rPr>
                <w:rFonts w:ascii="Times New Roman" w:hAnsi="Times New Roman" w:cs="Times New Roman"/>
                <w:b w:val="0"/>
                <w:sz w:val="24"/>
                <w:szCs w:val="24"/>
              </w:rPr>
            </w:pPr>
            <w:r w:rsidRPr="00FF30BB">
              <w:rPr>
                <w:rFonts w:ascii="Times New Roman" w:hAnsi="Times New Roman" w:cs="Times New Roman"/>
                <w:b w:val="0"/>
                <w:sz w:val="24"/>
                <w:szCs w:val="24"/>
              </w:rPr>
              <w:t xml:space="preserve">  </w:t>
            </w:r>
            <w:r>
              <w:rPr>
                <w:rFonts w:ascii="Times New Roman" w:hAnsi="Times New Roman" w:cs="Times New Roman"/>
                <w:b w:val="0"/>
                <w:sz w:val="24"/>
                <w:szCs w:val="24"/>
              </w:rPr>
              <w:t xml:space="preserve"> Water</w:t>
            </w:r>
          </w:p>
        </w:tc>
        <w:tc>
          <w:tcPr>
            <w:tcW w:w="1350" w:type="dxa"/>
          </w:tcPr>
          <w:p w:rsidR="00170DB2" w:rsidRPr="00FF30BB" w:rsidRDefault="001A69C5" w:rsidP="001A69C5">
            <w:pPr>
              <w:jc w:val="right"/>
              <w:cnfStyle w:val="000000000000"/>
              <w:rPr>
                <w:rFonts w:ascii="Times New Roman" w:hAnsi="Times New Roman" w:cs="Times New Roman"/>
                <w:sz w:val="24"/>
                <w:szCs w:val="24"/>
              </w:rPr>
            </w:pPr>
            <w:r>
              <w:rPr>
                <w:rFonts w:ascii="Times New Roman" w:hAnsi="Times New Roman" w:cs="Times New Roman"/>
                <w:sz w:val="24"/>
                <w:szCs w:val="24"/>
              </w:rPr>
              <w:t>4,000</w:t>
            </w:r>
          </w:p>
        </w:tc>
      </w:tr>
      <w:tr w:rsidR="00170DB2" w:rsidRPr="00FF30BB" w:rsidTr="001A69C5">
        <w:trPr>
          <w:gridAfter w:val="1"/>
          <w:wAfter w:w="90" w:type="dxa"/>
        </w:trPr>
        <w:tc>
          <w:tcPr>
            <w:cnfStyle w:val="001000000000"/>
            <w:tcW w:w="4518" w:type="dxa"/>
          </w:tcPr>
          <w:p w:rsidR="00170DB2" w:rsidRPr="00FF30BB" w:rsidRDefault="00FF30BB">
            <w:pPr>
              <w:rPr>
                <w:rFonts w:ascii="Times New Roman" w:hAnsi="Times New Roman" w:cs="Times New Roman"/>
                <w:b w:val="0"/>
                <w:sz w:val="24"/>
                <w:szCs w:val="24"/>
              </w:rPr>
            </w:pPr>
            <w:r>
              <w:rPr>
                <w:rFonts w:ascii="Times New Roman" w:hAnsi="Times New Roman" w:cs="Times New Roman"/>
                <w:b w:val="0"/>
                <w:sz w:val="24"/>
                <w:szCs w:val="24"/>
              </w:rPr>
              <w:t xml:space="preserve">   Paper pint container</w:t>
            </w:r>
          </w:p>
        </w:tc>
        <w:tc>
          <w:tcPr>
            <w:tcW w:w="1350" w:type="dxa"/>
          </w:tcPr>
          <w:p w:rsidR="00170DB2" w:rsidRPr="00FF30BB" w:rsidRDefault="00914DB7" w:rsidP="00914DB7">
            <w:pPr>
              <w:jc w:val="right"/>
              <w:cnfStyle w:val="000000000000"/>
              <w:rPr>
                <w:rFonts w:ascii="Times New Roman" w:hAnsi="Times New Roman" w:cs="Times New Roman"/>
                <w:sz w:val="24"/>
                <w:szCs w:val="24"/>
              </w:rPr>
            </w:pPr>
            <w:r>
              <w:rPr>
                <w:rFonts w:ascii="Times New Roman" w:hAnsi="Times New Roman" w:cs="Times New Roman"/>
                <w:sz w:val="24"/>
                <w:szCs w:val="24"/>
              </w:rPr>
              <w:t>31</w:t>
            </w:r>
            <w:r w:rsidR="001A69C5">
              <w:rPr>
                <w:rFonts w:ascii="Times New Roman" w:hAnsi="Times New Roman" w:cs="Times New Roman"/>
                <w:sz w:val="24"/>
                <w:szCs w:val="24"/>
              </w:rPr>
              <w:t>,000</w:t>
            </w:r>
          </w:p>
        </w:tc>
      </w:tr>
      <w:tr w:rsidR="00FF30BB" w:rsidRPr="00FF30BB" w:rsidTr="001A69C5">
        <w:trPr>
          <w:gridAfter w:val="1"/>
          <w:wAfter w:w="90" w:type="dxa"/>
        </w:trPr>
        <w:tc>
          <w:tcPr>
            <w:cnfStyle w:val="001000000000"/>
            <w:tcW w:w="4518" w:type="dxa"/>
          </w:tcPr>
          <w:p w:rsidR="00FF30BB" w:rsidRPr="00FF30BB" w:rsidRDefault="00FF30BB" w:rsidP="002B5E2C">
            <w:pPr>
              <w:spacing w:before="120"/>
              <w:rPr>
                <w:rFonts w:ascii="Times New Roman" w:hAnsi="Times New Roman" w:cs="Times New Roman"/>
                <w:b w:val="0"/>
                <w:sz w:val="24"/>
                <w:szCs w:val="24"/>
              </w:rPr>
            </w:pPr>
            <w:r>
              <w:rPr>
                <w:rFonts w:ascii="Times New Roman" w:hAnsi="Times New Roman" w:cs="Times New Roman"/>
                <w:b w:val="0"/>
                <w:sz w:val="24"/>
                <w:szCs w:val="24"/>
              </w:rPr>
              <w:t>Utilities</w:t>
            </w:r>
          </w:p>
        </w:tc>
        <w:tc>
          <w:tcPr>
            <w:tcW w:w="1350" w:type="dxa"/>
          </w:tcPr>
          <w:p w:rsidR="00FF30BB" w:rsidRPr="00FF30BB" w:rsidRDefault="00FF30BB" w:rsidP="001A69C5">
            <w:pPr>
              <w:spacing w:before="120"/>
              <w:jc w:val="right"/>
              <w:cnfStyle w:val="000000000000"/>
              <w:rPr>
                <w:rFonts w:ascii="Times New Roman" w:hAnsi="Times New Roman" w:cs="Times New Roman"/>
                <w:sz w:val="24"/>
                <w:szCs w:val="24"/>
              </w:rPr>
            </w:pPr>
          </w:p>
        </w:tc>
      </w:tr>
      <w:tr w:rsidR="00FF30BB" w:rsidRPr="00FF30BB" w:rsidTr="001A69C5">
        <w:trPr>
          <w:gridAfter w:val="1"/>
          <w:wAfter w:w="90" w:type="dxa"/>
        </w:trPr>
        <w:tc>
          <w:tcPr>
            <w:cnfStyle w:val="001000000000"/>
            <w:tcW w:w="4518" w:type="dxa"/>
          </w:tcPr>
          <w:p w:rsidR="00FF30BB" w:rsidRDefault="007C29AE">
            <w:pPr>
              <w:rPr>
                <w:rFonts w:ascii="Times New Roman" w:hAnsi="Times New Roman" w:cs="Times New Roman"/>
                <w:b w:val="0"/>
                <w:sz w:val="24"/>
                <w:szCs w:val="24"/>
              </w:rPr>
            </w:pPr>
            <w:r>
              <w:rPr>
                <w:rFonts w:ascii="Times New Roman" w:hAnsi="Times New Roman" w:cs="Times New Roman"/>
                <w:b w:val="0"/>
                <w:sz w:val="24"/>
                <w:szCs w:val="24"/>
              </w:rPr>
              <w:t xml:space="preserve">   Electricity</w:t>
            </w:r>
          </w:p>
        </w:tc>
        <w:tc>
          <w:tcPr>
            <w:tcW w:w="1350" w:type="dxa"/>
          </w:tcPr>
          <w:p w:rsidR="00FF30BB" w:rsidRPr="00FF30BB" w:rsidRDefault="001A69C5" w:rsidP="00914DB7">
            <w:pPr>
              <w:jc w:val="right"/>
              <w:cnfStyle w:val="000000000000"/>
              <w:rPr>
                <w:rFonts w:ascii="Times New Roman" w:hAnsi="Times New Roman" w:cs="Times New Roman"/>
                <w:sz w:val="24"/>
                <w:szCs w:val="24"/>
              </w:rPr>
            </w:pPr>
            <w:r>
              <w:rPr>
                <w:rFonts w:ascii="Times New Roman" w:hAnsi="Times New Roman" w:cs="Times New Roman"/>
                <w:sz w:val="24"/>
                <w:szCs w:val="24"/>
              </w:rPr>
              <w:t>19</w:t>
            </w:r>
            <w:r w:rsidR="00914DB7">
              <w:rPr>
                <w:rFonts w:ascii="Times New Roman" w:hAnsi="Times New Roman" w:cs="Times New Roman"/>
                <w:sz w:val="24"/>
                <w:szCs w:val="24"/>
              </w:rPr>
              <w:t>7</w:t>
            </w:r>
            <w:r>
              <w:rPr>
                <w:rFonts w:ascii="Times New Roman" w:hAnsi="Times New Roman" w:cs="Times New Roman"/>
                <w:sz w:val="24"/>
                <w:szCs w:val="24"/>
              </w:rPr>
              <w:t>,000</w:t>
            </w:r>
          </w:p>
        </w:tc>
      </w:tr>
      <w:tr w:rsidR="00FF30BB" w:rsidRPr="00FF30BB" w:rsidTr="001A69C5">
        <w:trPr>
          <w:gridAfter w:val="1"/>
          <w:wAfter w:w="90" w:type="dxa"/>
        </w:trPr>
        <w:tc>
          <w:tcPr>
            <w:cnfStyle w:val="001000000000"/>
            <w:tcW w:w="4518" w:type="dxa"/>
          </w:tcPr>
          <w:p w:rsidR="00FF30BB" w:rsidRDefault="007C29AE">
            <w:pPr>
              <w:rPr>
                <w:rFonts w:ascii="Times New Roman" w:hAnsi="Times New Roman" w:cs="Times New Roman"/>
                <w:b w:val="0"/>
                <w:sz w:val="24"/>
                <w:szCs w:val="24"/>
              </w:rPr>
            </w:pPr>
            <w:r>
              <w:rPr>
                <w:rFonts w:ascii="Times New Roman" w:hAnsi="Times New Roman" w:cs="Times New Roman"/>
                <w:b w:val="0"/>
                <w:sz w:val="24"/>
                <w:szCs w:val="24"/>
              </w:rPr>
              <w:t xml:space="preserve">   Steam</w:t>
            </w:r>
          </w:p>
        </w:tc>
        <w:tc>
          <w:tcPr>
            <w:tcW w:w="1350" w:type="dxa"/>
          </w:tcPr>
          <w:p w:rsidR="00FF30BB" w:rsidRPr="00FF30BB" w:rsidRDefault="009E441A" w:rsidP="009E441A">
            <w:pPr>
              <w:jc w:val="right"/>
              <w:cnfStyle w:val="000000000000"/>
              <w:rPr>
                <w:rFonts w:ascii="Times New Roman" w:hAnsi="Times New Roman" w:cs="Times New Roman"/>
                <w:sz w:val="24"/>
                <w:szCs w:val="24"/>
              </w:rPr>
            </w:pPr>
            <w:r>
              <w:rPr>
                <w:rFonts w:ascii="Times New Roman" w:hAnsi="Times New Roman" w:cs="Times New Roman"/>
                <w:sz w:val="24"/>
                <w:szCs w:val="24"/>
              </w:rPr>
              <w:t>22</w:t>
            </w:r>
            <w:r w:rsidR="001A69C5">
              <w:rPr>
                <w:rFonts w:ascii="Times New Roman" w:hAnsi="Times New Roman" w:cs="Times New Roman"/>
                <w:sz w:val="24"/>
                <w:szCs w:val="24"/>
              </w:rPr>
              <w:t>,000</w:t>
            </w:r>
          </w:p>
        </w:tc>
      </w:tr>
      <w:tr w:rsidR="00FF30BB" w:rsidRPr="00FF30BB" w:rsidTr="001A69C5">
        <w:trPr>
          <w:gridAfter w:val="1"/>
          <w:wAfter w:w="90" w:type="dxa"/>
        </w:trPr>
        <w:tc>
          <w:tcPr>
            <w:cnfStyle w:val="001000000000"/>
            <w:tcW w:w="4518" w:type="dxa"/>
          </w:tcPr>
          <w:p w:rsidR="00FF30BB" w:rsidRDefault="007C29AE">
            <w:pPr>
              <w:rPr>
                <w:rFonts w:ascii="Times New Roman" w:hAnsi="Times New Roman" w:cs="Times New Roman"/>
                <w:b w:val="0"/>
                <w:sz w:val="24"/>
                <w:szCs w:val="24"/>
              </w:rPr>
            </w:pPr>
            <w:r>
              <w:rPr>
                <w:rFonts w:ascii="Times New Roman" w:hAnsi="Times New Roman" w:cs="Times New Roman"/>
                <w:b w:val="0"/>
                <w:sz w:val="24"/>
                <w:szCs w:val="24"/>
              </w:rPr>
              <w:t xml:space="preserve">   Cooling water</w:t>
            </w:r>
          </w:p>
        </w:tc>
        <w:tc>
          <w:tcPr>
            <w:tcW w:w="1350" w:type="dxa"/>
          </w:tcPr>
          <w:p w:rsidR="00FF30BB" w:rsidRPr="00FF30BB" w:rsidRDefault="001A69C5" w:rsidP="001A69C5">
            <w:pPr>
              <w:jc w:val="right"/>
              <w:cnfStyle w:val="000000000000"/>
              <w:rPr>
                <w:rFonts w:ascii="Times New Roman" w:hAnsi="Times New Roman" w:cs="Times New Roman"/>
                <w:sz w:val="24"/>
                <w:szCs w:val="24"/>
              </w:rPr>
            </w:pPr>
            <w:r>
              <w:rPr>
                <w:rFonts w:ascii="Times New Roman" w:hAnsi="Times New Roman" w:cs="Times New Roman"/>
                <w:sz w:val="24"/>
                <w:szCs w:val="24"/>
              </w:rPr>
              <w:t>5,000</w:t>
            </w:r>
          </w:p>
        </w:tc>
      </w:tr>
      <w:tr w:rsidR="00FF30BB" w:rsidRPr="00FF30BB" w:rsidTr="001A69C5">
        <w:trPr>
          <w:gridAfter w:val="1"/>
          <w:wAfter w:w="90" w:type="dxa"/>
        </w:trPr>
        <w:tc>
          <w:tcPr>
            <w:cnfStyle w:val="001000000000"/>
            <w:tcW w:w="4518" w:type="dxa"/>
          </w:tcPr>
          <w:p w:rsidR="00FF30BB" w:rsidRDefault="007C29AE">
            <w:pPr>
              <w:rPr>
                <w:rFonts w:ascii="Times New Roman" w:hAnsi="Times New Roman" w:cs="Times New Roman"/>
                <w:b w:val="0"/>
                <w:sz w:val="24"/>
                <w:szCs w:val="24"/>
              </w:rPr>
            </w:pPr>
            <w:r>
              <w:rPr>
                <w:rFonts w:ascii="Times New Roman" w:hAnsi="Times New Roman" w:cs="Times New Roman"/>
                <w:b w:val="0"/>
                <w:sz w:val="24"/>
                <w:szCs w:val="24"/>
              </w:rPr>
              <w:t xml:space="preserve">   Glycol</w:t>
            </w:r>
          </w:p>
        </w:tc>
        <w:tc>
          <w:tcPr>
            <w:tcW w:w="1350" w:type="dxa"/>
          </w:tcPr>
          <w:p w:rsidR="00FF30BB" w:rsidRPr="00FF30BB" w:rsidRDefault="009E441A" w:rsidP="009E441A">
            <w:pPr>
              <w:jc w:val="right"/>
              <w:cnfStyle w:val="000000000000"/>
              <w:rPr>
                <w:rFonts w:ascii="Times New Roman" w:hAnsi="Times New Roman" w:cs="Times New Roman"/>
                <w:sz w:val="24"/>
                <w:szCs w:val="24"/>
              </w:rPr>
            </w:pPr>
            <w:r>
              <w:rPr>
                <w:rFonts w:ascii="Times New Roman" w:hAnsi="Times New Roman" w:cs="Times New Roman"/>
                <w:sz w:val="24"/>
                <w:szCs w:val="24"/>
              </w:rPr>
              <w:t>16</w:t>
            </w:r>
            <w:r w:rsidR="001A69C5">
              <w:rPr>
                <w:rFonts w:ascii="Times New Roman" w:hAnsi="Times New Roman" w:cs="Times New Roman"/>
                <w:sz w:val="24"/>
                <w:szCs w:val="24"/>
              </w:rPr>
              <w:t>,000</w:t>
            </w:r>
          </w:p>
        </w:tc>
      </w:tr>
      <w:tr w:rsidR="007C29AE" w:rsidRPr="00FF30BB" w:rsidTr="001A69C5">
        <w:trPr>
          <w:gridAfter w:val="1"/>
          <w:wAfter w:w="90" w:type="dxa"/>
        </w:trPr>
        <w:tc>
          <w:tcPr>
            <w:cnfStyle w:val="001000000000"/>
            <w:tcW w:w="4518" w:type="dxa"/>
          </w:tcPr>
          <w:p w:rsidR="007C29AE" w:rsidRDefault="002B5E2C" w:rsidP="002B5E2C">
            <w:pPr>
              <w:spacing w:before="120"/>
              <w:rPr>
                <w:rFonts w:ascii="Times New Roman" w:hAnsi="Times New Roman" w:cs="Times New Roman"/>
                <w:b w:val="0"/>
                <w:sz w:val="24"/>
                <w:szCs w:val="24"/>
              </w:rPr>
            </w:pPr>
            <w:r>
              <w:rPr>
                <w:rFonts w:ascii="Times New Roman" w:hAnsi="Times New Roman" w:cs="Times New Roman"/>
                <w:b w:val="0"/>
                <w:sz w:val="24"/>
                <w:szCs w:val="24"/>
              </w:rPr>
              <w:t>Labor and maintenance</w:t>
            </w:r>
          </w:p>
        </w:tc>
        <w:tc>
          <w:tcPr>
            <w:tcW w:w="1350" w:type="dxa"/>
          </w:tcPr>
          <w:p w:rsidR="007C29AE" w:rsidRPr="00FF30BB" w:rsidRDefault="007C29AE" w:rsidP="001A69C5">
            <w:pPr>
              <w:spacing w:before="120"/>
              <w:jc w:val="right"/>
              <w:cnfStyle w:val="000000000000"/>
              <w:rPr>
                <w:rFonts w:ascii="Times New Roman" w:hAnsi="Times New Roman" w:cs="Times New Roman"/>
                <w:sz w:val="24"/>
                <w:szCs w:val="24"/>
              </w:rPr>
            </w:pPr>
          </w:p>
        </w:tc>
      </w:tr>
      <w:tr w:rsidR="007C29AE" w:rsidRPr="00FF30BB" w:rsidTr="001A69C5">
        <w:trPr>
          <w:gridAfter w:val="1"/>
          <w:wAfter w:w="90" w:type="dxa"/>
        </w:trPr>
        <w:tc>
          <w:tcPr>
            <w:cnfStyle w:val="001000000000"/>
            <w:tcW w:w="4518" w:type="dxa"/>
          </w:tcPr>
          <w:p w:rsidR="007C29AE" w:rsidRDefault="002B5E2C">
            <w:pPr>
              <w:rPr>
                <w:rFonts w:ascii="Times New Roman" w:hAnsi="Times New Roman" w:cs="Times New Roman"/>
                <w:b w:val="0"/>
                <w:sz w:val="24"/>
                <w:szCs w:val="24"/>
              </w:rPr>
            </w:pPr>
            <w:r>
              <w:rPr>
                <w:rFonts w:ascii="Times New Roman" w:hAnsi="Times New Roman" w:cs="Times New Roman"/>
                <w:b w:val="0"/>
                <w:sz w:val="24"/>
                <w:szCs w:val="24"/>
              </w:rPr>
              <w:t xml:space="preserve">   Plant operators</w:t>
            </w:r>
          </w:p>
        </w:tc>
        <w:tc>
          <w:tcPr>
            <w:tcW w:w="1350" w:type="dxa"/>
          </w:tcPr>
          <w:p w:rsidR="007C29AE" w:rsidRPr="00FF30BB" w:rsidRDefault="004D73FC" w:rsidP="004D73FC">
            <w:pPr>
              <w:jc w:val="right"/>
              <w:cnfStyle w:val="000000000000"/>
              <w:rPr>
                <w:rFonts w:ascii="Times New Roman" w:hAnsi="Times New Roman" w:cs="Times New Roman"/>
                <w:sz w:val="24"/>
                <w:szCs w:val="24"/>
              </w:rPr>
            </w:pPr>
            <w:r>
              <w:rPr>
                <w:rFonts w:ascii="Times New Roman" w:hAnsi="Times New Roman" w:cs="Times New Roman"/>
                <w:sz w:val="24"/>
                <w:szCs w:val="24"/>
              </w:rPr>
              <w:t>4</w:t>
            </w:r>
            <w:r w:rsidR="001A69C5">
              <w:rPr>
                <w:rFonts w:ascii="Times New Roman" w:hAnsi="Times New Roman" w:cs="Times New Roman"/>
                <w:sz w:val="24"/>
                <w:szCs w:val="24"/>
              </w:rPr>
              <w:t>,</w:t>
            </w:r>
            <w:r>
              <w:rPr>
                <w:rFonts w:ascii="Times New Roman" w:hAnsi="Times New Roman" w:cs="Times New Roman"/>
                <w:sz w:val="24"/>
                <w:szCs w:val="24"/>
              </w:rPr>
              <w:t>992</w:t>
            </w:r>
            <w:r w:rsidR="001A69C5">
              <w:rPr>
                <w:rFonts w:ascii="Times New Roman" w:hAnsi="Times New Roman" w:cs="Times New Roman"/>
                <w:sz w:val="24"/>
                <w:szCs w:val="24"/>
              </w:rPr>
              <w:t>,000</w:t>
            </w:r>
          </w:p>
        </w:tc>
      </w:tr>
      <w:tr w:rsidR="007C29AE" w:rsidRPr="00FF30BB" w:rsidTr="001A69C5">
        <w:trPr>
          <w:gridAfter w:val="1"/>
          <w:wAfter w:w="90" w:type="dxa"/>
        </w:trPr>
        <w:tc>
          <w:tcPr>
            <w:cnfStyle w:val="001000000000"/>
            <w:tcW w:w="4518" w:type="dxa"/>
          </w:tcPr>
          <w:p w:rsidR="007C29AE" w:rsidRDefault="002B5E2C">
            <w:pPr>
              <w:rPr>
                <w:rFonts w:ascii="Times New Roman" w:hAnsi="Times New Roman" w:cs="Times New Roman"/>
                <w:b w:val="0"/>
                <w:sz w:val="24"/>
                <w:szCs w:val="24"/>
              </w:rPr>
            </w:pPr>
            <w:r>
              <w:rPr>
                <w:rFonts w:ascii="Times New Roman" w:hAnsi="Times New Roman" w:cs="Times New Roman"/>
                <w:b w:val="0"/>
                <w:sz w:val="24"/>
                <w:szCs w:val="24"/>
              </w:rPr>
              <w:t xml:space="preserve">   Maintenance</w:t>
            </w:r>
          </w:p>
        </w:tc>
        <w:tc>
          <w:tcPr>
            <w:tcW w:w="1350" w:type="dxa"/>
          </w:tcPr>
          <w:p w:rsidR="007C29AE" w:rsidRPr="00FF30BB" w:rsidRDefault="00997BAF" w:rsidP="009E441A">
            <w:pPr>
              <w:jc w:val="right"/>
              <w:cnfStyle w:val="000000000000"/>
              <w:rPr>
                <w:rFonts w:ascii="Times New Roman" w:hAnsi="Times New Roman" w:cs="Times New Roman"/>
                <w:sz w:val="24"/>
                <w:szCs w:val="24"/>
              </w:rPr>
            </w:pPr>
            <w:r>
              <w:rPr>
                <w:rFonts w:ascii="Times New Roman" w:hAnsi="Times New Roman" w:cs="Times New Roman"/>
                <w:sz w:val="24"/>
                <w:szCs w:val="24"/>
              </w:rPr>
              <w:t>6</w:t>
            </w:r>
            <w:r w:rsidR="00FB2485">
              <w:rPr>
                <w:rFonts w:ascii="Times New Roman" w:hAnsi="Times New Roman" w:cs="Times New Roman"/>
                <w:sz w:val="24"/>
                <w:szCs w:val="24"/>
              </w:rPr>
              <w:t>3</w:t>
            </w:r>
            <w:r w:rsidR="009E441A">
              <w:rPr>
                <w:rFonts w:ascii="Times New Roman" w:hAnsi="Times New Roman" w:cs="Times New Roman"/>
                <w:sz w:val="24"/>
                <w:szCs w:val="24"/>
              </w:rPr>
              <w:t>8</w:t>
            </w:r>
            <w:r w:rsidR="001A69C5">
              <w:rPr>
                <w:rFonts w:ascii="Times New Roman" w:hAnsi="Times New Roman" w:cs="Times New Roman"/>
                <w:sz w:val="24"/>
                <w:szCs w:val="24"/>
              </w:rPr>
              <w:t>,000</w:t>
            </w:r>
          </w:p>
        </w:tc>
      </w:tr>
      <w:tr w:rsidR="007C29AE" w:rsidRPr="00FF30BB" w:rsidTr="001A69C5">
        <w:trPr>
          <w:gridAfter w:val="1"/>
          <w:wAfter w:w="90" w:type="dxa"/>
        </w:trPr>
        <w:tc>
          <w:tcPr>
            <w:cnfStyle w:val="001000000000"/>
            <w:tcW w:w="4518" w:type="dxa"/>
          </w:tcPr>
          <w:p w:rsidR="007C29AE" w:rsidRDefault="002B5E2C" w:rsidP="002B5E2C">
            <w:pPr>
              <w:spacing w:before="120"/>
              <w:rPr>
                <w:rFonts w:ascii="Times New Roman" w:hAnsi="Times New Roman" w:cs="Times New Roman"/>
                <w:b w:val="0"/>
                <w:sz w:val="24"/>
                <w:szCs w:val="24"/>
              </w:rPr>
            </w:pPr>
            <w:r>
              <w:rPr>
                <w:rFonts w:ascii="Times New Roman" w:hAnsi="Times New Roman" w:cs="Times New Roman"/>
                <w:b w:val="0"/>
                <w:sz w:val="24"/>
                <w:szCs w:val="24"/>
              </w:rPr>
              <w:t>Insurance and misc.</w:t>
            </w:r>
          </w:p>
        </w:tc>
        <w:tc>
          <w:tcPr>
            <w:tcW w:w="1350" w:type="dxa"/>
          </w:tcPr>
          <w:p w:rsidR="007C29AE" w:rsidRPr="00FF30BB" w:rsidRDefault="00997BAF" w:rsidP="008940F2">
            <w:pPr>
              <w:spacing w:before="120"/>
              <w:jc w:val="right"/>
              <w:cnfStyle w:val="000000000000"/>
              <w:rPr>
                <w:rFonts w:ascii="Times New Roman" w:hAnsi="Times New Roman" w:cs="Times New Roman"/>
                <w:sz w:val="24"/>
                <w:szCs w:val="24"/>
              </w:rPr>
            </w:pPr>
            <w:r>
              <w:rPr>
                <w:rFonts w:ascii="Times New Roman" w:hAnsi="Times New Roman" w:cs="Times New Roman"/>
                <w:sz w:val="24"/>
                <w:szCs w:val="24"/>
              </w:rPr>
              <w:t>3</w:t>
            </w:r>
            <w:r w:rsidR="008940F2">
              <w:rPr>
                <w:rFonts w:ascii="Times New Roman" w:hAnsi="Times New Roman" w:cs="Times New Roman"/>
                <w:sz w:val="24"/>
                <w:szCs w:val="24"/>
              </w:rPr>
              <w:t>30</w:t>
            </w:r>
            <w:r>
              <w:rPr>
                <w:rFonts w:ascii="Times New Roman" w:hAnsi="Times New Roman" w:cs="Times New Roman"/>
                <w:sz w:val="24"/>
                <w:szCs w:val="24"/>
              </w:rPr>
              <w:t>,</w:t>
            </w:r>
            <w:r w:rsidR="00852E22">
              <w:rPr>
                <w:rFonts w:ascii="Times New Roman" w:hAnsi="Times New Roman" w:cs="Times New Roman"/>
                <w:sz w:val="24"/>
                <w:szCs w:val="24"/>
              </w:rPr>
              <w:t>000</w:t>
            </w:r>
          </w:p>
        </w:tc>
      </w:tr>
      <w:tr w:rsidR="002B5E2C" w:rsidRPr="00FF30BB" w:rsidTr="001A69C5">
        <w:trPr>
          <w:gridAfter w:val="1"/>
          <w:wAfter w:w="90" w:type="dxa"/>
        </w:trPr>
        <w:tc>
          <w:tcPr>
            <w:cnfStyle w:val="001000000000"/>
            <w:tcW w:w="4518" w:type="dxa"/>
          </w:tcPr>
          <w:p w:rsidR="002B5E2C" w:rsidRDefault="002B5E2C">
            <w:pPr>
              <w:rPr>
                <w:rFonts w:ascii="Times New Roman" w:hAnsi="Times New Roman" w:cs="Times New Roman"/>
                <w:b w:val="0"/>
                <w:sz w:val="24"/>
                <w:szCs w:val="24"/>
              </w:rPr>
            </w:pPr>
            <w:r>
              <w:rPr>
                <w:rFonts w:ascii="Times New Roman" w:hAnsi="Times New Roman" w:cs="Times New Roman"/>
                <w:b w:val="0"/>
                <w:sz w:val="24"/>
                <w:szCs w:val="24"/>
              </w:rPr>
              <w:t>Waste disposal cost</w:t>
            </w:r>
          </w:p>
        </w:tc>
        <w:tc>
          <w:tcPr>
            <w:tcW w:w="1350" w:type="dxa"/>
          </w:tcPr>
          <w:p w:rsidR="002B5E2C" w:rsidRPr="00FF30BB" w:rsidRDefault="004D73FC" w:rsidP="004D73FC">
            <w:pPr>
              <w:jc w:val="right"/>
              <w:cnfStyle w:val="000000000000"/>
              <w:rPr>
                <w:rFonts w:ascii="Times New Roman" w:hAnsi="Times New Roman" w:cs="Times New Roman"/>
                <w:sz w:val="24"/>
                <w:szCs w:val="24"/>
              </w:rPr>
            </w:pPr>
            <w:r>
              <w:rPr>
                <w:rFonts w:ascii="Times New Roman" w:hAnsi="Times New Roman" w:cs="Times New Roman"/>
                <w:sz w:val="24"/>
                <w:szCs w:val="24"/>
              </w:rPr>
              <w:t>4</w:t>
            </w:r>
            <w:r w:rsidR="001A69C5">
              <w:rPr>
                <w:rFonts w:ascii="Times New Roman" w:hAnsi="Times New Roman" w:cs="Times New Roman"/>
                <w:sz w:val="24"/>
                <w:szCs w:val="24"/>
              </w:rPr>
              <w:t>,000</w:t>
            </w:r>
          </w:p>
        </w:tc>
      </w:tr>
      <w:tr w:rsidR="007C29AE" w:rsidRPr="00FF30BB" w:rsidTr="001A69C5">
        <w:trPr>
          <w:gridAfter w:val="1"/>
          <w:wAfter w:w="90" w:type="dxa"/>
        </w:trPr>
        <w:tc>
          <w:tcPr>
            <w:cnfStyle w:val="001000000000"/>
            <w:tcW w:w="4518" w:type="dxa"/>
          </w:tcPr>
          <w:p w:rsidR="007C29AE" w:rsidRDefault="002B5E2C">
            <w:pPr>
              <w:rPr>
                <w:rFonts w:ascii="Times New Roman" w:hAnsi="Times New Roman" w:cs="Times New Roman"/>
                <w:b w:val="0"/>
                <w:sz w:val="24"/>
                <w:szCs w:val="24"/>
              </w:rPr>
            </w:pPr>
            <w:r>
              <w:rPr>
                <w:rFonts w:ascii="Times New Roman" w:hAnsi="Times New Roman" w:cs="Times New Roman"/>
                <w:b w:val="0"/>
                <w:sz w:val="24"/>
                <w:szCs w:val="24"/>
              </w:rPr>
              <w:t xml:space="preserve">Depreciation </w:t>
            </w:r>
            <w:r w:rsidR="00176EFF">
              <w:rPr>
                <w:rFonts w:ascii="Times New Roman" w:hAnsi="Times New Roman" w:cs="Times New Roman"/>
                <w:b w:val="0"/>
                <w:sz w:val="24"/>
                <w:szCs w:val="24"/>
              </w:rPr>
              <w:t>(10 years straight line)</w:t>
            </w:r>
          </w:p>
        </w:tc>
        <w:tc>
          <w:tcPr>
            <w:tcW w:w="1350" w:type="dxa"/>
          </w:tcPr>
          <w:p w:rsidR="007C29AE" w:rsidRPr="00FF30BB" w:rsidRDefault="004D73FC" w:rsidP="009E441A">
            <w:pPr>
              <w:jc w:val="right"/>
              <w:cnfStyle w:val="000000000000"/>
              <w:rPr>
                <w:rFonts w:ascii="Times New Roman" w:hAnsi="Times New Roman" w:cs="Times New Roman"/>
                <w:sz w:val="24"/>
                <w:szCs w:val="24"/>
              </w:rPr>
            </w:pPr>
            <w:r>
              <w:rPr>
                <w:rFonts w:ascii="Times New Roman" w:hAnsi="Times New Roman" w:cs="Times New Roman"/>
                <w:sz w:val="24"/>
                <w:szCs w:val="24"/>
              </w:rPr>
              <w:t>2,1</w:t>
            </w:r>
            <w:r w:rsidR="009E441A">
              <w:rPr>
                <w:rFonts w:ascii="Times New Roman" w:hAnsi="Times New Roman" w:cs="Times New Roman"/>
                <w:sz w:val="24"/>
                <w:szCs w:val="24"/>
              </w:rPr>
              <w:t>27</w:t>
            </w:r>
            <w:r w:rsidR="001A69C5">
              <w:rPr>
                <w:rFonts w:ascii="Times New Roman" w:hAnsi="Times New Roman" w:cs="Times New Roman"/>
                <w:sz w:val="24"/>
                <w:szCs w:val="24"/>
              </w:rPr>
              <w:t>,000</w:t>
            </w:r>
          </w:p>
        </w:tc>
      </w:tr>
      <w:tr w:rsidR="007C29AE" w:rsidRPr="00FF30BB" w:rsidTr="001A69C5">
        <w:trPr>
          <w:gridAfter w:val="1"/>
          <w:wAfter w:w="90" w:type="dxa"/>
        </w:trPr>
        <w:tc>
          <w:tcPr>
            <w:cnfStyle w:val="001000000000"/>
            <w:tcW w:w="4518" w:type="dxa"/>
          </w:tcPr>
          <w:p w:rsidR="007C29AE" w:rsidRDefault="000863BD" w:rsidP="000863BD">
            <w:pPr>
              <w:spacing w:before="120" w:after="120"/>
              <w:rPr>
                <w:rFonts w:ascii="Times New Roman" w:hAnsi="Times New Roman" w:cs="Times New Roman"/>
                <w:b w:val="0"/>
                <w:sz w:val="24"/>
                <w:szCs w:val="24"/>
              </w:rPr>
            </w:pPr>
            <w:r>
              <w:rPr>
                <w:rFonts w:ascii="Times New Roman" w:hAnsi="Times New Roman" w:cs="Times New Roman"/>
                <w:b w:val="0"/>
                <w:sz w:val="24"/>
                <w:szCs w:val="24"/>
              </w:rPr>
              <w:t>Subtotal</w:t>
            </w:r>
          </w:p>
          <w:p w:rsidR="000863BD" w:rsidRDefault="000863BD" w:rsidP="000863BD">
            <w:pPr>
              <w:spacing w:before="120" w:after="120"/>
              <w:rPr>
                <w:rFonts w:ascii="Times New Roman" w:hAnsi="Times New Roman" w:cs="Times New Roman"/>
                <w:b w:val="0"/>
                <w:sz w:val="24"/>
                <w:szCs w:val="24"/>
              </w:rPr>
            </w:pPr>
            <w:r>
              <w:rPr>
                <w:rFonts w:ascii="Times New Roman" w:hAnsi="Times New Roman" w:cs="Times New Roman"/>
                <w:b w:val="0"/>
                <w:sz w:val="24"/>
                <w:szCs w:val="24"/>
              </w:rPr>
              <w:t>Co-product credit</w:t>
            </w:r>
          </w:p>
          <w:p w:rsidR="000863BD" w:rsidRDefault="000863BD" w:rsidP="000863BD">
            <w:pPr>
              <w:spacing w:before="120" w:after="120"/>
              <w:rPr>
                <w:rFonts w:ascii="Times New Roman" w:hAnsi="Times New Roman" w:cs="Times New Roman"/>
                <w:b w:val="0"/>
                <w:sz w:val="24"/>
                <w:szCs w:val="24"/>
              </w:rPr>
            </w:pPr>
          </w:p>
        </w:tc>
        <w:tc>
          <w:tcPr>
            <w:tcW w:w="1350" w:type="dxa"/>
          </w:tcPr>
          <w:p w:rsidR="007C29AE" w:rsidRDefault="00997BAF" w:rsidP="00997BAF">
            <w:pPr>
              <w:spacing w:before="120" w:after="120"/>
              <w:jc w:val="right"/>
              <w:cnfStyle w:val="000000000000"/>
              <w:rPr>
                <w:rFonts w:ascii="Times New Roman" w:hAnsi="Times New Roman" w:cs="Times New Roman"/>
                <w:sz w:val="24"/>
                <w:szCs w:val="24"/>
              </w:rPr>
            </w:pPr>
            <w:r>
              <w:rPr>
                <w:rFonts w:ascii="Times New Roman" w:hAnsi="Times New Roman" w:cs="Times New Roman"/>
                <w:sz w:val="24"/>
                <w:szCs w:val="24"/>
              </w:rPr>
              <w:t>24</w:t>
            </w:r>
            <w:r w:rsidR="001A69C5">
              <w:rPr>
                <w:rFonts w:ascii="Times New Roman" w:hAnsi="Times New Roman" w:cs="Times New Roman"/>
                <w:sz w:val="24"/>
                <w:szCs w:val="24"/>
              </w:rPr>
              <w:t>,</w:t>
            </w:r>
            <w:r w:rsidR="00914DB7">
              <w:rPr>
                <w:rFonts w:ascii="Times New Roman" w:hAnsi="Times New Roman" w:cs="Times New Roman"/>
                <w:sz w:val="24"/>
                <w:szCs w:val="24"/>
              </w:rPr>
              <w:t>3</w:t>
            </w:r>
            <w:r w:rsidR="009E441A">
              <w:rPr>
                <w:rFonts w:ascii="Times New Roman" w:hAnsi="Times New Roman" w:cs="Times New Roman"/>
                <w:sz w:val="24"/>
                <w:szCs w:val="24"/>
              </w:rPr>
              <w:t>52</w:t>
            </w:r>
            <w:r w:rsidR="001A69C5">
              <w:rPr>
                <w:rFonts w:ascii="Times New Roman" w:hAnsi="Times New Roman" w:cs="Times New Roman"/>
                <w:sz w:val="24"/>
                <w:szCs w:val="24"/>
              </w:rPr>
              <w:t>,000</w:t>
            </w:r>
          </w:p>
          <w:p w:rsidR="002403A0" w:rsidRDefault="00914DB7" w:rsidP="009E441A">
            <w:pPr>
              <w:pStyle w:val="ListParagraph"/>
              <w:numPr>
                <w:ilvl w:val="0"/>
                <w:numId w:val="4"/>
              </w:numPr>
              <w:spacing w:before="120" w:after="120"/>
              <w:jc w:val="right"/>
              <w:cnfStyle w:val="000000000000"/>
              <w:rPr>
                <w:rFonts w:ascii="Times New Roman" w:hAnsi="Times New Roman" w:cs="Times New Roman"/>
                <w:sz w:val="24"/>
                <w:szCs w:val="24"/>
              </w:rPr>
            </w:pPr>
            <w:r>
              <w:rPr>
                <w:rFonts w:ascii="Times New Roman" w:hAnsi="Times New Roman" w:cs="Times New Roman"/>
                <w:color w:val="auto"/>
                <w:sz w:val="24"/>
                <w:szCs w:val="24"/>
              </w:rPr>
              <w:t>1</w:t>
            </w:r>
            <w:r w:rsidR="0094095E" w:rsidRPr="0094095E">
              <w:rPr>
                <w:rFonts w:ascii="Times New Roman" w:hAnsi="Times New Roman" w:cs="Times New Roman"/>
                <w:color w:val="auto"/>
                <w:sz w:val="24"/>
                <w:szCs w:val="24"/>
              </w:rPr>
              <w:t>,</w:t>
            </w:r>
            <w:r>
              <w:rPr>
                <w:rFonts w:ascii="Times New Roman" w:hAnsi="Times New Roman" w:cs="Times New Roman"/>
                <w:color w:val="auto"/>
                <w:sz w:val="24"/>
                <w:szCs w:val="24"/>
              </w:rPr>
              <w:t>5</w:t>
            </w:r>
            <w:r w:rsidR="009E441A">
              <w:rPr>
                <w:rFonts w:ascii="Times New Roman" w:hAnsi="Times New Roman" w:cs="Times New Roman"/>
                <w:color w:val="auto"/>
                <w:sz w:val="24"/>
                <w:szCs w:val="24"/>
              </w:rPr>
              <w:t>50</w:t>
            </w:r>
            <w:r w:rsidR="0094095E" w:rsidRPr="0094095E">
              <w:rPr>
                <w:rFonts w:ascii="Times New Roman" w:hAnsi="Times New Roman" w:cs="Times New Roman"/>
                <w:color w:val="auto"/>
                <w:sz w:val="24"/>
                <w:szCs w:val="24"/>
              </w:rPr>
              <w:t>,000</w:t>
            </w:r>
          </w:p>
        </w:tc>
      </w:tr>
      <w:tr w:rsidR="000863BD" w:rsidRPr="00FF30BB" w:rsidTr="00742E29">
        <w:trPr>
          <w:gridAfter w:val="1"/>
          <w:wAfter w:w="90" w:type="dxa"/>
        </w:trPr>
        <w:tc>
          <w:tcPr>
            <w:cnfStyle w:val="001000000000"/>
            <w:tcW w:w="4518" w:type="dxa"/>
          </w:tcPr>
          <w:p w:rsidR="000863BD" w:rsidRDefault="000863BD" w:rsidP="000863BD">
            <w:pPr>
              <w:spacing w:before="120" w:after="120"/>
              <w:rPr>
                <w:rFonts w:ascii="Times New Roman" w:hAnsi="Times New Roman" w:cs="Times New Roman"/>
                <w:b w:val="0"/>
                <w:sz w:val="24"/>
                <w:szCs w:val="24"/>
              </w:rPr>
            </w:pPr>
            <w:r>
              <w:rPr>
                <w:rFonts w:ascii="Times New Roman" w:hAnsi="Times New Roman" w:cs="Times New Roman"/>
                <w:b w:val="0"/>
                <w:sz w:val="24"/>
                <w:szCs w:val="24"/>
              </w:rPr>
              <w:t>Net Operating Cost</w:t>
            </w:r>
          </w:p>
        </w:tc>
        <w:tc>
          <w:tcPr>
            <w:tcW w:w="1350" w:type="dxa"/>
            <w:shd w:val="clear" w:color="auto" w:fill="auto"/>
          </w:tcPr>
          <w:p w:rsidR="000863BD" w:rsidRDefault="000863BD" w:rsidP="009E441A">
            <w:pPr>
              <w:spacing w:before="120" w:after="120"/>
              <w:jc w:val="right"/>
              <w:cnfStyle w:val="000000000000"/>
              <w:rPr>
                <w:rFonts w:ascii="Times New Roman" w:hAnsi="Times New Roman" w:cs="Times New Roman"/>
                <w:sz w:val="24"/>
                <w:szCs w:val="24"/>
              </w:rPr>
            </w:pPr>
            <w:r>
              <w:rPr>
                <w:rFonts w:ascii="Times New Roman" w:hAnsi="Times New Roman" w:cs="Times New Roman"/>
                <w:sz w:val="24"/>
                <w:szCs w:val="24"/>
              </w:rPr>
              <w:t>22,</w:t>
            </w:r>
            <w:r w:rsidR="009E441A">
              <w:rPr>
                <w:rFonts w:ascii="Times New Roman" w:hAnsi="Times New Roman" w:cs="Times New Roman"/>
                <w:sz w:val="24"/>
                <w:szCs w:val="24"/>
              </w:rPr>
              <w:t>802</w:t>
            </w:r>
            <w:r>
              <w:rPr>
                <w:rFonts w:ascii="Times New Roman" w:hAnsi="Times New Roman" w:cs="Times New Roman"/>
                <w:sz w:val="24"/>
                <w:szCs w:val="24"/>
              </w:rPr>
              <w:t>,000</w:t>
            </w:r>
          </w:p>
        </w:tc>
      </w:tr>
    </w:tbl>
    <w:p w:rsidR="00170DB2" w:rsidRDefault="00170DB2">
      <w:pPr>
        <w:rPr>
          <w:rFonts w:ascii="Times New Roman" w:hAnsi="Times New Roman" w:cs="Times New Roman"/>
          <w:sz w:val="24"/>
          <w:szCs w:val="24"/>
        </w:rPr>
      </w:pPr>
    </w:p>
    <w:p w:rsidR="00170DB2" w:rsidRDefault="00170DB2">
      <w:pPr>
        <w:rPr>
          <w:rFonts w:ascii="Times New Roman" w:hAnsi="Times New Roman" w:cs="Times New Roman"/>
          <w:sz w:val="24"/>
          <w:szCs w:val="24"/>
        </w:rPr>
      </w:pPr>
    </w:p>
    <w:p w:rsidR="00A7085D" w:rsidRPr="005C66BB" w:rsidRDefault="00821DF1">
      <w:pPr>
        <w:rPr>
          <w:rFonts w:ascii="Times New Roman" w:hAnsi="Times New Roman" w:cs="Times New Roman"/>
          <w:sz w:val="24"/>
          <w:szCs w:val="24"/>
        </w:rPr>
      </w:pPr>
      <w:r w:rsidRPr="00821DF1">
        <w:rPr>
          <w:rFonts w:ascii="Times New Roman" w:hAnsi="Times New Roman" w:cs="Times New Roman"/>
          <w:sz w:val="24"/>
          <w:szCs w:val="24"/>
        </w:rPr>
        <w:lastRenderedPageBreak/>
        <w:t>The</w:t>
      </w:r>
      <w:r w:rsidR="00154CF1">
        <w:rPr>
          <w:rFonts w:ascii="Times New Roman" w:hAnsi="Times New Roman" w:cs="Times New Roman"/>
          <w:sz w:val="24"/>
          <w:szCs w:val="24"/>
        </w:rPr>
        <w:t>se</w:t>
      </w:r>
      <w:r w:rsidRPr="00821DF1">
        <w:rPr>
          <w:rFonts w:ascii="Times New Roman" w:hAnsi="Times New Roman" w:cs="Times New Roman"/>
          <w:sz w:val="24"/>
          <w:szCs w:val="24"/>
        </w:rPr>
        <w:t xml:space="preserve"> analysis results are presented in the Executive Summary dialog (select menu </w:t>
      </w:r>
      <w:r w:rsidRPr="00821DF1">
        <w:rPr>
          <w:rFonts w:ascii="Times New Roman" w:hAnsi="Times New Roman" w:cs="Times New Roman"/>
          <w:b/>
          <w:sz w:val="24"/>
          <w:szCs w:val="24"/>
        </w:rPr>
        <w:t>View &gt; Executive Summary)</w:t>
      </w:r>
      <w:r w:rsidRPr="00821DF1">
        <w:rPr>
          <w:rFonts w:ascii="Times New Roman" w:hAnsi="Times New Roman" w:cs="Times New Roman"/>
          <w:sz w:val="24"/>
          <w:szCs w:val="24"/>
        </w:rPr>
        <w:t xml:space="preserve"> and </w:t>
      </w:r>
      <w:r w:rsidR="001060EB">
        <w:rPr>
          <w:rFonts w:ascii="Times New Roman" w:hAnsi="Times New Roman" w:cs="Times New Roman"/>
          <w:sz w:val="24"/>
          <w:szCs w:val="24"/>
        </w:rPr>
        <w:t xml:space="preserve">also </w:t>
      </w:r>
      <w:r w:rsidRPr="00821DF1">
        <w:rPr>
          <w:rFonts w:ascii="Times New Roman" w:hAnsi="Times New Roman" w:cs="Times New Roman"/>
          <w:sz w:val="24"/>
          <w:szCs w:val="24"/>
        </w:rPr>
        <w:t xml:space="preserve">in the form of three detailed reports, </w:t>
      </w:r>
      <w:r w:rsidRPr="00821DF1">
        <w:rPr>
          <w:rFonts w:ascii="Times New Roman" w:hAnsi="Times New Roman" w:cs="Times New Roman"/>
          <w:b/>
          <w:sz w:val="24"/>
          <w:szCs w:val="24"/>
        </w:rPr>
        <w:t>Economic Evaluation Report (ERR), Itemized Cost Report (ICR) and Cash Flow Analysis Report (CFR).</w:t>
      </w:r>
    </w:p>
    <w:p w:rsidR="00176EFF" w:rsidRDefault="001060EB">
      <w:pPr>
        <w:rPr>
          <w:rFonts w:ascii="Times New Roman" w:hAnsi="Times New Roman" w:cs="Times New Roman"/>
          <w:sz w:val="24"/>
          <w:szCs w:val="24"/>
        </w:rPr>
      </w:pPr>
      <w:r>
        <w:rPr>
          <w:rFonts w:ascii="Times New Roman" w:hAnsi="Times New Roman" w:cs="Times New Roman"/>
          <w:sz w:val="24"/>
          <w:szCs w:val="24"/>
        </w:rPr>
        <w:t xml:space="preserve">As shown in </w:t>
      </w:r>
      <w:r w:rsidR="00821DF1" w:rsidRPr="00821DF1">
        <w:rPr>
          <w:rFonts w:ascii="Times New Roman" w:hAnsi="Times New Roman" w:cs="Times New Roman"/>
          <w:b/>
          <w:sz w:val="24"/>
          <w:szCs w:val="24"/>
        </w:rPr>
        <w:t>Appendix B</w:t>
      </w:r>
      <w:r>
        <w:rPr>
          <w:rFonts w:ascii="Times New Roman" w:hAnsi="Times New Roman" w:cs="Times New Roman"/>
          <w:sz w:val="24"/>
          <w:szCs w:val="24"/>
        </w:rPr>
        <w:t>, t</w:t>
      </w:r>
      <w:r w:rsidR="00821DF1" w:rsidRPr="00821DF1">
        <w:rPr>
          <w:rFonts w:ascii="Times New Roman" w:hAnsi="Times New Roman" w:cs="Times New Roman"/>
          <w:sz w:val="24"/>
          <w:szCs w:val="24"/>
        </w:rPr>
        <w:t xml:space="preserve">he </w:t>
      </w:r>
      <w:r w:rsidR="00821DF1" w:rsidRPr="00821DF1">
        <w:rPr>
          <w:rFonts w:ascii="Times New Roman" w:hAnsi="Times New Roman" w:cs="Times New Roman"/>
          <w:b/>
          <w:sz w:val="24"/>
          <w:szCs w:val="24"/>
        </w:rPr>
        <w:t>Economic Evaluation Report</w:t>
      </w:r>
      <w:r w:rsidR="00821DF1" w:rsidRPr="00821DF1">
        <w:rPr>
          <w:rFonts w:ascii="Times New Roman" w:hAnsi="Times New Roman" w:cs="Times New Roman"/>
          <w:sz w:val="24"/>
          <w:szCs w:val="24"/>
        </w:rPr>
        <w:t xml:space="preserve"> contains the key results of </w:t>
      </w:r>
      <w:r w:rsidR="003D2EF3">
        <w:rPr>
          <w:rFonts w:ascii="Times New Roman" w:hAnsi="Times New Roman" w:cs="Times New Roman"/>
          <w:sz w:val="24"/>
          <w:szCs w:val="24"/>
        </w:rPr>
        <w:t xml:space="preserve">the </w:t>
      </w:r>
      <w:r w:rsidR="00821DF1" w:rsidRPr="00821DF1">
        <w:rPr>
          <w:rFonts w:ascii="Times New Roman" w:hAnsi="Times New Roman" w:cs="Times New Roman"/>
          <w:sz w:val="24"/>
          <w:szCs w:val="24"/>
        </w:rPr>
        <w:t>economic analysis of the process, a listing of all capital cost items, operating cost components including materials cost</w:t>
      </w:r>
      <w:r w:rsidR="001A7123">
        <w:rPr>
          <w:rFonts w:ascii="Times New Roman" w:hAnsi="Times New Roman" w:cs="Times New Roman"/>
          <w:sz w:val="24"/>
          <w:szCs w:val="24"/>
        </w:rPr>
        <w:t>s</w:t>
      </w:r>
      <w:r w:rsidR="00821DF1" w:rsidRPr="00821DF1">
        <w:rPr>
          <w:rFonts w:ascii="Times New Roman" w:hAnsi="Times New Roman" w:cs="Times New Roman"/>
          <w:sz w:val="24"/>
          <w:szCs w:val="24"/>
        </w:rPr>
        <w:t>, labor cost</w:t>
      </w:r>
      <w:r w:rsidR="001A7123">
        <w:rPr>
          <w:rFonts w:ascii="Times New Roman" w:hAnsi="Times New Roman" w:cs="Times New Roman"/>
          <w:sz w:val="24"/>
          <w:szCs w:val="24"/>
        </w:rPr>
        <w:t>s</w:t>
      </w:r>
      <w:r w:rsidR="00821DF1" w:rsidRPr="00821DF1">
        <w:rPr>
          <w:rFonts w:ascii="Times New Roman" w:hAnsi="Times New Roman" w:cs="Times New Roman"/>
          <w:sz w:val="24"/>
          <w:szCs w:val="24"/>
        </w:rPr>
        <w:t xml:space="preserve"> and utilities cost</w:t>
      </w:r>
      <w:r w:rsidR="001A7123">
        <w:rPr>
          <w:rFonts w:ascii="Times New Roman" w:hAnsi="Times New Roman" w:cs="Times New Roman"/>
          <w:sz w:val="24"/>
          <w:szCs w:val="24"/>
        </w:rPr>
        <w:t>s</w:t>
      </w:r>
      <w:r w:rsidR="00821DF1" w:rsidRPr="00821DF1">
        <w:rPr>
          <w:rFonts w:ascii="Times New Roman" w:hAnsi="Times New Roman" w:cs="Times New Roman"/>
          <w:sz w:val="24"/>
          <w:szCs w:val="24"/>
        </w:rPr>
        <w:t>, and finally a comprehensive profitability analysis.</w:t>
      </w:r>
      <w:r w:rsidR="00154CF1">
        <w:rPr>
          <w:rFonts w:ascii="Times New Roman" w:hAnsi="Times New Roman" w:cs="Times New Roman"/>
          <w:sz w:val="24"/>
          <w:szCs w:val="24"/>
        </w:rPr>
        <w:t xml:space="preserve">  </w:t>
      </w:r>
      <w:r w:rsidR="00821DF1" w:rsidRPr="00821DF1">
        <w:rPr>
          <w:rFonts w:ascii="Times New Roman" w:hAnsi="Times New Roman" w:cs="Times New Roman"/>
          <w:b/>
          <w:sz w:val="24"/>
          <w:szCs w:val="24"/>
        </w:rPr>
        <w:t>Section 8</w:t>
      </w:r>
      <w:r w:rsidR="00154CF1">
        <w:rPr>
          <w:rFonts w:ascii="Times New Roman" w:hAnsi="Times New Roman" w:cs="Times New Roman"/>
          <w:sz w:val="24"/>
          <w:szCs w:val="24"/>
        </w:rPr>
        <w:t xml:space="preserve"> of the </w:t>
      </w:r>
      <w:r w:rsidR="00821DF1" w:rsidRPr="00821DF1">
        <w:rPr>
          <w:rFonts w:ascii="Times New Roman" w:hAnsi="Times New Roman" w:cs="Times New Roman"/>
          <w:b/>
          <w:sz w:val="24"/>
          <w:szCs w:val="24"/>
        </w:rPr>
        <w:t>E</w:t>
      </w:r>
      <w:r w:rsidR="00377C3D">
        <w:rPr>
          <w:rFonts w:ascii="Times New Roman" w:hAnsi="Times New Roman" w:cs="Times New Roman"/>
          <w:b/>
          <w:sz w:val="24"/>
          <w:szCs w:val="24"/>
        </w:rPr>
        <w:t>E</w:t>
      </w:r>
      <w:r w:rsidR="00821DF1" w:rsidRPr="00821DF1">
        <w:rPr>
          <w:rFonts w:ascii="Times New Roman" w:hAnsi="Times New Roman" w:cs="Times New Roman"/>
          <w:b/>
          <w:sz w:val="24"/>
          <w:szCs w:val="24"/>
        </w:rPr>
        <w:t>R</w:t>
      </w:r>
      <w:r w:rsidR="00154CF1">
        <w:rPr>
          <w:rFonts w:ascii="Times New Roman" w:hAnsi="Times New Roman" w:cs="Times New Roman"/>
          <w:sz w:val="24"/>
          <w:szCs w:val="24"/>
        </w:rPr>
        <w:t xml:space="preserve"> report shows the annual operating cost breakdown of the proc</w:t>
      </w:r>
      <w:r w:rsidR="004D73FC">
        <w:rPr>
          <w:rFonts w:ascii="Times New Roman" w:hAnsi="Times New Roman" w:cs="Times New Roman"/>
          <w:sz w:val="24"/>
          <w:szCs w:val="24"/>
        </w:rPr>
        <w:t>ess.  Raw materials contribute 66</w:t>
      </w:r>
      <w:r w:rsidR="00154CF1">
        <w:rPr>
          <w:rFonts w:ascii="Times New Roman" w:hAnsi="Times New Roman" w:cs="Times New Roman"/>
          <w:sz w:val="24"/>
          <w:szCs w:val="24"/>
        </w:rPr>
        <w:t>% of the total operating cost</w:t>
      </w:r>
      <w:r w:rsidR="008F1870">
        <w:rPr>
          <w:rFonts w:ascii="Times New Roman" w:hAnsi="Times New Roman" w:cs="Times New Roman"/>
          <w:sz w:val="24"/>
          <w:szCs w:val="24"/>
        </w:rPr>
        <w:t>s</w:t>
      </w:r>
      <w:r w:rsidR="00154CF1">
        <w:rPr>
          <w:rFonts w:ascii="Times New Roman" w:hAnsi="Times New Roman" w:cs="Times New Roman"/>
          <w:sz w:val="24"/>
          <w:szCs w:val="24"/>
        </w:rPr>
        <w:t xml:space="preserve">, followed by </w:t>
      </w:r>
      <w:r w:rsidR="004D73FC">
        <w:rPr>
          <w:rFonts w:ascii="Times New Roman" w:hAnsi="Times New Roman" w:cs="Times New Roman"/>
          <w:sz w:val="24"/>
          <w:szCs w:val="24"/>
        </w:rPr>
        <w:t>labor cost</w:t>
      </w:r>
      <w:r w:rsidR="003D2EF3">
        <w:rPr>
          <w:rFonts w:ascii="Times New Roman" w:hAnsi="Times New Roman" w:cs="Times New Roman"/>
          <w:sz w:val="24"/>
          <w:szCs w:val="24"/>
        </w:rPr>
        <w:t>s</w:t>
      </w:r>
      <w:r w:rsidR="004D73FC">
        <w:rPr>
          <w:rFonts w:ascii="Times New Roman" w:hAnsi="Times New Roman" w:cs="Times New Roman"/>
          <w:sz w:val="24"/>
          <w:szCs w:val="24"/>
        </w:rPr>
        <w:t xml:space="preserve"> (20%), </w:t>
      </w:r>
      <w:r w:rsidR="00154CF1">
        <w:rPr>
          <w:rFonts w:ascii="Times New Roman" w:hAnsi="Times New Roman" w:cs="Times New Roman"/>
          <w:sz w:val="24"/>
          <w:szCs w:val="24"/>
        </w:rPr>
        <w:t>facility-dependent costs (</w:t>
      </w:r>
      <w:r w:rsidR="004D73FC">
        <w:rPr>
          <w:rFonts w:ascii="Times New Roman" w:hAnsi="Times New Roman" w:cs="Times New Roman"/>
          <w:sz w:val="24"/>
          <w:szCs w:val="24"/>
        </w:rPr>
        <w:t>13</w:t>
      </w:r>
      <w:r w:rsidR="00154CF1">
        <w:rPr>
          <w:rFonts w:ascii="Times New Roman" w:hAnsi="Times New Roman" w:cs="Times New Roman"/>
          <w:sz w:val="24"/>
          <w:szCs w:val="24"/>
        </w:rPr>
        <w:t>%), and utilities (1%).</w:t>
      </w:r>
    </w:p>
    <w:p w:rsidR="00176EFF" w:rsidRDefault="00176EFF">
      <w:pPr>
        <w:rPr>
          <w:rFonts w:ascii="Times New Roman" w:hAnsi="Times New Roman" w:cs="Times New Roman"/>
          <w:b/>
          <w:sz w:val="24"/>
          <w:szCs w:val="24"/>
        </w:rPr>
      </w:pPr>
    </w:p>
    <w:p w:rsidR="00176EFF" w:rsidRDefault="00176EFF">
      <w:pPr>
        <w:rPr>
          <w:rFonts w:ascii="Times New Roman" w:hAnsi="Times New Roman" w:cs="Times New Roman"/>
          <w:b/>
          <w:sz w:val="24"/>
          <w:szCs w:val="24"/>
        </w:rPr>
      </w:pPr>
      <w:r>
        <w:rPr>
          <w:rFonts w:ascii="Times New Roman" w:hAnsi="Times New Roman" w:cs="Times New Roman"/>
          <w:b/>
          <w:sz w:val="24"/>
          <w:szCs w:val="24"/>
        </w:rPr>
        <w:t>Unit Production Cost</w:t>
      </w:r>
      <w:r w:rsidR="00C708A0">
        <w:rPr>
          <w:rFonts w:ascii="Times New Roman" w:hAnsi="Times New Roman" w:cs="Times New Roman"/>
          <w:b/>
          <w:sz w:val="24"/>
          <w:szCs w:val="24"/>
        </w:rPr>
        <w:t>s</w:t>
      </w:r>
    </w:p>
    <w:p w:rsidR="00D958A3" w:rsidRDefault="003E3BA9" w:rsidP="0049371D">
      <w:pPr>
        <w:rPr>
          <w:rFonts w:ascii="Times New Roman" w:hAnsi="Times New Roman" w:cs="Times New Roman"/>
          <w:b/>
          <w:sz w:val="24"/>
          <w:szCs w:val="24"/>
        </w:rPr>
      </w:pPr>
      <w:r>
        <w:rPr>
          <w:rFonts w:ascii="Times New Roman" w:hAnsi="Times New Roman" w:cs="Times New Roman"/>
          <w:sz w:val="24"/>
          <w:szCs w:val="24"/>
        </w:rPr>
        <w:t xml:space="preserve">The annual operating cost minus the credit from the sale of </w:t>
      </w:r>
      <w:r w:rsidR="008F1870">
        <w:rPr>
          <w:rFonts w:ascii="Times New Roman" w:hAnsi="Times New Roman" w:cs="Times New Roman"/>
          <w:sz w:val="24"/>
          <w:szCs w:val="24"/>
        </w:rPr>
        <w:t xml:space="preserve">the cream </w:t>
      </w:r>
      <w:r>
        <w:rPr>
          <w:rFonts w:ascii="Times New Roman" w:hAnsi="Times New Roman" w:cs="Times New Roman"/>
          <w:sz w:val="24"/>
          <w:szCs w:val="24"/>
        </w:rPr>
        <w:t>co-product give</w:t>
      </w:r>
      <w:r w:rsidR="008F1870">
        <w:rPr>
          <w:rFonts w:ascii="Times New Roman" w:hAnsi="Times New Roman" w:cs="Times New Roman"/>
          <w:sz w:val="24"/>
          <w:szCs w:val="24"/>
        </w:rPr>
        <w:t>s</w:t>
      </w:r>
      <w:r>
        <w:rPr>
          <w:rFonts w:ascii="Times New Roman" w:hAnsi="Times New Roman" w:cs="Times New Roman"/>
          <w:sz w:val="24"/>
          <w:szCs w:val="24"/>
        </w:rPr>
        <w:t xml:space="preserve"> the net operating cost.  </w:t>
      </w:r>
      <w:r w:rsidR="00802717">
        <w:rPr>
          <w:rFonts w:ascii="Times New Roman" w:hAnsi="Times New Roman" w:cs="Times New Roman"/>
          <w:sz w:val="24"/>
          <w:szCs w:val="24"/>
        </w:rPr>
        <w:t xml:space="preserve">The unit production cost is calculated by </w:t>
      </w:r>
      <w:r w:rsidR="00AA1AC4">
        <w:rPr>
          <w:rFonts w:ascii="Times New Roman" w:hAnsi="Times New Roman" w:cs="Times New Roman"/>
          <w:sz w:val="24"/>
          <w:szCs w:val="24"/>
        </w:rPr>
        <w:t>prorating the annual net operating cost</w:t>
      </w:r>
      <w:r w:rsidR="00802717">
        <w:rPr>
          <w:rFonts w:ascii="Times New Roman" w:hAnsi="Times New Roman" w:cs="Times New Roman"/>
          <w:sz w:val="24"/>
          <w:szCs w:val="24"/>
        </w:rPr>
        <w:t>.</w:t>
      </w:r>
      <w:r w:rsidR="00AA1AC4">
        <w:rPr>
          <w:rFonts w:ascii="Times New Roman" w:hAnsi="Times New Roman" w:cs="Times New Roman"/>
          <w:sz w:val="24"/>
          <w:szCs w:val="24"/>
        </w:rPr>
        <w:t xml:space="preserve">  Base on </w:t>
      </w:r>
      <w:r w:rsidR="00077EC7">
        <w:rPr>
          <w:rFonts w:ascii="Times New Roman" w:hAnsi="Times New Roman" w:cs="Times New Roman"/>
          <w:sz w:val="24"/>
          <w:szCs w:val="24"/>
        </w:rPr>
        <w:t>a yearly production of 10,</w:t>
      </w:r>
      <w:r w:rsidR="00C9088E">
        <w:rPr>
          <w:rFonts w:ascii="Times New Roman" w:hAnsi="Times New Roman" w:cs="Times New Roman"/>
          <w:sz w:val="24"/>
          <w:szCs w:val="24"/>
        </w:rPr>
        <w:t>3</w:t>
      </w:r>
      <w:r w:rsidR="00C06F21">
        <w:rPr>
          <w:rFonts w:ascii="Times New Roman" w:hAnsi="Times New Roman" w:cs="Times New Roman"/>
          <w:sz w:val="24"/>
          <w:szCs w:val="24"/>
        </w:rPr>
        <w:t>05</w:t>
      </w:r>
      <w:r w:rsidR="00077EC7">
        <w:rPr>
          <w:rFonts w:ascii="Times New Roman" w:hAnsi="Times New Roman" w:cs="Times New Roman"/>
          <w:sz w:val="24"/>
          <w:szCs w:val="24"/>
        </w:rPr>
        <w:t>,</w:t>
      </w:r>
      <w:r w:rsidR="00C06F21">
        <w:rPr>
          <w:rFonts w:ascii="Times New Roman" w:hAnsi="Times New Roman" w:cs="Times New Roman"/>
          <w:sz w:val="24"/>
          <w:szCs w:val="24"/>
        </w:rPr>
        <w:t>783</w:t>
      </w:r>
      <w:r w:rsidR="00077EC7">
        <w:rPr>
          <w:rFonts w:ascii="Times New Roman" w:hAnsi="Times New Roman" w:cs="Times New Roman"/>
          <w:sz w:val="24"/>
          <w:szCs w:val="24"/>
        </w:rPr>
        <w:t xml:space="preserve"> gallon</w:t>
      </w:r>
      <w:r w:rsidR="008F1870">
        <w:rPr>
          <w:rFonts w:ascii="Times New Roman" w:hAnsi="Times New Roman" w:cs="Times New Roman"/>
          <w:sz w:val="24"/>
          <w:szCs w:val="24"/>
        </w:rPr>
        <w:t>s (</w:t>
      </w:r>
      <w:r w:rsidR="00981419">
        <w:rPr>
          <w:rFonts w:ascii="Times New Roman" w:hAnsi="Times New Roman" w:cs="Times New Roman"/>
          <w:sz w:val="24"/>
          <w:szCs w:val="24"/>
        </w:rPr>
        <w:t xml:space="preserve">40 </w:t>
      </w:r>
      <w:r w:rsidR="00230CF9">
        <w:rPr>
          <w:rFonts w:ascii="Times New Roman" w:hAnsi="Times New Roman" w:cs="Times New Roman"/>
          <w:sz w:val="24"/>
          <w:szCs w:val="24"/>
        </w:rPr>
        <w:t xml:space="preserve">million </w:t>
      </w:r>
      <w:r w:rsidR="00080D79">
        <w:rPr>
          <w:rFonts w:ascii="Times New Roman" w:hAnsi="Times New Roman" w:cs="Times New Roman"/>
          <w:sz w:val="24"/>
          <w:szCs w:val="24"/>
        </w:rPr>
        <w:t>k</w:t>
      </w:r>
      <w:r w:rsidR="00105942">
        <w:rPr>
          <w:rFonts w:ascii="Times New Roman" w:hAnsi="Times New Roman" w:cs="Times New Roman"/>
          <w:sz w:val="24"/>
          <w:szCs w:val="24"/>
        </w:rPr>
        <w:t>g</w:t>
      </w:r>
      <w:r w:rsidR="00981419">
        <w:rPr>
          <w:rFonts w:ascii="Times New Roman" w:hAnsi="Times New Roman" w:cs="Times New Roman"/>
          <w:sz w:val="24"/>
          <w:szCs w:val="24"/>
        </w:rPr>
        <w:t>)</w:t>
      </w:r>
      <w:r w:rsidR="00077EC7">
        <w:rPr>
          <w:rFonts w:ascii="Times New Roman" w:hAnsi="Times New Roman" w:cs="Times New Roman"/>
          <w:sz w:val="24"/>
          <w:szCs w:val="24"/>
        </w:rPr>
        <w:t xml:space="preserve"> of processed milk and an annual net operati</w:t>
      </w:r>
      <w:r w:rsidR="00981419">
        <w:rPr>
          <w:rFonts w:ascii="Times New Roman" w:hAnsi="Times New Roman" w:cs="Times New Roman"/>
          <w:sz w:val="24"/>
          <w:szCs w:val="24"/>
        </w:rPr>
        <w:t>ng cost</w:t>
      </w:r>
      <w:r w:rsidR="00077EC7">
        <w:rPr>
          <w:rFonts w:ascii="Times New Roman" w:hAnsi="Times New Roman" w:cs="Times New Roman"/>
          <w:sz w:val="24"/>
          <w:szCs w:val="24"/>
        </w:rPr>
        <w:t xml:space="preserve"> of $ 22,</w:t>
      </w:r>
      <w:r w:rsidR="00C06F21">
        <w:rPr>
          <w:rFonts w:ascii="Times New Roman" w:hAnsi="Times New Roman" w:cs="Times New Roman"/>
          <w:sz w:val="24"/>
          <w:szCs w:val="24"/>
        </w:rPr>
        <w:t>802</w:t>
      </w:r>
      <w:r w:rsidR="00077EC7">
        <w:rPr>
          <w:rFonts w:ascii="Times New Roman" w:hAnsi="Times New Roman" w:cs="Times New Roman"/>
          <w:sz w:val="24"/>
          <w:szCs w:val="24"/>
        </w:rPr>
        <w:t>,000</w:t>
      </w:r>
      <w:r w:rsidR="00AA1AC4">
        <w:rPr>
          <w:rFonts w:ascii="Times New Roman" w:hAnsi="Times New Roman" w:cs="Times New Roman"/>
          <w:sz w:val="24"/>
          <w:szCs w:val="24"/>
        </w:rPr>
        <w:t>, the unit production cost is approximately $ 2.</w:t>
      </w:r>
      <w:r w:rsidR="00C9088E">
        <w:rPr>
          <w:rFonts w:ascii="Times New Roman" w:hAnsi="Times New Roman" w:cs="Times New Roman"/>
          <w:sz w:val="24"/>
          <w:szCs w:val="24"/>
        </w:rPr>
        <w:t>21</w:t>
      </w:r>
      <w:r w:rsidR="00AA1AC4">
        <w:rPr>
          <w:rFonts w:ascii="Times New Roman" w:hAnsi="Times New Roman" w:cs="Times New Roman"/>
          <w:sz w:val="24"/>
          <w:szCs w:val="24"/>
        </w:rPr>
        <w:t xml:space="preserve"> per gallon.</w:t>
      </w:r>
      <w:r w:rsidR="00802717">
        <w:rPr>
          <w:rFonts w:ascii="Times New Roman" w:hAnsi="Times New Roman" w:cs="Times New Roman"/>
          <w:sz w:val="24"/>
          <w:szCs w:val="24"/>
        </w:rPr>
        <w:t xml:space="preserve"> </w:t>
      </w:r>
      <w:r w:rsidR="00230CF9">
        <w:rPr>
          <w:rFonts w:ascii="Times New Roman" w:hAnsi="Times New Roman" w:cs="Times New Roman"/>
          <w:sz w:val="24"/>
          <w:szCs w:val="24"/>
        </w:rPr>
        <w:t xml:space="preserve">If the sale of the cream co-product is not included, then unit production costs would be $2.36 per gallon. </w:t>
      </w:r>
    </w:p>
    <w:p w:rsidR="00D958A3" w:rsidRDefault="00D958A3" w:rsidP="0049371D">
      <w:pPr>
        <w:rPr>
          <w:rFonts w:ascii="Times New Roman" w:hAnsi="Times New Roman" w:cs="Times New Roman"/>
          <w:b/>
          <w:sz w:val="24"/>
          <w:szCs w:val="24"/>
        </w:rPr>
      </w:pPr>
    </w:p>
    <w:p w:rsidR="002273EF" w:rsidRPr="009723A4" w:rsidRDefault="00EF03EC" w:rsidP="0049371D">
      <w:pPr>
        <w:rPr>
          <w:rFonts w:ascii="Times New Roman" w:hAnsi="Times New Roman" w:cs="Times New Roman"/>
          <w:b/>
          <w:sz w:val="24"/>
          <w:szCs w:val="24"/>
        </w:rPr>
      </w:pPr>
      <w:r>
        <w:rPr>
          <w:rFonts w:ascii="Times New Roman" w:hAnsi="Times New Roman" w:cs="Times New Roman"/>
          <w:b/>
          <w:sz w:val="24"/>
          <w:szCs w:val="24"/>
        </w:rPr>
        <w:t>HOW TO USE THE MODEL</w:t>
      </w:r>
    </w:p>
    <w:p w:rsidR="00142C10" w:rsidRDefault="00190D7F" w:rsidP="0049371D">
      <w:pPr>
        <w:rPr>
          <w:rFonts w:ascii="Times New Roman" w:hAnsi="Times New Roman" w:cs="Times New Roman"/>
          <w:sz w:val="24"/>
          <w:szCs w:val="24"/>
        </w:rPr>
      </w:pPr>
      <w:r>
        <w:rPr>
          <w:rFonts w:ascii="Times New Roman" w:hAnsi="Times New Roman" w:cs="Times New Roman"/>
          <w:sz w:val="24"/>
          <w:szCs w:val="24"/>
        </w:rPr>
        <w:t>This process simulation model provide</w:t>
      </w:r>
      <w:r w:rsidR="00AA1312">
        <w:rPr>
          <w:rFonts w:ascii="Times New Roman" w:hAnsi="Times New Roman" w:cs="Times New Roman"/>
          <w:sz w:val="24"/>
          <w:szCs w:val="24"/>
        </w:rPr>
        <w:t>s</w:t>
      </w:r>
      <w:r>
        <w:rPr>
          <w:rFonts w:ascii="Times New Roman" w:hAnsi="Times New Roman" w:cs="Times New Roman"/>
          <w:sz w:val="24"/>
          <w:szCs w:val="24"/>
        </w:rPr>
        <w:t xml:space="preserve"> the base case </w:t>
      </w:r>
      <w:r w:rsidR="00AA1312">
        <w:rPr>
          <w:rFonts w:ascii="Times New Roman" w:hAnsi="Times New Roman" w:cs="Times New Roman"/>
          <w:sz w:val="24"/>
          <w:szCs w:val="24"/>
        </w:rPr>
        <w:t>model</w:t>
      </w:r>
      <w:r>
        <w:rPr>
          <w:rFonts w:ascii="Times New Roman" w:hAnsi="Times New Roman" w:cs="Times New Roman"/>
          <w:sz w:val="24"/>
          <w:szCs w:val="24"/>
        </w:rPr>
        <w:t xml:space="preserve"> for a </w:t>
      </w:r>
      <w:r w:rsidR="00AA1312">
        <w:rPr>
          <w:rFonts w:ascii="Times New Roman" w:hAnsi="Times New Roman" w:cs="Times New Roman"/>
          <w:sz w:val="24"/>
          <w:szCs w:val="24"/>
        </w:rPr>
        <w:t xml:space="preserve">generic </w:t>
      </w:r>
      <w:r>
        <w:rPr>
          <w:rFonts w:ascii="Times New Roman" w:hAnsi="Times New Roman" w:cs="Times New Roman"/>
          <w:sz w:val="24"/>
          <w:szCs w:val="24"/>
        </w:rPr>
        <w:t>fluid milk processing plant.</w:t>
      </w:r>
      <w:r w:rsidR="00AA1312">
        <w:rPr>
          <w:rFonts w:ascii="Times New Roman" w:hAnsi="Times New Roman" w:cs="Times New Roman"/>
          <w:sz w:val="24"/>
          <w:szCs w:val="24"/>
        </w:rPr>
        <w:t xml:space="preserve">  In order to evaluate</w:t>
      </w:r>
      <w:r>
        <w:rPr>
          <w:rFonts w:ascii="Times New Roman" w:hAnsi="Times New Roman" w:cs="Times New Roman"/>
          <w:sz w:val="24"/>
          <w:szCs w:val="24"/>
        </w:rPr>
        <w:t xml:space="preserve"> </w:t>
      </w:r>
      <w:r w:rsidR="00AA1312">
        <w:rPr>
          <w:rFonts w:ascii="Times New Roman" w:hAnsi="Times New Roman" w:cs="Times New Roman"/>
          <w:sz w:val="24"/>
          <w:szCs w:val="24"/>
        </w:rPr>
        <w:t>the feasibility of alternative processing technologies or energy management</w:t>
      </w:r>
      <w:r w:rsidR="00062C28">
        <w:rPr>
          <w:rFonts w:ascii="Times New Roman" w:hAnsi="Times New Roman" w:cs="Times New Roman"/>
          <w:sz w:val="24"/>
          <w:szCs w:val="24"/>
        </w:rPr>
        <w:t xml:space="preserve"> systems</w:t>
      </w:r>
      <w:r w:rsidR="00AA1312">
        <w:rPr>
          <w:rFonts w:ascii="Times New Roman" w:hAnsi="Times New Roman" w:cs="Times New Roman"/>
          <w:sz w:val="24"/>
          <w:szCs w:val="24"/>
        </w:rPr>
        <w:t>, the base case model has to be modified to simulate those conditions.</w:t>
      </w:r>
      <w:r w:rsidR="00306634">
        <w:rPr>
          <w:rFonts w:ascii="Times New Roman" w:hAnsi="Times New Roman" w:cs="Times New Roman"/>
          <w:sz w:val="24"/>
          <w:szCs w:val="24"/>
        </w:rPr>
        <w:t xml:space="preserve">  </w:t>
      </w:r>
      <w:r w:rsidR="0031628B">
        <w:rPr>
          <w:rFonts w:ascii="Times New Roman" w:hAnsi="Times New Roman" w:cs="Times New Roman"/>
          <w:sz w:val="24"/>
          <w:szCs w:val="24"/>
        </w:rPr>
        <w:t>The following examples</w:t>
      </w:r>
      <w:r>
        <w:rPr>
          <w:rFonts w:ascii="Times New Roman" w:hAnsi="Times New Roman" w:cs="Times New Roman"/>
          <w:sz w:val="24"/>
          <w:szCs w:val="24"/>
        </w:rPr>
        <w:t xml:space="preserve"> </w:t>
      </w:r>
      <w:r w:rsidR="0031628B">
        <w:rPr>
          <w:rFonts w:ascii="Times New Roman" w:hAnsi="Times New Roman" w:cs="Times New Roman"/>
          <w:sz w:val="24"/>
          <w:szCs w:val="24"/>
        </w:rPr>
        <w:t>show some of the possible modifications.</w:t>
      </w:r>
      <w:r w:rsidR="004942F2">
        <w:rPr>
          <w:rFonts w:ascii="Times New Roman" w:hAnsi="Times New Roman" w:cs="Times New Roman"/>
          <w:sz w:val="24"/>
          <w:szCs w:val="24"/>
        </w:rPr>
        <w:t xml:space="preserve">  Before making any changes to the base model, save the model under a different file name and work on that file.</w:t>
      </w:r>
      <w:r w:rsidR="00062C28">
        <w:rPr>
          <w:rFonts w:ascii="Times New Roman" w:hAnsi="Times New Roman" w:cs="Times New Roman"/>
          <w:sz w:val="24"/>
          <w:szCs w:val="24"/>
        </w:rPr>
        <w:t xml:space="preserve"> Examples for changes to alternative processing technologies or energy management systems will be included in a future version of this manual. </w:t>
      </w:r>
      <w:r w:rsidR="00FA3E3C">
        <w:rPr>
          <w:rFonts w:ascii="Times New Roman" w:hAnsi="Times New Roman" w:cs="Times New Roman"/>
          <w:sz w:val="24"/>
          <w:szCs w:val="24"/>
        </w:rPr>
        <w:t>(For more detailed information, check the Help file and the SPD Tutorial.</w:t>
      </w:r>
      <w:r w:rsidR="00AB153B">
        <w:rPr>
          <w:rFonts w:ascii="Times New Roman" w:hAnsi="Times New Roman" w:cs="Times New Roman"/>
          <w:sz w:val="24"/>
          <w:szCs w:val="24"/>
        </w:rPr>
        <w:t>)</w:t>
      </w:r>
    </w:p>
    <w:p w:rsidR="0031628B" w:rsidRPr="00F140BE" w:rsidRDefault="0031628B" w:rsidP="0049371D">
      <w:pPr>
        <w:rPr>
          <w:rFonts w:ascii="Times New Roman" w:hAnsi="Times New Roman" w:cs="Times New Roman"/>
          <w:b/>
          <w:sz w:val="24"/>
          <w:szCs w:val="24"/>
        </w:rPr>
      </w:pPr>
      <w:r w:rsidRPr="00F140BE">
        <w:rPr>
          <w:rFonts w:ascii="Times New Roman" w:hAnsi="Times New Roman" w:cs="Times New Roman"/>
          <w:b/>
          <w:sz w:val="24"/>
          <w:szCs w:val="24"/>
        </w:rPr>
        <w:t>Change</w:t>
      </w:r>
      <w:r w:rsidR="00C84AE6" w:rsidRPr="00F140BE">
        <w:rPr>
          <w:rFonts w:ascii="Times New Roman" w:hAnsi="Times New Roman" w:cs="Times New Roman"/>
          <w:b/>
          <w:sz w:val="24"/>
          <w:szCs w:val="24"/>
        </w:rPr>
        <w:t>s</w:t>
      </w:r>
      <w:r w:rsidRPr="00F140BE">
        <w:rPr>
          <w:rFonts w:ascii="Times New Roman" w:hAnsi="Times New Roman" w:cs="Times New Roman"/>
          <w:b/>
          <w:sz w:val="24"/>
          <w:szCs w:val="24"/>
        </w:rPr>
        <w:t xml:space="preserve"> in </w:t>
      </w:r>
      <w:r w:rsidR="00C84AE6" w:rsidRPr="00F140BE">
        <w:rPr>
          <w:rFonts w:ascii="Times New Roman" w:hAnsi="Times New Roman" w:cs="Times New Roman"/>
          <w:b/>
          <w:sz w:val="24"/>
          <w:szCs w:val="24"/>
        </w:rPr>
        <w:t>Raw Milk Composition</w:t>
      </w:r>
    </w:p>
    <w:p w:rsidR="0031628B" w:rsidRDefault="00821DF1" w:rsidP="0049371D">
      <w:pPr>
        <w:rPr>
          <w:rFonts w:ascii="Times New Roman" w:hAnsi="Times New Roman" w:cs="Times New Roman"/>
          <w:sz w:val="24"/>
          <w:szCs w:val="24"/>
        </w:rPr>
      </w:pPr>
      <w:r w:rsidRPr="00821DF1">
        <w:rPr>
          <w:rFonts w:ascii="Times New Roman" w:hAnsi="Times New Roman" w:cs="Times New Roman"/>
          <w:b/>
          <w:sz w:val="24"/>
          <w:szCs w:val="24"/>
        </w:rPr>
        <w:t>T</w:t>
      </w:r>
      <w:del w:id="141" w:author="ptomasula" w:date="2013-05-18T12:18:00Z">
        <w:r w:rsidRPr="00821DF1" w:rsidDel="00C00048">
          <w:rPr>
            <w:rFonts w:ascii="Times New Roman" w:hAnsi="Times New Roman" w:cs="Times New Roman"/>
            <w:b/>
            <w:sz w:val="24"/>
            <w:szCs w:val="24"/>
          </w:rPr>
          <w:delText>able</w:delText>
        </w:r>
      </w:del>
      <w:ins w:id="142" w:author="ptomasula" w:date="2013-05-18T12:18:00Z">
        <w:r w:rsidR="00C00048">
          <w:rPr>
            <w:rFonts w:ascii="Times New Roman" w:hAnsi="Times New Roman" w:cs="Times New Roman"/>
            <w:b/>
            <w:sz w:val="24"/>
            <w:szCs w:val="24"/>
          </w:rPr>
          <w:t>ABLE</w:t>
        </w:r>
      </w:ins>
      <w:r w:rsidRPr="00821DF1">
        <w:rPr>
          <w:rFonts w:ascii="Times New Roman" w:hAnsi="Times New Roman" w:cs="Times New Roman"/>
          <w:b/>
          <w:sz w:val="24"/>
          <w:szCs w:val="24"/>
        </w:rPr>
        <w:t xml:space="preserve"> 1</w:t>
      </w:r>
      <w:r w:rsidR="00E347D4">
        <w:rPr>
          <w:rFonts w:ascii="Times New Roman" w:hAnsi="Times New Roman" w:cs="Times New Roman"/>
          <w:sz w:val="24"/>
          <w:szCs w:val="24"/>
        </w:rPr>
        <w:t xml:space="preserve"> shows the composition of milk used in this simulation.  To change the composition of milk according to the</w:t>
      </w:r>
      <w:r w:rsidR="002523BE">
        <w:rPr>
          <w:rFonts w:ascii="Times New Roman" w:hAnsi="Times New Roman" w:cs="Times New Roman"/>
          <w:sz w:val="24"/>
          <w:szCs w:val="24"/>
        </w:rPr>
        <w:t xml:space="preserve"> user’s</w:t>
      </w:r>
      <w:r w:rsidR="00E347D4">
        <w:rPr>
          <w:rFonts w:ascii="Times New Roman" w:hAnsi="Times New Roman" w:cs="Times New Roman"/>
          <w:sz w:val="24"/>
          <w:szCs w:val="24"/>
        </w:rPr>
        <w:t xml:space="preserve"> feed, select </w:t>
      </w:r>
      <w:r w:rsidRPr="00821DF1">
        <w:rPr>
          <w:rFonts w:ascii="Times New Roman" w:hAnsi="Times New Roman" w:cs="Times New Roman"/>
          <w:b/>
          <w:sz w:val="24"/>
          <w:szCs w:val="24"/>
        </w:rPr>
        <w:t>Tasks &gt; Stock Mixture</w:t>
      </w:r>
      <w:r w:rsidRPr="00821DF1">
        <w:rPr>
          <w:rFonts w:ascii="Times New Roman" w:hAnsi="Times New Roman" w:cs="Times New Roman"/>
          <w:sz w:val="24"/>
          <w:szCs w:val="24"/>
        </w:rPr>
        <w:t>s</w:t>
      </w:r>
      <w:r w:rsidRPr="00821DF1">
        <w:rPr>
          <w:rFonts w:ascii="Times New Roman" w:hAnsi="Times New Roman" w:cs="Times New Roman"/>
          <w:b/>
          <w:sz w:val="24"/>
          <w:szCs w:val="24"/>
        </w:rPr>
        <w:t xml:space="preserve"> &gt; Register, Edit/View Properties</w:t>
      </w:r>
      <w:r w:rsidR="00182838">
        <w:rPr>
          <w:rFonts w:ascii="Times New Roman" w:hAnsi="Times New Roman" w:cs="Times New Roman"/>
          <w:sz w:val="24"/>
          <w:szCs w:val="24"/>
        </w:rPr>
        <w:t xml:space="preserve"> from the main menu of the application.  This selection will bring up the </w:t>
      </w:r>
      <w:r w:rsidRPr="00821DF1">
        <w:rPr>
          <w:rFonts w:ascii="Times New Roman" w:hAnsi="Times New Roman" w:cs="Times New Roman"/>
          <w:b/>
          <w:sz w:val="24"/>
          <w:szCs w:val="24"/>
        </w:rPr>
        <w:t>Stock Mixture Registration Dialog</w:t>
      </w:r>
      <w:r w:rsidR="00660D00">
        <w:rPr>
          <w:rFonts w:ascii="Times New Roman" w:hAnsi="Times New Roman" w:cs="Times New Roman"/>
          <w:sz w:val="24"/>
          <w:szCs w:val="24"/>
        </w:rPr>
        <w:t>;</w:t>
      </w:r>
      <w:r w:rsidR="00182838">
        <w:rPr>
          <w:rFonts w:ascii="Times New Roman" w:hAnsi="Times New Roman" w:cs="Times New Roman"/>
          <w:sz w:val="24"/>
          <w:szCs w:val="24"/>
        </w:rPr>
        <w:t xml:space="preserve"> </w:t>
      </w:r>
      <w:r w:rsidR="00ED77D9">
        <w:rPr>
          <w:rFonts w:ascii="Times New Roman" w:hAnsi="Times New Roman" w:cs="Times New Roman"/>
          <w:sz w:val="24"/>
          <w:szCs w:val="24"/>
        </w:rPr>
        <w:t xml:space="preserve">double-click </w:t>
      </w:r>
      <w:r w:rsidR="00182838">
        <w:rPr>
          <w:rFonts w:ascii="Times New Roman" w:hAnsi="Times New Roman" w:cs="Times New Roman"/>
          <w:sz w:val="24"/>
          <w:szCs w:val="24"/>
        </w:rPr>
        <w:t>‘</w:t>
      </w:r>
      <w:r w:rsidRPr="00821DF1">
        <w:rPr>
          <w:rFonts w:ascii="Times New Roman" w:hAnsi="Times New Roman" w:cs="Times New Roman"/>
          <w:b/>
          <w:sz w:val="24"/>
          <w:szCs w:val="24"/>
        </w:rPr>
        <w:t>Milk</w:t>
      </w:r>
      <w:r w:rsidR="00182838">
        <w:rPr>
          <w:rFonts w:ascii="Times New Roman" w:hAnsi="Times New Roman" w:cs="Times New Roman"/>
          <w:sz w:val="24"/>
          <w:szCs w:val="24"/>
        </w:rPr>
        <w:t xml:space="preserve">’ from the list of the registered </w:t>
      </w:r>
      <w:r w:rsidR="00ED77D9">
        <w:rPr>
          <w:rFonts w:ascii="Times New Roman" w:hAnsi="Times New Roman" w:cs="Times New Roman"/>
          <w:sz w:val="24"/>
          <w:szCs w:val="24"/>
        </w:rPr>
        <w:t xml:space="preserve">mixtures.  The Stock Mixture Properties Dialog will appear.  From this dialog, </w:t>
      </w:r>
      <w:r w:rsidR="002523BE">
        <w:rPr>
          <w:rFonts w:ascii="Times New Roman" w:hAnsi="Times New Roman" w:cs="Times New Roman"/>
          <w:sz w:val="24"/>
          <w:szCs w:val="24"/>
        </w:rPr>
        <w:t>users can edit the composition of their feed under the</w:t>
      </w:r>
      <w:r w:rsidR="00ED77D9">
        <w:rPr>
          <w:rFonts w:ascii="Times New Roman" w:hAnsi="Times New Roman" w:cs="Times New Roman"/>
          <w:sz w:val="24"/>
          <w:szCs w:val="24"/>
        </w:rPr>
        <w:t xml:space="preserve"> </w:t>
      </w:r>
      <w:r w:rsidRPr="00821DF1">
        <w:rPr>
          <w:rFonts w:ascii="Times New Roman" w:hAnsi="Times New Roman" w:cs="Times New Roman"/>
          <w:b/>
          <w:sz w:val="24"/>
          <w:szCs w:val="24"/>
        </w:rPr>
        <w:t>Composition tab</w:t>
      </w:r>
      <w:r w:rsidR="002523BE">
        <w:rPr>
          <w:rFonts w:ascii="Times New Roman" w:hAnsi="Times New Roman" w:cs="Times New Roman"/>
          <w:sz w:val="24"/>
          <w:szCs w:val="24"/>
        </w:rPr>
        <w:t>.  The composition of the mixture ‘Milk’ is described on a mass basis.  All of the mixture’s ingredient</w:t>
      </w:r>
      <w:r w:rsidR="00660D00">
        <w:rPr>
          <w:rFonts w:ascii="Times New Roman" w:hAnsi="Times New Roman" w:cs="Times New Roman"/>
          <w:sz w:val="24"/>
          <w:szCs w:val="24"/>
        </w:rPr>
        <w:t>s</w:t>
      </w:r>
      <w:r w:rsidR="002523BE">
        <w:rPr>
          <w:rFonts w:ascii="Times New Roman" w:hAnsi="Times New Roman" w:cs="Times New Roman"/>
          <w:sz w:val="24"/>
          <w:szCs w:val="24"/>
        </w:rPr>
        <w:t xml:space="preserve"> must add up to 100%.</w:t>
      </w:r>
      <w:r w:rsidR="00660D00">
        <w:rPr>
          <w:rFonts w:ascii="Times New Roman" w:hAnsi="Times New Roman" w:cs="Times New Roman"/>
          <w:sz w:val="24"/>
          <w:szCs w:val="24"/>
        </w:rPr>
        <w:t xml:space="preserve">  To keep the changes you </w:t>
      </w:r>
      <w:r w:rsidR="00660D00">
        <w:rPr>
          <w:rFonts w:ascii="Times New Roman" w:hAnsi="Times New Roman" w:cs="Times New Roman"/>
          <w:sz w:val="24"/>
          <w:szCs w:val="24"/>
        </w:rPr>
        <w:lastRenderedPageBreak/>
        <w:t>made on the selected mixture’s properties, exit the Stock Mixture Properties Dialog by clicking on ‘OK’</w:t>
      </w:r>
      <w:r w:rsidR="00103487">
        <w:rPr>
          <w:rFonts w:ascii="Times New Roman" w:hAnsi="Times New Roman" w:cs="Times New Roman"/>
          <w:sz w:val="24"/>
          <w:szCs w:val="24"/>
        </w:rPr>
        <w:t>.  They will become permanent when you exit the Stock Mixture Registration Dialog by clicking ‘OK’.</w:t>
      </w:r>
    </w:p>
    <w:p w:rsidR="00FF5D8E" w:rsidRPr="00F140BE" w:rsidRDefault="00FF5D8E" w:rsidP="0049371D">
      <w:pPr>
        <w:rPr>
          <w:rFonts w:ascii="Times New Roman" w:hAnsi="Times New Roman" w:cs="Times New Roman"/>
          <w:b/>
          <w:sz w:val="24"/>
          <w:szCs w:val="24"/>
        </w:rPr>
      </w:pPr>
      <w:r w:rsidRPr="00F140BE">
        <w:rPr>
          <w:rFonts w:ascii="Times New Roman" w:hAnsi="Times New Roman" w:cs="Times New Roman"/>
          <w:b/>
          <w:sz w:val="24"/>
          <w:szCs w:val="24"/>
        </w:rPr>
        <w:t>Changes in Flow Rate, Temperature and Pressure of a Stream</w:t>
      </w:r>
    </w:p>
    <w:p w:rsidR="009C4870" w:rsidRDefault="00FB742F" w:rsidP="009C4870">
      <w:pPr>
        <w:rPr>
          <w:rFonts w:ascii="Times New Roman" w:hAnsi="Times New Roman" w:cs="Times New Roman"/>
          <w:sz w:val="24"/>
          <w:szCs w:val="24"/>
        </w:rPr>
      </w:pPr>
      <w:r>
        <w:rPr>
          <w:rFonts w:ascii="Times New Roman" w:hAnsi="Times New Roman" w:cs="Times New Roman"/>
          <w:sz w:val="24"/>
          <w:szCs w:val="24"/>
        </w:rPr>
        <w:t>To change the flow</w:t>
      </w:r>
      <w:r w:rsidR="00FF5D8E">
        <w:rPr>
          <w:rFonts w:ascii="Times New Roman" w:hAnsi="Times New Roman" w:cs="Times New Roman"/>
          <w:sz w:val="24"/>
          <w:szCs w:val="24"/>
        </w:rPr>
        <w:t xml:space="preserve"> </w:t>
      </w:r>
      <w:r>
        <w:rPr>
          <w:rFonts w:ascii="Times New Roman" w:hAnsi="Times New Roman" w:cs="Times New Roman"/>
          <w:sz w:val="24"/>
          <w:szCs w:val="24"/>
        </w:rPr>
        <w:t>rate of an input stream, double-click</w:t>
      </w:r>
      <w:r w:rsidR="00471F6F">
        <w:rPr>
          <w:rFonts w:ascii="Times New Roman" w:hAnsi="Times New Roman" w:cs="Times New Roman"/>
          <w:sz w:val="24"/>
          <w:szCs w:val="24"/>
        </w:rPr>
        <w:t xml:space="preserve"> on </w:t>
      </w:r>
      <w:r>
        <w:rPr>
          <w:rFonts w:ascii="Times New Roman" w:hAnsi="Times New Roman" w:cs="Times New Roman"/>
          <w:sz w:val="24"/>
          <w:szCs w:val="24"/>
        </w:rPr>
        <w:t>the stream in the flow diagram</w:t>
      </w:r>
      <w:r w:rsidR="0079469F">
        <w:rPr>
          <w:rFonts w:ascii="Times New Roman" w:hAnsi="Times New Roman" w:cs="Times New Roman"/>
          <w:sz w:val="24"/>
          <w:szCs w:val="24"/>
        </w:rPr>
        <w:t xml:space="preserve"> </w:t>
      </w:r>
      <w:r w:rsidR="00471F6F">
        <w:rPr>
          <w:rFonts w:ascii="Times New Roman" w:hAnsi="Times New Roman" w:cs="Times New Roman"/>
          <w:sz w:val="24"/>
          <w:szCs w:val="24"/>
        </w:rPr>
        <w:t>to</w:t>
      </w:r>
      <w:r w:rsidR="0079469F">
        <w:rPr>
          <w:rFonts w:ascii="Times New Roman" w:hAnsi="Times New Roman" w:cs="Times New Roman"/>
          <w:sz w:val="24"/>
          <w:szCs w:val="24"/>
        </w:rPr>
        <w:t xml:space="preserve"> open the </w:t>
      </w:r>
      <w:r w:rsidR="00821DF1" w:rsidRPr="00821DF1">
        <w:rPr>
          <w:rFonts w:ascii="Times New Roman" w:hAnsi="Times New Roman" w:cs="Times New Roman"/>
          <w:b/>
          <w:sz w:val="24"/>
          <w:szCs w:val="24"/>
        </w:rPr>
        <w:t>Input Stream Dialog</w:t>
      </w:r>
      <w:r w:rsidR="000D45DB">
        <w:rPr>
          <w:rFonts w:ascii="Times New Roman" w:hAnsi="Times New Roman" w:cs="Times New Roman"/>
          <w:b/>
          <w:sz w:val="24"/>
          <w:szCs w:val="24"/>
        </w:rPr>
        <w:t xml:space="preserve"> box</w:t>
      </w:r>
      <w:r>
        <w:rPr>
          <w:rFonts w:ascii="Times New Roman" w:hAnsi="Times New Roman" w:cs="Times New Roman"/>
          <w:sz w:val="24"/>
          <w:szCs w:val="24"/>
        </w:rPr>
        <w:t>.</w:t>
      </w:r>
      <w:r w:rsidR="0079469F">
        <w:rPr>
          <w:rFonts w:ascii="Times New Roman" w:hAnsi="Times New Roman" w:cs="Times New Roman"/>
          <w:sz w:val="24"/>
          <w:szCs w:val="24"/>
        </w:rPr>
        <w:t xml:space="preserve">  In the ‘</w:t>
      </w:r>
      <w:r w:rsidR="00821DF1" w:rsidRPr="00821DF1">
        <w:rPr>
          <w:rFonts w:ascii="Times New Roman" w:hAnsi="Times New Roman" w:cs="Times New Roman"/>
          <w:b/>
          <w:sz w:val="24"/>
          <w:szCs w:val="24"/>
        </w:rPr>
        <w:t>Composition, etc.</w:t>
      </w:r>
      <w:r w:rsidR="0079469F">
        <w:rPr>
          <w:rFonts w:ascii="Times New Roman" w:hAnsi="Times New Roman" w:cs="Times New Roman"/>
          <w:sz w:val="24"/>
          <w:szCs w:val="24"/>
        </w:rPr>
        <w:t>’ tab, users can change the mass flow</w:t>
      </w:r>
      <w:r w:rsidR="00FF5D8E">
        <w:rPr>
          <w:rFonts w:ascii="Times New Roman" w:hAnsi="Times New Roman" w:cs="Times New Roman"/>
          <w:sz w:val="24"/>
          <w:szCs w:val="24"/>
        </w:rPr>
        <w:t xml:space="preserve"> </w:t>
      </w:r>
      <w:r w:rsidR="0079469F">
        <w:rPr>
          <w:rFonts w:ascii="Times New Roman" w:hAnsi="Times New Roman" w:cs="Times New Roman"/>
          <w:sz w:val="24"/>
          <w:szCs w:val="24"/>
        </w:rPr>
        <w:t>rate, temperature and pressure of the input stream according to their feed.  To save the change</w:t>
      </w:r>
      <w:r w:rsidR="00471F6F">
        <w:rPr>
          <w:rFonts w:ascii="Times New Roman" w:hAnsi="Times New Roman" w:cs="Times New Roman"/>
          <w:sz w:val="24"/>
          <w:szCs w:val="24"/>
        </w:rPr>
        <w:t>s</w:t>
      </w:r>
      <w:r w:rsidR="0079469F">
        <w:rPr>
          <w:rFonts w:ascii="Times New Roman" w:hAnsi="Times New Roman" w:cs="Times New Roman"/>
          <w:sz w:val="24"/>
          <w:szCs w:val="24"/>
        </w:rPr>
        <w:t>, click ‘OK’</w:t>
      </w:r>
      <w:r w:rsidR="00A954FE">
        <w:rPr>
          <w:rFonts w:ascii="Times New Roman" w:hAnsi="Times New Roman" w:cs="Times New Roman"/>
          <w:sz w:val="24"/>
          <w:szCs w:val="24"/>
        </w:rPr>
        <w:t xml:space="preserve"> in the Input Stream Dialog</w:t>
      </w:r>
      <w:r w:rsidR="0079469F">
        <w:rPr>
          <w:rFonts w:ascii="Times New Roman" w:hAnsi="Times New Roman" w:cs="Times New Roman"/>
          <w:sz w:val="24"/>
          <w:szCs w:val="24"/>
        </w:rPr>
        <w:t>.</w:t>
      </w:r>
    </w:p>
    <w:p w:rsidR="009C4870" w:rsidRPr="00F140BE" w:rsidRDefault="009C4870" w:rsidP="009C4870">
      <w:pPr>
        <w:rPr>
          <w:rFonts w:ascii="Times New Roman" w:hAnsi="Times New Roman" w:cs="Times New Roman"/>
          <w:b/>
          <w:sz w:val="24"/>
          <w:szCs w:val="24"/>
        </w:rPr>
      </w:pPr>
      <w:r w:rsidRPr="00F140BE">
        <w:rPr>
          <w:rFonts w:ascii="Times New Roman" w:hAnsi="Times New Roman" w:cs="Times New Roman"/>
          <w:b/>
          <w:sz w:val="24"/>
          <w:szCs w:val="24"/>
        </w:rPr>
        <w:t xml:space="preserve">Change in </w:t>
      </w:r>
      <w:r w:rsidR="00FF5D8E" w:rsidRPr="00F140BE">
        <w:rPr>
          <w:rFonts w:ascii="Times New Roman" w:hAnsi="Times New Roman" w:cs="Times New Roman"/>
          <w:b/>
          <w:sz w:val="24"/>
          <w:szCs w:val="24"/>
        </w:rPr>
        <w:t>P</w:t>
      </w:r>
      <w:r w:rsidRPr="00F140BE">
        <w:rPr>
          <w:rFonts w:ascii="Times New Roman" w:hAnsi="Times New Roman" w:cs="Times New Roman"/>
          <w:b/>
          <w:sz w:val="24"/>
          <w:szCs w:val="24"/>
        </w:rPr>
        <w:t xml:space="preserve">rocess </w:t>
      </w:r>
      <w:r w:rsidR="00FF5D8E" w:rsidRPr="00F140BE">
        <w:rPr>
          <w:rFonts w:ascii="Times New Roman" w:hAnsi="Times New Roman" w:cs="Times New Roman"/>
          <w:b/>
          <w:sz w:val="24"/>
          <w:szCs w:val="24"/>
        </w:rPr>
        <w:t>P</w:t>
      </w:r>
      <w:r w:rsidRPr="00F140BE">
        <w:rPr>
          <w:rFonts w:ascii="Times New Roman" w:hAnsi="Times New Roman" w:cs="Times New Roman"/>
          <w:b/>
          <w:sz w:val="24"/>
          <w:szCs w:val="24"/>
        </w:rPr>
        <w:t>arameters</w:t>
      </w:r>
    </w:p>
    <w:p w:rsidR="009C4870" w:rsidRDefault="009C4870" w:rsidP="009C4870">
      <w:pPr>
        <w:rPr>
          <w:rFonts w:ascii="Times New Roman" w:hAnsi="Times New Roman" w:cs="Times New Roman"/>
          <w:sz w:val="24"/>
          <w:szCs w:val="24"/>
        </w:rPr>
      </w:pPr>
      <w:r>
        <w:rPr>
          <w:rFonts w:ascii="Times New Roman" w:hAnsi="Times New Roman" w:cs="Times New Roman"/>
          <w:sz w:val="24"/>
          <w:szCs w:val="24"/>
        </w:rPr>
        <w:t xml:space="preserve">The process parameters of an operation can be modified by double-clicking </w:t>
      </w:r>
      <w:r w:rsidR="00FF5D8E">
        <w:rPr>
          <w:rFonts w:ascii="Times New Roman" w:hAnsi="Times New Roman" w:cs="Times New Roman"/>
          <w:sz w:val="24"/>
          <w:szCs w:val="24"/>
        </w:rPr>
        <w:t xml:space="preserve">on </w:t>
      </w:r>
      <w:r>
        <w:rPr>
          <w:rFonts w:ascii="Times New Roman" w:hAnsi="Times New Roman" w:cs="Times New Roman"/>
          <w:sz w:val="24"/>
          <w:szCs w:val="24"/>
        </w:rPr>
        <w:t>the unit operation icon.  This will bring up the ‘</w:t>
      </w:r>
      <w:r w:rsidR="00821DF1" w:rsidRPr="00821DF1">
        <w:rPr>
          <w:rFonts w:ascii="Times New Roman" w:hAnsi="Times New Roman" w:cs="Times New Roman"/>
          <w:b/>
          <w:sz w:val="24"/>
          <w:szCs w:val="24"/>
        </w:rPr>
        <w:t>Operation Data</w:t>
      </w:r>
      <w:r>
        <w:rPr>
          <w:rFonts w:ascii="Times New Roman" w:hAnsi="Times New Roman" w:cs="Times New Roman"/>
          <w:sz w:val="24"/>
          <w:szCs w:val="24"/>
        </w:rPr>
        <w:t>’ dialog</w:t>
      </w:r>
      <w:r w:rsidR="00FF5D8E">
        <w:rPr>
          <w:rFonts w:ascii="Times New Roman" w:hAnsi="Times New Roman" w:cs="Times New Roman"/>
          <w:sz w:val="24"/>
          <w:szCs w:val="24"/>
        </w:rPr>
        <w:t xml:space="preserve"> box</w:t>
      </w:r>
      <w:r>
        <w:rPr>
          <w:rFonts w:ascii="Times New Roman" w:hAnsi="Times New Roman" w:cs="Times New Roman"/>
          <w:sz w:val="24"/>
          <w:szCs w:val="24"/>
        </w:rPr>
        <w:t xml:space="preserve"> for that operation.  </w:t>
      </w:r>
      <w:r w:rsidR="00471F6F">
        <w:rPr>
          <w:rFonts w:ascii="Times New Roman" w:hAnsi="Times New Roman" w:cs="Times New Roman"/>
          <w:sz w:val="24"/>
          <w:szCs w:val="24"/>
        </w:rPr>
        <w:t>T</w:t>
      </w:r>
      <w:r w:rsidR="00FF5D8E">
        <w:rPr>
          <w:rFonts w:ascii="Times New Roman" w:hAnsi="Times New Roman" w:cs="Times New Roman"/>
          <w:sz w:val="24"/>
          <w:szCs w:val="24"/>
        </w:rPr>
        <w:t xml:space="preserve">he </w:t>
      </w:r>
      <w:r>
        <w:rPr>
          <w:rFonts w:ascii="Times New Roman" w:hAnsi="Times New Roman" w:cs="Times New Roman"/>
          <w:sz w:val="24"/>
          <w:szCs w:val="24"/>
        </w:rPr>
        <w:t xml:space="preserve">user can access or modify the simulation data for an operation, such as the operating conditions, volumes, utilities, and labor-related information. This data is grouped into several tabs.  Different tabs may be available for different operations.  For example, in a ‘Heat-exchanger’ operation, </w:t>
      </w:r>
      <w:r w:rsidR="00FF5D8E">
        <w:rPr>
          <w:rFonts w:ascii="Times New Roman" w:hAnsi="Times New Roman" w:cs="Times New Roman"/>
          <w:sz w:val="24"/>
          <w:szCs w:val="24"/>
        </w:rPr>
        <w:t xml:space="preserve">the </w:t>
      </w:r>
      <w:r>
        <w:rPr>
          <w:rFonts w:ascii="Times New Roman" w:hAnsi="Times New Roman" w:cs="Times New Roman"/>
          <w:sz w:val="24"/>
          <w:szCs w:val="24"/>
        </w:rPr>
        <w:t xml:space="preserve">temperature profile can be specified in the </w:t>
      </w:r>
      <w:proofErr w:type="spellStart"/>
      <w:r w:rsidR="00821DF1" w:rsidRPr="00821DF1">
        <w:rPr>
          <w:rFonts w:ascii="Times New Roman" w:hAnsi="Times New Roman" w:cs="Times New Roman"/>
          <w:b/>
          <w:sz w:val="24"/>
          <w:szCs w:val="24"/>
        </w:rPr>
        <w:t>Oper</w:t>
      </w:r>
      <w:proofErr w:type="spellEnd"/>
      <w:r w:rsidR="00821DF1" w:rsidRPr="00821DF1">
        <w:rPr>
          <w:rFonts w:ascii="Times New Roman" w:hAnsi="Times New Roman" w:cs="Times New Roman"/>
          <w:b/>
          <w:sz w:val="24"/>
          <w:szCs w:val="24"/>
        </w:rPr>
        <w:t xml:space="preserve">. </w:t>
      </w:r>
      <w:proofErr w:type="gramStart"/>
      <w:r w:rsidR="00821DF1" w:rsidRPr="00821DF1">
        <w:rPr>
          <w:rFonts w:ascii="Times New Roman" w:hAnsi="Times New Roman" w:cs="Times New Roman"/>
          <w:b/>
          <w:sz w:val="24"/>
          <w:szCs w:val="24"/>
        </w:rPr>
        <w:t>Cond’s</w:t>
      </w:r>
      <w:r>
        <w:rPr>
          <w:rFonts w:ascii="Times New Roman" w:hAnsi="Times New Roman" w:cs="Times New Roman"/>
          <w:sz w:val="24"/>
          <w:szCs w:val="24"/>
        </w:rPr>
        <w:t xml:space="preserve"> tab.</w:t>
      </w:r>
      <w:proofErr w:type="gramEnd"/>
      <w:r>
        <w:rPr>
          <w:rFonts w:ascii="Times New Roman" w:hAnsi="Times New Roman" w:cs="Times New Roman"/>
          <w:sz w:val="24"/>
          <w:szCs w:val="24"/>
        </w:rPr>
        <w:t xml:space="preserve">  The program will calculate the heat exchanger load and heat transfer area based on the stream flows and performance criteria.  After making the change, click ‘OK’ in the ‘</w:t>
      </w:r>
      <w:r w:rsidR="00821DF1" w:rsidRPr="00821DF1">
        <w:rPr>
          <w:rFonts w:ascii="Times New Roman" w:hAnsi="Times New Roman" w:cs="Times New Roman"/>
          <w:b/>
          <w:sz w:val="24"/>
          <w:szCs w:val="24"/>
        </w:rPr>
        <w:t>Operation Data’</w:t>
      </w:r>
      <w:r>
        <w:rPr>
          <w:rFonts w:ascii="Times New Roman" w:hAnsi="Times New Roman" w:cs="Times New Roman"/>
          <w:sz w:val="24"/>
          <w:szCs w:val="24"/>
        </w:rPr>
        <w:t xml:space="preserve"> Dialog to save the change and return to the flow</w:t>
      </w:r>
      <w:r w:rsidR="00FF5D8E">
        <w:rPr>
          <w:rFonts w:ascii="Times New Roman" w:hAnsi="Times New Roman" w:cs="Times New Roman"/>
          <w:sz w:val="24"/>
          <w:szCs w:val="24"/>
        </w:rPr>
        <w:t xml:space="preserve"> </w:t>
      </w:r>
      <w:r>
        <w:rPr>
          <w:rFonts w:ascii="Times New Roman" w:hAnsi="Times New Roman" w:cs="Times New Roman"/>
          <w:sz w:val="24"/>
          <w:szCs w:val="24"/>
        </w:rPr>
        <w:t>sheet.</w:t>
      </w:r>
    </w:p>
    <w:p w:rsidR="009C4870" w:rsidRDefault="009C4870" w:rsidP="001C3ABF">
      <w:pPr>
        <w:rPr>
          <w:rFonts w:ascii="Times New Roman" w:hAnsi="Times New Roman" w:cs="Times New Roman"/>
          <w:sz w:val="24"/>
          <w:szCs w:val="24"/>
        </w:rPr>
      </w:pPr>
    </w:p>
    <w:p w:rsidR="001C3ABF" w:rsidRPr="00E27968" w:rsidRDefault="00230043" w:rsidP="001C3ABF">
      <w:pPr>
        <w:rPr>
          <w:rFonts w:ascii="Times New Roman" w:hAnsi="Times New Roman" w:cs="Times New Roman"/>
          <w:b/>
          <w:sz w:val="24"/>
          <w:szCs w:val="24"/>
        </w:rPr>
      </w:pPr>
      <w:r w:rsidRPr="00230043">
        <w:rPr>
          <w:rFonts w:ascii="Times New Roman" w:hAnsi="Times New Roman" w:cs="Times New Roman"/>
          <w:b/>
          <w:sz w:val="24"/>
          <w:szCs w:val="24"/>
        </w:rPr>
        <w:t>Adding Processing Steps (unit procedures)</w:t>
      </w:r>
    </w:p>
    <w:p w:rsidR="001C3ABF" w:rsidRDefault="00B41387" w:rsidP="001C3ABF">
      <w:pPr>
        <w:rPr>
          <w:rFonts w:ascii="Times New Roman" w:hAnsi="Times New Roman" w:cs="Times New Roman"/>
          <w:sz w:val="24"/>
          <w:szCs w:val="24"/>
        </w:rPr>
      </w:pPr>
      <w:r>
        <w:rPr>
          <w:rFonts w:ascii="Times New Roman" w:hAnsi="Times New Roman" w:cs="Times New Roman"/>
          <w:sz w:val="24"/>
          <w:szCs w:val="24"/>
        </w:rPr>
        <w:t>U</w:t>
      </w:r>
      <w:r w:rsidR="001C3ABF">
        <w:rPr>
          <w:rFonts w:ascii="Times New Roman" w:hAnsi="Times New Roman" w:cs="Times New Roman"/>
          <w:sz w:val="24"/>
          <w:szCs w:val="24"/>
        </w:rPr>
        <w:t xml:space="preserve">sers may want to add processing steps (unit operations) to the </w:t>
      </w:r>
      <w:r>
        <w:rPr>
          <w:rFonts w:ascii="Times New Roman" w:hAnsi="Times New Roman" w:cs="Times New Roman"/>
          <w:sz w:val="24"/>
          <w:szCs w:val="24"/>
        </w:rPr>
        <w:t xml:space="preserve">existing </w:t>
      </w:r>
      <w:r w:rsidR="001C3ABF">
        <w:rPr>
          <w:rFonts w:ascii="Times New Roman" w:hAnsi="Times New Roman" w:cs="Times New Roman"/>
          <w:sz w:val="24"/>
          <w:szCs w:val="24"/>
        </w:rPr>
        <w:t>process</w:t>
      </w:r>
      <w:r>
        <w:rPr>
          <w:rFonts w:ascii="Times New Roman" w:hAnsi="Times New Roman" w:cs="Times New Roman"/>
          <w:sz w:val="24"/>
          <w:szCs w:val="24"/>
        </w:rPr>
        <w:t>es</w:t>
      </w:r>
      <w:r w:rsidR="001C3ABF">
        <w:rPr>
          <w:rFonts w:ascii="Times New Roman" w:hAnsi="Times New Roman" w:cs="Times New Roman"/>
          <w:sz w:val="24"/>
          <w:szCs w:val="24"/>
        </w:rPr>
        <w:t xml:space="preserve"> in the flow</w:t>
      </w:r>
      <w:r>
        <w:rPr>
          <w:rFonts w:ascii="Times New Roman" w:hAnsi="Times New Roman" w:cs="Times New Roman"/>
          <w:sz w:val="24"/>
          <w:szCs w:val="24"/>
        </w:rPr>
        <w:t xml:space="preserve"> </w:t>
      </w:r>
      <w:r w:rsidR="001C3ABF">
        <w:rPr>
          <w:rFonts w:ascii="Times New Roman" w:hAnsi="Times New Roman" w:cs="Times New Roman"/>
          <w:sz w:val="24"/>
          <w:szCs w:val="24"/>
        </w:rPr>
        <w:t xml:space="preserve">sheet. </w:t>
      </w:r>
      <w:proofErr w:type="gramStart"/>
      <w:r w:rsidR="001C3ABF">
        <w:rPr>
          <w:rFonts w:ascii="Times New Roman" w:hAnsi="Times New Roman" w:cs="Times New Roman"/>
          <w:sz w:val="24"/>
          <w:szCs w:val="24"/>
        </w:rPr>
        <w:t xml:space="preserve">To add a unit operation to the </w:t>
      </w:r>
      <w:proofErr w:type="spellStart"/>
      <w:r w:rsidR="001C3ABF">
        <w:rPr>
          <w:rFonts w:ascii="Times New Roman" w:hAnsi="Times New Roman" w:cs="Times New Roman"/>
          <w:sz w:val="24"/>
          <w:szCs w:val="24"/>
        </w:rPr>
        <w:t>flowsheet</w:t>
      </w:r>
      <w:proofErr w:type="spellEnd"/>
      <w:r w:rsidR="001C3ABF">
        <w:rPr>
          <w:rFonts w:ascii="Times New Roman" w:hAnsi="Times New Roman" w:cs="Times New Roman"/>
          <w:sz w:val="24"/>
          <w:szCs w:val="24"/>
        </w:rPr>
        <w:t xml:space="preserve">, first select the desired unit procedure in the </w:t>
      </w:r>
      <w:r w:rsidR="00821DF1" w:rsidRPr="00821DF1">
        <w:rPr>
          <w:rFonts w:ascii="Times New Roman" w:hAnsi="Times New Roman" w:cs="Times New Roman"/>
          <w:b/>
          <w:sz w:val="24"/>
          <w:szCs w:val="24"/>
        </w:rPr>
        <w:t>‘Unit Procedures’</w:t>
      </w:r>
      <w:r w:rsidR="001C3ABF">
        <w:rPr>
          <w:rFonts w:ascii="Times New Roman" w:hAnsi="Times New Roman" w:cs="Times New Roman"/>
          <w:sz w:val="24"/>
          <w:szCs w:val="24"/>
        </w:rPr>
        <w:t xml:space="preserve"> menu.</w:t>
      </w:r>
      <w:proofErr w:type="gramEnd"/>
      <w:r w:rsidR="001C3ABF">
        <w:rPr>
          <w:rFonts w:ascii="Times New Roman" w:hAnsi="Times New Roman" w:cs="Times New Roman"/>
          <w:sz w:val="24"/>
          <w:szCs w:val="24"/>
        </w:rPr>
        <w:t xml:space="preserve">  For example, select </w:t>
      </w:r>
      <w:r w:rsidR="00821DF1" w:rsidRPr="00821DF1">
        <w:rPr>
          <w:rFonts w:ascii="Times New Roman" w:hAnsi="Times New Roman" w:cs="Times New Roman"/>
          <w:b/>
          <w:sz w:val="24"/>
          <w:szCs w:val="24"/>
        </w:rPr>
        <w:t>Storage/Blending &gt; Bulk &gt; Continuous &gt; in a Receiving Tank</w:t>
      </w:r>
      <w:r w:rsidR="001C3ABF">
        <w:rPr>
          <w:rFonts w:ascii="Times New Roman" w:hAnsi="Times New Roman" w:cs="Times New Roman"/>
          <w:sz w:val="24"/>
          <w:szCs w:val="24"/>
        </w:rPr>
        <w:t>.  Move the mouse curs</w:t>
      </w:r>
      <w:r w:rsidR="00D075BD">
        <w:rPr>
          <w:rFonts w:ascii="Times New Roman" w:hAnsi="Times New Roman" w:cs="Times New Roman"/>
          <w:sz w:val="24"/>
          <w:szCs w:val="24"/>
        </w:rPr>
        <w:t>o</w:t>
      </w:r>
      <w:r w:rsidR="001C3ABF">
        <w:rPr>
          <w:rFonts w:ascii="Times New Roman" w:hAnsi="Times New Roman" w:cs="Times New Roman"/>
          <w:sz w:val="24"/>
          <w:szCs w:val="24"/>
        </w:rPr>
        <w:t>r to where you would like to place the unit operation in the flow</w:t>
      </w:r>
      <w:r>
        <w:rPr>
          <w:rFonts w:ascii="Times New Roman" w:hAnsi="Times New Roman" w:cs="Times New Roman"/>
          <w:sz w:val="24"/>
          <w:szCs w:val="24"/>
        </w:rPr>
        <w:t xml:space="preserve"> </w:t>
      </w:r>
      <w:r w:rsidR="001C3ABF">
        <w:rPr>
          <w:rFonts w:ascii="Times New Roman" w:hAnsi="Times New Roman" w:cs="Times New Roman"/>
          <w:sz w:val="24"/>
          <w:szCs w:val="24"/>
        </w:rPr>
        <w:t>sheet area.  The next mouse</w:t>
      </w:r>
      <w:r w:rsidR="00D075BD">
        <w:rPr>
          <w:rFonts w:ascii="Times New Roman" w:hAnsi="Times New Roman" w:cs="Times New Roman"/>
          <w:sz w:val="24"/>
          <w:szCs w:val="24"/>
        </w:rPr>
        <w:t>-</w:t>
      </w:r>
      <w:r w:rsidR="001C3ABF">
        <w:rPr>
          <w:rFonts w:ascii="Times New Roman" w:hAnsi="Times New Roman" w:cs="Times New Roman"/>
          <w:sz w:val="24"/>
          <w:szCs w:val="24"/>
        </w:rPr>
        <w:t>click will place the icon of the selected unit operation in that location. SuperPro Designer will automatically add a default procedure name (P-1), equipment name (V-101) and procedure description (Storage) below the icon.</w:t>
      </w:r>
    </w:p>
    <w:p w:rsidR="001C3ABF" w:rsidRDefault="001C3ABF" w:rsidP="001C3ABF">
      <w:pPr>
        <w:rPr>
          <w:rFonts w:ascii="Times New Roman" w:hAnsi="Times New Roman" w:cs="Times New Roman"/>
          <w:sz w:val="24"/>
          <w:szCs w:val="24"/>
        </w:rPr>
      </w:pPr>
      <w:r>
        <w:rPr>
          <w:rFonts w:ascii="Times New Roman" w:hAnsi="Times New Roman" w:cs="Times New Roman"/>
          <w:sz w:val="24"/>
          <w:szCs w:val="24"/>
        </w:rPr>
        <w:t>After you add a unit operation to the process flow</w:t>
      </w:r>
      <w:r w:rsidR="00B41387">
        <w:rPr>
          <w:rFonts w:ascii="Times New Roman" w:hAnsi="Times New Roman" w:cs="Times New Roman"/>
          <w:sz w:val="24"/>
          <w:szCs w:val="24"/>
        </w:rPr>
        <w:t xml:space="preserve"> </w:t>
      </w:r>
      <w:r>
        <w:rPr>
          <w:rFonts w:ascii="Times New Roman" w:hAnsi="Times New Roman" w:cs="Times New Roman"/>
          <w:sz w:val="24"/>
          <w:szCs w:val="24"/>
        </w:rPr>
        <w:t>sheet, you can add streams.  There are three types of streams, inlet, intermediate and outlet streams. In order to add streams to the flow</w:t>
      </w:r>
      <w:r w:rsidR="00B41387">
        <w:rPr>
          <w:rFonts w:ascii="Times New Roman" w:hAnsi="Times New Roman" w:cs="Times New Roman"/>
          <w:sz w:val="24"/>
          <w:szCs w:val="24"/>
        </w:rPr>
        <w:t xml:space="preserve"> </w:t>
      </w:r>
      <w:r>
        <w:rPr>
          <w:rFonts w:ascii="Times New Roman" w:hAnsi="Times New Roman" w:cs="Times New Roman"/>
          <w:sz w:val="24"/>
          <w:szCs w:val="24"/>
        </w:rPr>
        <w:t>sheet</w:t>
      </w:r>
      <w:r w:rsidR="00B41387">
        <w:rPr>
          <w:rFonts w:ascii="Times New Roman" w:hAnsi="Times New Roman" w:cs="Times New Roman"/>
          <w:sz w:val="24"/>
          <w:szCs w:val="24"/>
        </w:rPr>
        <w:t>, you</w:t>
      </w:r>
      <w:r>
        <w:rPr>
          <w:rFonts w:ascii="Times New Roman" w:hAnsi="Times New Roman" w:cs="Times New Roman"/>
          <w:sz w:val="24"/>
          <w:szCs w:val="24"/>
        </w:rPr>
        <w:t xml:space="preserve"> must first click Connect Mode ( </w:t>
      </w:r>
      <w:r w:rsidR="00983EE2">
        <w:rPr>
          <w:noProof/>
          <w:szCs w:val="24"/>
        </w:rPr>
        <w:drawing>
          <wp:inline distT="0" distB="0" distL="0" distR="0">
            <wp:extent cx="221615" cy="207645"/>
            <wp:effectExtent l="19050" t="0" r="6985" b="0"/>
            <wp:docPr id="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srcRect/>
                    <a:stretch>
                      <a:fillRect/>
                    </a:stretch>
                  </pic:blipFill>
                  <pic:spPr bwMode="auto">
                    <a:xfrm>
                      <a:off x="0" y="0"/>
                      <a:ext cx="221615" cy="207645"/>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 in the Main toolbar.  For </w:t>
      </w:r>
      <w:r w:rsidR="00B41387">
        <w:rPr>
          <w:rFonts w:ascii="Times New Roman" w:hAnsi="Times New Roman" w:cs="Times New Roman"/>
          <w:sz w:val="24"/>
          <w:szCs w:val="24"/>
        </w:rPr>
        <w:t xml:space="preserve">an </w:t>
      </w:r>
      <w:r>
        <w:rPr>
          <w:rFonts w:ascii="Times New Roman" w:hAnsi="Times New Roman" w:cs="Times New Roman"/>
          <w:sz w:val="24"/>
          <w:szCs w:val="24"/>
        </w:rPr>
        <w:t>input (feed) stream, click on an empty area in the flow</w:t>
      </w:r>
      <w:r w:rsidR="00B41387">
        <w:rPr>
          <w:rFonts w:ascii="Times New Roman" w:hAnsi="Times New Roman" w:cs="Times New Roman"/>
          <w:sz w:val="24"/>
          <w:szCs w:val="24"/>
        </w:rPr>
        <w:t xml:space="preserve"> </w:t>
      </w:r>
      <w:r>
        <w:rPr>
          <w:rFonts w:ascii="Times New Roman" w:hAnsi="Times New Roman" w:cs="Times New Roman"/>
          <w:sz w:val="24"/>
          <w:szCs w:val="24"/>
        </w:rPr>
        <w:t>sheet to initiate drawing of the stream, move the mouse curs</w:t>
      </w:r>
      <w:r w:rsidR="00D075BD">
        <w:rPr>
          <w:rFonts w:ascii="Times New Roman" w:hAnsi="Times New Roman" w:cs="Times New Roman"/>
          <w:sz w:val="24"/>
          <w:szCs w:val="24"/>
        </w:rPr>
        <w:t>o</w:t>
      </w:r>
      <w:r>
        <w:rPr>
          <w:rFonts w:ascii="Times New Roman" w:hAnsi="Times New Roman" w:cs="Times New Roman"/>
          <w:sz w:val="24"/>
          <w:szCs w:val="24"/>
        </w:rPr>
        <w:t>r to the desired inlet port of the destination unit operation and click on the port to terminate the stream line.</w:t>
      </w:r>
    </w:p>
    <w:p w:rsidR="001C3ABF" w:rsidRDefault="001C3ABF" w:rsidP="001C3ABF">
      <w:pPr>
        <w:rPr>
          <w:rFonts w:ascii="Times New Roman" w:hAnsi="Times New Roman" w:cs="Times New Roman"/>
          <w:sz w:val="24"/>
          <w:szCs w:val="24"/>
        </w:rPr>
      </w:pPr>
      <w:r>
        <w:rPr>
          <w:rFonts w:ascii="Times New Roman" w:hAnsi="Times New Roman" w:cs="Times New Roman"/>
          <w:sz w:val="24"/>
          <w:szCs w:val="24"/>
        </w:rPr>
        <w:lastRenderedPageBreak/>
        <w:t>To add an intermediate stream, move the mouse curs</w:t>
      </w:r>
      <w:r w:rsidR="00D075BD">
        <w:rPr>
          <w:rFonts w:ascii="Times New Roman" w:hAnsi="Times New Roman" w:cs="Times New Roman"/>
          <w:sz w:val="24"/>
          <w:szCs w:val="24"/>
        </w:rPr>
        <w:t>o</w:t>
      </w:r>
      <w:r>
        <w:rPr>
          <w:rFonts w:ascii="Times New Roman" w:hAnsi="Times New Roman" w:cs="Times New Roman"/>
          <w:sz w:val="24"/>
          <w:szCs w:val="24"/>
        </w:rPr>
        <w:t>r over the desired outlet port of the source unit operation and click on the port to initiate drawing of the stream line.  Move the mouse curs</w:t>
      </w:r>
      <w:r w:rsidR="00E826E1">
        <w:rPr>
          <w:rFonts w:ascii="Times New Roman" w:hAnsi="Times New Roman" w:cs="Times New Roman"/>
          <w:sz w:val="24"/>
          <w:szCs w:val="24"/>
        </w:rPr>
        <w:t>o</w:t>
      </w:r>
      <w:r>
        <w:rPr>
          <w:rFonts w:ascii="Times New Roman" w:hAnsi="Times New Roman" w:cs="Times New Roman"/>
          <w:sz w:val="24"/>
          <w:szCs w:val="24"/>
        </w:rPr>
        <w:t>r to the desired inlet port of the destination unit operation and click on the port to terminate the stream line.</w:t>
      </w:r>
    </w:p>
    <w:p w:rsidR="001C3ABF" w:rsidRDefault="001C3ABF" w:rsidP="0049371D">
      <w:pPr>
        <w:rPr>
          <w:rFonts w:ascii="Times New Roman" w:hAnsi="Times New Roman" w:cs="Times New Roman"/>
          <w:sz w:val="24"/>
          <w:szCs w:val="24"/>
        </w:rPr>
      </w:pPr>
      <w:r>
        <w:rPr>
          <w:rFonts w:ascii="Times New Roman" w:hAnsi="Times New Roman" w:cs="Times New Roman"/>
          <w:sz w:val="24"/>
          <w:szCs w:val="24"/>
        </w:rPr>
        <w:t>To add an outlet (product) stream, move the mouse curs</w:t>
      </w:r>
      <w:r w:rsidR="00D075BD">
        <w:rPr>
          <w:rFonts w:ascii="Times New Roman" w:hAnsi="Times New Roman" w:cs="Times New Roman"/>
          <w:sz w:val="24"/>
          <w:szCs w:val="24"/>
        </w:rPr>
        <w:t>o</w:t>
      </w:r>
      <w:r>
        <w:rPr>
          <w:rFonts w:ascii="Times New Roman" w:hAnsi="Times New Roman" w:cs="Times New Roman"/>
          <w:sz w:val="24"/>
          <w:szCs w:val="24"/>
        </w:rPr>
        <w:t>r over the desired outlet port of the source unit operation and click on the port to initiate drawing of the stream line.  Double</w:t>
      </w:r>
      <w:r w:rsidR="004354B1">
        <w:rPr>
          <w:rFonts w:ascii="Times New Roman" w:hAnsi="Times New Roman" w:cs="Times New Roman"/>
          <w:sz w:val="24"/>
          <w:szCs w:val="24"/>
        </w:rPr>
        <w:t>-</w:t>
      </w:r>
      <w:r>
        <w:rPr>
          <w:rFonts w:ascii="Times New Roman" w:hAnsi="Times New Roman" w:cs="Times New Roman"/>
          <w:sz w:val="24"/>
          <w:szCs w:val="24"/>
        </w:rPr>
        <w:t>clicking an empty area in the flow</w:t>
      </w:r>
      <w:r w:rsidR="00DE7570">
        <w:rPr>
          <w:rFonts w:ascii="Times New Roman" w:hAnsi="Times New Roman" w:cs="Times New Roman"/>
          <w:sz w:val="24"/>
          <w:szCs w:val="24"/>
        </w:rPr>
        <w:t xml:space="preserve"> </w:t>
      </w:r>
      <w:r>
        <w:rPr>
          <w:rFonts w:ascii="Times New Roman" w:hAnsi="Times New Roman" w:cs="Times New Roman"/>
          <w:sz w:val="24"/>
          <w:szCs w:val="24"/>
        </w:rPr>
        <w:t>sheet will terminate the stream line.</w:t>
      </w:r>
    </w:p>
    <w:p w:rsidR="00CD7CBE" w:rsidRPr="00E27968" w:rsidRDefault="00230043" w:rsidP="0049371D">
      <w:pPr>
        <w:rPr>
          <w:rFonts w:ascii="Times New Roman" w:hAnsi="Times New Roman" w:cs="Times New Roman"/>
          <w:b/>
          <w:sz w:val="24"/>
          <w:szCs w:val="24"/>
        </w:rPr>
      </w:pPr>
      <w:r w:rsidRPr="00230043">
        <w:rPr>
          <w:rFonts w:ascii="Times New Roman" w:hAnsi="Times New Roman" w:cs="Times New Roman"/>
          <w:b/>
          <w:sz w:val="24"/>
          <w:szCs w:val="24"/>
        </w:rPr>
        <w:t xml:space="preserve">Modification in Cleaning-in-Place </w:t>
      </w:r>
      <w:r w:rsidR="00263BD6">
        <w:rPr>
          <w:rFonts w:ascii="Times New Roman" w:hAnsi="Times New Roman" w:cs="Times New Roman"/>
          <w:b/>
          <w:sz w:val="24"/>
          <w:szCs w:val="24"/>
        </w:rPr>
        <w:t>O</w:t>
      </w:r>
      <w:r w:rsidRPr="00230043">
        <w:rPr>
          <w:rFonts w:ascii="Times New Roman" w:hAnsi="Times New Roman" w:cs="Times New Roman"/>
          <w:b/>
          <w:sz w:val="24"/>
          <w:szCs w:val="24"/>
        </w:rPr>
        <w:t>perations</w:t>
      </w:r>
    </w:p>
    <w:p w:rsidR="00BB0587" w:rsidRDefault="00DE7570" w:rsidP="0049371D">
      <w:pPr>
        <w:rPr>
          <w:rFonts w:ascii="Times New Roman" w:hAnsi="Times New Roman" w:cs="Times New Roman"/>
          <w:sz w:val="24"/>
          <w:szCs w:val="24"/>
        </w:rPr>
      </w:pPr>
      <w:r>
        <w:rPr>
          <w:rFonts w:ascii="Times New Roman" w:hAnsi="Times New Roman" w:cs="Times New Roman"/>
          <w:sz w:val="24"/>
          <w:szCs w:val="24"/>
        </w:rPr>
        <w:t>The c</w:t>
      </w:r>
      <w:r w:rsidR="00BE4C7A">
        <w:rPr>
          <w:rFonts w:ascii="Times New Roman" w:hAnsi="Times New Roman" w:cs="Times New Roman"/>
          <w:sz w:val="24"/>
          <w:szCs w:val="24"/>
        </w:rPr>
        <w:t>leaning operation</w:t>
      </w:r>
      <w:r w:rsidR="00BF2EE6">
        <w:rPr>
          <w:rFonts w:ascii="Times New Roman" w:hAnsi="Times New Roman" w:cs="Times New Roman"/>
          <w:sz w:val="24"/>
          <w:szCs w:val="24"/>
        </w:rPr>
        <w:t xml:space="preserve"> of </w:t>
      </w:r>
      <w:r>
        <w:rPr>
          <w:rFonts w:ascii="Times New Roman" w:hAnsi="Times New Roman" w:cs="Times New Roman"/>
          <w:sz w:val="24"/>
          <w:szCs w:val="24"/>
        </w:rPr>
        <w:t>the</w:t>
      </w:r>
      <w:r w:rsidR="00BF2EE6">
        <w:rPr>
          <w:rFonts w:ascii="Times New Roman" w:hAnsi="Times New Roman" w:cs="Times New Roman"/>
          <w:sz w:val="24"/>
          <w:szCs w:val="24"/>
        </w:rPr>
        <w:t xml:space="preserve"> dairy plant</w:t>
      </w:r>
      <w:r w:rsidR="00BE4C7A">
        <w:rPr>
          <w:rFonts w:ascii="Times New Roman" w:hAnsi="Times New Roman" w:cs="Times New Roman"/>
          <w:sz w:val="24"/>
          <w:szCs w:val="24"/>
        </w:rPr>
        <w:t xml:space="preserve"> is modeled as five separated CIP units</w:t>
      </w:r>
      <w:r w:rsidR="00263BD6">
        <w:rPr>
          <w:rFonts w:ascii="Times New Roman" w:hAnsi="Times New Roman" w:cs="Times New Roman"/>
          <w:sz w:val="24"/>
          <w:szCs w:val="24"/>
        </w:rPr>
        <w:t>:</w:t>
      </w:r>
      <w:r w:rsidR="00BE4C7A">
        <w:rPr>
          <w:rFonts w:ascii="Times New Roman" w:hAnsi="Times New Roman" w:cs="Times New Roman"/>
          <w:sz w:val="24"/>
          <w:szCs w:val="24"/>
        </w:rPr>
        <w:t xml:space="preserve"> silo</w:t>
      </w:r>
      <w:r w:rsidR="00BF2EE6">
        <w:rPr>
          <w:rFonts w:ascii="Times New Roman" w:hAnsi="Times New Roman" w:cs="Times New Roman"/>
          <w:sz w:val="24"/>
          <w:szCs w:val="24"/>
        </w:rPr>
        <w:t>s</w:t>
      </w:r>
      <w:r w:rsidR="00BE4C7A">
        <w:rPr>
          <w:rFonts w:ascii="Times New Roman" w:hAnsi="Times New Roman" w:cs="Times New Roman"/>
          <w:sz w:val="24"/>
          <w:szCs w:val="24"/>
        </w:rPr>
        <w:t xml:space="preserve">, tank gardens, filling machines, and cream and milk pasteurizers. </w:t>
      </w:r>
      <w:r w:rsidR="00BF2EE6">
        <w:rPr>
          <w:rFonts w:ascii="Times New Roman" w:hAnsi="Times New Roman" w:cs="Times New Roman"/>
          <w:sz w:val="24"/>
          <w:szCs w:val="24"/>
        </w:rPr>
        <w:t xml:space="preserve">Cold components (silos, tanks and filling machines) are simulated in Skid #1 while </w:t>
      </w:r>
      <w:r w:rsidR="003A73B9">
        <w:rPr>
          <w:rFonts w:ascii="Times New Roman" w:hAnsi="Times New Roman" w:cs="Times New Roman"/>
          <w:sz w:val="24"/>
          <w:szCs w:val="24"/>
        </w:rPr>
        <w:t xml:space="preserve">hot components (milk and cream </w:t>
      </w:r>
      <w:r w:rsidR="00BF2EE6">
        <w:rPr>
          <w:rFonts w:ascii="Times New Roman" w:hAnsi="Times New Roman" w:cs="Times New Roman"/>
          <w:sz w:val="24"/>
          <w:szCs w:val="24"/>
        </w:rPr>
        <w:t>pasteurizers</w:t>
      </w:r>
      <w:r w:rsidR="003A73B9">
        <w:rPr>
          <w:rFonts w:ascii="Times New Roman" w:hAnsi="Times New Roman" w:cs="Times New Roman"/>
          <w:sz w:val="24"/>
          <w:szCs w:val="24"/>
        </w:rPr>
        <w:t>)</w:t>
      </w:r>
      <w:r w:rsidR="00BF2EE6">
        <w:rPr>
          <w:rFonts w:ascii="Times New Roman" w:hAnsi="Times New Roman" w:cs="Times New Roman"/>
          <w:sz w:val="24"/>
          <w:szCs w:val="24"/>
        </w:rPr>
        <w:t xml:space="preserve"> are simulated in Skid #2.  </w:t>
      </w:r>
    </w:p>
    <w:p w:rsidR="00BB0587" w:rsidRDefault="00BF2EE6" w:rsidP="0049371D">
      <w:pPr>
        <w:rPr>
          <w:rFonts w:ascii="Times New Roman" w:hAnsi="Times New Roman" w:cs="Times New Roman"/>
          <w:sz w:val="24"/>
          <w:szCs w:val="24"/>
        </w:rPr>
      </w:pPr>
      <w:r>
        <w:rPr>
          <w:rFonts w:ascii="Times New Roman" w:hAnsi="Times New Roman" w:cs="Times New Roman"/>
          <w:sz w:val="24"/>
          <w:szCs w:val="24"/>
        </w:rPr>
        <w:t xml:space="preserve">To </w:t>
      </w:r>
      <w:r w:rsidR="00B903F1">
        <w:rPr>
          <w:rFonts w:ascii="Times New Roman" w:hAnsi="Times New Roman" w:cs="Times New Roman"/>
          <w:sz w:val="24"/>
          <w:szCs w:val="24"/>
        </w:rPr>
        <w:t>access or modify the simulation parameters of the CIP operation, right-click the CIP procedure icon</w:t>
      </w:r>
      <w:r w:rsidR="00DE7E0E">
        <w:rPr>
          <w:rFonts w:ascii="Times New Roman" w:hAnsi="Times New Roman" w:cs="Times New Roman"/>
          <w:sz w:val="24"/>
          <w:szCs w:val="24"/>
        </w:rPr>
        <w:t xml:space="preserve"> on the flow sheet</w:t>
      </w:r>
      <w:r w:rsidR="00B903F1">
        <w:rPr>
          <w:rFonts w:ascii="Times New Roman" w:hAnsi="Times New Roman" w:cs="Times New Roman"/>
          <w:sz w:val="24"/>
          <w:szCs w:val="24"/>
        </w:rPr>
        <w:t xml:space="preserve"> </w:t>
      </w:r>
      <w:r w:rsidR="00DC7B8B">
        <w:rPr>
          <w:rFonts w:ascii="Times New Roman" w:hAnsi="Times New Roman" w:cs="Times New Roman"/>
          <w:sz w:val="24"/>
          <w:szCs w:val="24"/>
        </w:rPr>
        <w:t>and move the mouse pointer over the ‘</w:t>
      </w:r>
      <w:r w:rsidR="00821DF1" w:rsidRPr="00821DF1">
        <w:rPr>
          <w:rFonts w:ascii="Times New Roman" w:hAnsi="Times New Roman" w:cs="Times New Roman"/>
          <w:b/>
          <w:sz w:val="24"/>
          <w:szCs w:val="24"/>
        </w:rPr>
        <w:t>Operation Data’</w:t>
      </w:r>
      <w:r w:rsidR="00DC7B8B">
        <w:rPr>
          <w:rFonts w:ascii="Times New Roman" w:hAnsi="Times New Roman" w:cs="Times New Roman"/>
          <w:sz w:val="24"/>
          <w:szCs w:val="24"/>
        </w:rPr>
        <w:t xml:space="preserve"> </w:t>
      </w:r>
      <w:r w:rsidR="0051281D">
        <w:rPr>
          <w:rFonts w:ascii="Times New Roman" w:hAnsi="Times New Roman" w:cs="Times New Roman"/>
          <w:sz w:val="24"/>
          <w:szCs w:val="24"/>
        </w:rPr>
        <w:t>to</w:t>
      </w:r>
      <w:r w:rsidR="00B903F1">
        <w:rPr>
          <w:rFonts w:ascii="Times New Roman" w:hAnsi="Times New Roman" w:cs="Times New Roman"/>
          <w:sz w:val="24"/>
          <w:szCs w:val="24"/>
        </w:rPr>
        <w:t xml:space="preserve"> bring up a drop-down list of all cleaning steps.  Clicking on an operation in that list will bring up its ‘</w:t>
      </w:r>
      <w:r w:rsidR="00821DF1" w:rsidRPr="00821DF1">
        <w:rPr>
          <w:rFonts w:ascii="Times New Roman" w:hAnsi="Times New Roman" w:cs="Times New Roman"/>
          <w:b/>
          <w:sz w:val="24"/>
          <w:szCs w:val="24"/>
        </w:rPr>
        <w:t>Operation Data’</w:t>
      </w:r>
      <w:r w:rsidR="00B903F1">
        <w:rPr>
          <w:rFonts w:ascii="Times New Roman" w:hAnsi="Times New Roman" w:cs="Times New Roman"/>
          <w:sz w:val="24"/>
          <w:szCs w:val="24"/>
        </w:rPr>
        <w:t xml:space="preserve"> dialog.  </w:t>
      </w:r>
      <w:r w:rsidR="003D640D">
        <w:rPr>
          <w:rFonts w:ascii="Times New Roman" w:hAnsi="Times New Roman" w:cs="Times New Roman"/>
          <w:sz w:val="24"/>
          <w:szCs w:val="24"/>
        </w:rPr>
        <w:t xml:space="preserve">Through this dialog, </w:t>
      </w:r>
      <w:r w:rsidR="00062C28">
        <w:rPr>
          <w:rFonts w:ascii="Times New Roman" w:hAnsi="Times New Roman" w:cs="Times New Roman"/>
          <w:sz w:val="24"/>
          <w:szCs w:val="24"/>
        </w:rPr>
        <w:t xml:space="preserve">the </w:t>
      </w:r>
      <w:r w:rsidR="003D640D">
        <w:rPr>
          <w:rFonts w:ascii="Times New Roman" w:hAnsi="Times New Roman" w:cs="Times New Roman"/>
          <w:sz w:val="24"/>
          <w:szCs w:val="24"/>
        </w:rPr>
        <w:t>user can modify the simulation data</w:t>
      </w:r>
      <w:r w:rsidR="00BB0587">
        <w:rPr>
          <w:rFonts w:ascii="Times New Roman" w:hAnsi="Times New Roman" w:cs="Times New Roman"/>
          <w:sz w:val="24"/>
          <w:szCs w:val="24"/>
        </w:rPr>
        <w:t xml:space="preserve"> for that cleaning step. The amount of </w:t>
      </w:r>
      <w:r w:rsidR="00062C28">
        <w:rPr>
          <w:rFonts w:ascii="Times New Roman" w:hAnsi="Times New Roman" w:cs="Times New Roman"/>
          <w:sz w:val="24"/>
          <w:szCs w:val="24"/>
        </w:rPr>
        <w:t>cleaning agent</w:t>
      </w:r>
      <w:r w:rsidR="00BB0587">
        <w:rPr>
          <w:rFonts w:ascii="Times New Roman" w:hAnsi="Times New Roman" w:cs="Times New Roman"/>
          <w:sz w:val="24"/>
          <w:szCs w:val="24"/>
        </w:rPr>
        <w:t xml:space="preserve"> used for cleaning a piece of equipment is calculated based on one of the five specification options (the cleaning agent total volume, the agent specific volume, the cleaning agent rate, the cleaning agents rate per unit of circumference or the cleaning agent rate per unit of internal surface).</w:t>
      </w:r>
      <w:r w:rsidR="00DC7B8B">
        <w:rPr>
          <w:rFonts w:ascii="Times New Roman" w:hAnsi="Times New Roman" w:cs="Times New Roman"/>
          <w:sz w:val="24"/>
          <w:szCs w:val="24"/>
        </w:rPr>
        <w:t xml:space="preserve"> We have chosen to set the cleaning agent rate per unit of internal surface to 1</w:t>
      </w:r>
      <w:r w:rsidR="00AD2EC0">
        <w:rPr>
          <w:rFonts w:ascii="Times New Roman" w:hAnsi="Times New Roman" w:cs="Times New Roman"/>
          <w:sz w:val="24"/>
          <w:szCs w:val="24"/>
        </w:rPr>
        <w:t>2.7</w:t>
      </w:r>
      <w:r w:rsidR="00DC7B8B">
        <w:rPr>
          <w:rFonts w:ascii="Times New Roman" w:hAnsi="Times New Roman" w:cs="Times New Roman"/>
          <w:sz w:val="24"/>
          <w:szCs w:val="24"/>
        </w:rPr>
        <w:t xml:space="preserve"> L/m</w:t>
      </w:r>
      <w:r w:rsidR="00DC7B8B" w:rsidRPr="00DC7B8B">
        <w:rPr>
          <w:rFonts w:ascii="Times New Roman" w:hAnsi="Times New Roman" w:cs="Times New Roman"/>
          <w:sz w:val="24"/>
          <w:szCs w:val="24"/>
          <w:vertAlign w:val="superscript"/>
        </w:rPr>
        <w:t>2</w:t>
      </w:r>
      <w:r w:rsidR="00DC7B8B">
        <w:rPr>
          <w:rFonts w:ascii="Times New Roman" w:hAnsi="Times New Roman" w:cs="Times New Roman"/>
          <w:sz w:val="24"/>
          <w:szCs w:val="24"/>
        </w:rPr>
        <w:t>-min.  The internal surface area is determined by the size of the equipment which</w:t>
      </w:r>
      <w:r w:rsidR="004929BA">
        <w:rPr>
          <w:rFonts w:ascii="Times New Roman" w:hAnsi="Times New Roman" w:cs="Times New Roman"/>
          <w:sz w:val="24"/>
          <w:szCs w:val="24"/>
        </w:rPr>
        <w:t xml:space="preserve"> can be accessed by right-clicking the CIP icon and select</w:t>
      </w:r>
      <w:r w:rsidR="00263BD6">
        <w:rPr>
          <w:rFonts w:ascii="Times New Roman" w:hAnsi="Times New Roman" w:cs="Times New Roman"/>
          <w:sz w:val="24"/>
          <w:szCs w:val="24"/>
        </w:rPr>
        <w:t>ing</w:t>
      </w:r>
      <w:r w:rsidR="004929BA">
        <w:rPr>
          <w:rFonts w:ascii="Times New Roman" w:hAnsi="Times New Roman" w:cs="Times New Roman"/>
          <w:sz w:val="24"/>
          <w:szCs w:val="24"/>
        </w:rPr>
        <w:t xml:space="preserve"> ‘</w:t>
      </w:r>
      <w:r w:rsidR="00821DF1" w:rsidRPr="00821DF1">
        <w:rPr>
          <w:rFonts w:ascii="Times New Roman" w:hAnsi="Times New Roman" w:cs="Times New Roman"/>
          <w:b/>
          <w:sz w:val="24"/>
          <w:szCs w:val="24"/>
        </w:rPr>
        <w:t>Equipment Data’</w:t>
      </w:r>
      <w:r w:rsidR="004929BA">
        <w:rPr>
          <w:rFonts w:ascii="Times New Roman" w:hAnsi="Times New Roman" w:cs="Times New Roman"/>
          <w:sz w:val="24"/>
          <w:szCs w:val="24"/>
        </w:rPr>
        <w:t>.  The duration of each cleaning step and the cleaning agent can also be specified through this dialog</w:t>
      </w:r>
      <w:r w:rsidR="00A26647">
        <w:rPr>
          <w:rFonts w:ascii="Times New Roman" w:hAnsi="Times New Roman" w:cs="Times New Roman"/>
          <w:sz w:val="24"/>
          <w:szCs w:val="24"/>
        </w:rPr>
        <w:t xml:space="preserve"> box</w:t>
      </w:r>
      <w:r w:rsidR="004929BA">
        <w:rPr>
          <w:rFonts w:ascii="Times New Roman" w:hAnsi="Times New Roman" w:cs="Times New Roman"/>
          <w:sz w:val="24"/>
          <w:szCs w:val="24"/>
        </w:rPr>
        <w:t>.</w:t>
      </w:r>
    </w:p>
    <w:p w:rsidR="00613F7C" w:rsidRDefault="004929BA" w:rsidP="0049371D">
      <w:pPr>
        <w:rPr>
          <w:rFonts w:ascii="Times New Roman" w:hAnsi="Times New Roman" w:cs="Times New Roman"/>
          <w:sz w:val="24"/>
          <w:szCs w:val="24"/>
        </w:rPr>
      </w:pPr>
      <w:r>
        <w:rPr>
          <w:rFonts w:ascii="Times New Roman" w:hAnsi="Times New Roman" w:cs="Times New Roman"/>
          <w:sz w:val="24"/>
          <w:szCs w:val="24"/>
        </w:rPr>
        <w:t>Utilities used during the cleaning operation</w:t>
      </w:r>
      <w:r w:rsidR="00E826E1">
        <w:rPr>
          <w:rFonts w:ascii="Times New Roman" w:hAnsi="Times New Roman" w:cs="Times New Roman"/>
          <w:sz w:val="24"/>
          <w:szCs w:val="24"/>
        </w:rPr>
        <w:t xml:space="preserve"> (under </w:t>
      </w:r>
      <w:r w:rsidR="00263BD6">
        <w:rPr>
          <w:rFonts w:ascii="Times New Roman" w:hAnsi="Times New Roman" w:cs="Times New Roman"/>
          <w:sz w:val="24"/>
          <w:szCs w:val="24"/>
        </w:rPr>
        <w:t xml:space="preserve">the </w:t>
      </w:r>
      <w:r w:rsidR="00E826E1">
        <w:rPr>
          <w:rFonts w:ascii="Times New Roman" w:hAnsi="Times New Roman" w:cs="Times New Roman"/>
          <w:sz w:val="24"/>
          <w:szCs w:val="24"/>
        </w:rPr>
        <w:t>‘Operation Data’ tab)</w:t>
      </w:r>
      <w:r>
        <w:rPr>
          <w:rFonts w:ascii="Times New Roman" w:hAnsi="Times New Roman" w:cs="Times New Roman"/>
          <w:sz w:val="24"/>
          <w:szCs w:val="24"/>
        </w:rPr>
        <w:t xml:space="preserve"> can be specified under the ‘</w:t>
      </w:r>
      <w:r w:rsidR="00821DF1" w:rsidRPr="00821DF1">
        <w:rPr>
          <w:rFonts w:ascii="Times New Roman" w:hAnsi="Times New Roman" w:cs="Times New Roman"/>
          <w:b/>
          <w:sz w:val="24"/>
          <w:szCs w:val="24"/>
        </w:rPr>
        <w:t>Labor</w:t>
      </w:r>
      <w:r>
        <w:rPr>
          <w:rFonts w:ascii="Times New Roman" w:hAnsi="Times New Roman" w:cs="Times New Roman"/>
          <w:sz w:val="24"/>
          <w:szCs w:val="24"/>
        </w:rPr>
        <w:t xml:space="preserve">, etc’ tab.  Unfortunately, the energy used </w:t>
      </w:r>
      <w:r w:rsidR="00106367">
        <w:rPr>
          <w:rFonts w:ascii="Times New Roman" w:hAnsi="Times New Roman" w:cs="Times New Roman"/>
          <w:sz w:val="24"/>
          <w:szCs w:val="24"/>
        </w:rPr>
        <w:t xml:space="preserve">to heat the cleaning solution is not accounted for in the program.  We are required to manually calculate the energy consumption and enter it </w:t>
      </w:r>
      <w:r w:rsidR="007A6695">
        <w:rPr>
          <w:rFonts w:ascii="Times New Roman" w:hAnsi="Times New Roman" w:cs="Times New Roman"/>
          <w:sz w:val="24"/>
          <w:szCs w:val="24"/>
        </w:rPr>
        <w:t>under the ‘</w:t>
      </w:r>
      <w:r w:rsidR="00821DF1" w:rsidRPr="00821DF1">
        <w:rPr>
          <w:rFonts w:ascii="Times New Roman" w:hAnsi="Times New Roman" w:cs="Times New Roman"/>
          <w:b/>
          <w:sz w:val="24"/>
          <w:szCs w:val="24"/>
        </w:rPr>
        <w:t>Heating</w:t>
      </w:r>
      <w:r w:rsidR="007A6695">
        <w:rPr>
          <w:rFonts w:ascii="Times New Roman" w:hAnsi="Times New Roman" w:cs="Times New Roman"/>
          <w:sz w:val="24"/>
          <w:szCs w:val="24"/>
        </w:rPr>
        <w:t xml:space="preserve">’ section of </w:t>
      </w:r>
      <w:r w:rsidR="00106367">
        <w:rPr>
          <w:rFonts w:ascii="Times New Roman" w:hAnsi="Times New Roman" w:cs="Times New Roman"/>
          <w:sz w:val="24"/>
          <w:szCs w:val="24"/>
        </w:rPr>
        <w:t>this dialog.</w:t>
      </w:r>
      <w:r w:rsidR="007A6695">
        <w:rPr>
          <w:rFonts w:ascii="Times New Roman" w:hAnsi="Times New Roman" w:cs="Times New Roman"/>
          <w:sz w:val="24"/>
          <w:szCs w:val="24"/>
        </w:rPr>
        <w:t xml:space="preserve">  </w:t>
      </w:r>
      <w:r w:rsidR="00DE7E0E">
        <w:rPr>
          <w:rFonts w:ascii="Times New Roman" w:hAnsi="Times New Roman" w:cs="Times New Roman"/>
          <w:sz w:val="24"/>
          <w:szCs w:val="24"/>
        </w:rPr>
        <w:t>The a</w:t>
      </w:r>
      <w:r w:rsidR="007A6695">
        <w:rPr>
          <w:rFonts w:ascii="Times New Roman" w:hAnsi="Times New Roman" w:cs="Times New Roman"/>
          <w:sz w:val="24"/>
          <w:szCs w:val="24"/>
        </w:rPr>
        <w:t>uxiliary operating power used during each cleaning operation is specified under the ‘</w:t>
      </w:r>
      <w:r w:rsidR="00821DF1" w:rsidRPr="00821DF1">
        <w:rPr>
          <w:rFonts w:ascii="Times New Roman" w:hAnsi="Times New Roman" w:cs="Times New Roman"/>
          <w:b/>
          <w:sz w:val="24"/>
          <w:szCs w:val="24"/>
        </w:rPr>
        <w:t>Power</w:t>
      </w:r>
      <w:r w:rsidR="007A6695">
        <w:rPr>
          <w:rFonts w:ascii="Times New Roman" w:hAnsi="Times New Roman" w:cs="Times New Roman"/>
          <w:sz w:val="24"/>
          <w:szCs w:val="24"/>
        </w:rPr>
        <w:t>’ section.</w:t>
      </w:r>
      <w:r>
        <w:rPr>
          <w:rFonts w:ascii="Times New Roman" w:hAnsi="Times New Roman" w:cs="Times New Roman"/>
          <w:sz w:val="24"/>
          <w:szCs w:val="24"/>
        </w:rPr>
        <w:t xml:space="preserve">  </w:t>
      </w:r>
      <w:r w:rsidR="007A6695">
        <w:rPr>
          <w:rFonts w:ascii="Times New Roman" w:hAnsi="Times New Roman" w:cs="Times New Roman"/>
          <w:sz w:val="24"/>
          <w:szCs w:val="24"/>
        </w:rPr>
        <w:t xml:space="preserve">Click ‘OK’ </w:t>
      </w:r>
      <w:r w:rsidR="00FB1FFD">
        <w:rPr>
          <w:rFonts w:ascii="Times New Roman" w:hAnsi="Times New Roman" w:cs="Times New Roman"/>
          <w:sz w:val="24"/>
          <w:szCs w:val="24"/>
        </w:rPr>
        <w:t>to</w:t>
      </w:r>
      <w:r w:rsidR="007A6695">
        <w:rPr>
          <w:rFonts w:ascii="Times New Roman" w:hAnsi="Times New Roman" w:cs="Times New Roman"/>
          <w:sz w:val="24"/>
          <w:szCs w:val="24"/>
        </w:rPr>
        <w:t xml:space="preserve"> save the change and return</w:t>
      </w:r>
      <w:r w:rsidR="00613F7C">
        <w:rPr>
          <w:rFonts w:ascii="Times New Roman" w:hAnsi="Times New Roman" w:cs="Times New Roman"/>
          <w:sz w:val="24"/>
          <w:szCs w:val="24"/>
        </w:rPr>
        <w:t xml:space="preserve"> to the flow</w:t>
      </w:r>
      <w:r w:rsidR="00A26647">
        <w:rPr>
          <w:rFonts w:ascii="Times New Roman" w:hAnsi="Times New Roman" w:cs="Times New Roman"/>
          <w:sz w:val="24"/>
          <w:szCs w:val="24"/>
        </w:rPr>
        <w:t xml:space="preserve"> </w:t>
      </w:r>
      <w:r w:rsidR="00613F7C">
        <w:rPr>
          <w:rFonts w:ascii="Times New Roman" w:hAnsi="Times New Roman" w:cs="Times New Roman"/>
          <w:sz w:val="24"/>
          <w:szCs w:val="24"/>
        </w:rPr>
        <w:t>sheet.</w:t>
      </w:r>
    </w:p>
    <w:p w:rsidR="00EC684C" w:rsidRDefault="00446A30" w:rsidP="0049371D">
      <w:pPr>
        <w:rPr>
          <w:rFonts w:ascii="Times New Roman" w:hAnsi="Times New Roman" w:cs="Times New Roman"/>
          <w:sz w:val="24"/>
          <w:szCs w:val="24"/>
        </w:rPr>
      </w:pPr>
      <w:r>
        <w:rPr>
          <w:rFonts w:ascii="Times New Roman" w:hAnsi="Times New Roman" w:cs="Times New Roman"/>
          <w:sz w:val="24"/>
          <w:szCs w:val="24"/>
        </w:rPr>
        <w:t>At any point, you could c</w:t>
      </w:r>
      <w:r w:rsidR="00D557E1">
        <w:rPr>
          <w:rFonts w:ascii="Times New Roman" w:hAnsi="Times New Roman" w:cs="Times New Roman"/>
          <w:sz w:val="24"/>
          <w:szCs w:val="24"/>
        </w:rPr>
        <w:t>lick ‘</w:t>
      </w:r>
      <w:r w:rsidR="00821DF1" w:rsidRPr="00821DF1">
        <w:rPr>
          <w:rFonts w:ascii="Times New Roman" w:hAnsi="Times New Roman" w:cs="Times New Roman"/>
          <w:b/>
          <w:sz w:val="24"/>
          <w:szCs w:val="24"/>
        </w:rPr>
        <w:t>Solve M&amp;E Balances’</w:t>
      </w:r>
      <w:r w:rsidR="00D557E1">
        <w:rPr>
          <w:rFonts w:ascii="Times New Roman" w:hAnsi="Times New Roman" w:cs="Times New Roman"/>
          <w:sz w:val="24"/>
          <w:szCs w:val="24"/>
        </w:rPr>
        <w:t xml:space="preserve"> on the Tasks menu to perform the simulation. This will cause the program to perform the mass and energy balances for the entire process, and estimate the sizes of all pieces of equipment that are in ‘</w:t>
      </w:r>
      <w:r w:rsidR="00821DF1" w:rsidRPr="00821DF1">
        <w:rPr>
          <w:rFonts w:ascii="Times New Roman" w:hAnsi="Times New Roman" w:cs="Times New Roman"/>
          <w:b/>
          <w:sz w:val="24"/>
          <w:szCs w:val="24"/>
        </w:rPr>
        <w:t>Design Mode’</w:t>
      </w:r>
      <w:r w:rsidR="00D557E1">
        <w:rPr>
          <w:rFonts w:ascii="Times New Roman" w:hAnsi="Times New Roman" w:cs="Times New Roman"/>
          <w:sz w:val="24"/>
          <w:szCs w:val="24"/>
        </w:rPr>
        <w:t>.  A report will be generated and displayed by clicking the appropriate report option on the Reports menu</w:t>
      </w:r>
      <w:r w:rsidR="00907B3F">
        <w:rPr>
          <w:rFonts w:ascii="Times New Roman" w:hAnsi="Times New Roman" w:cs="Times New Roman"/>
          <w:sz w:val="24"/>
          <w:szCs w:val="24"/>
        </w:rPr>
        <w:t>.</w:t>
      </w:r>
      <w:r w:rsidR="00D557E1">
        <w:rPr>
          <w:rFonts w:ascii="Times New Roman" w:hAnsi="Times New Roman" w:cs="Times New Roman"/>
          <w:sz w:val="24"/>
          <w:szCs w:val="24"/>
        </w:rPr>
        <w:t xml:space="preserve"> </w:t>
      </w:r>
    </w:p>
    <w:tbl>
      <w:tblPr>
        <w:tblW w:w="11280" w:type="dxa"/>
        <w:tblInd w:w="95" w:type="dxa"/>
        <w:tblLook w:val="04A0"/>
      </w:tblPr>
      <w:tblGrid>
        <w:gridCol w:w="942"/>
        <w:gridCol w:w="940"/>
        <w:gridCol w:w="937"/>
        <w:gridCol w:w="936"/>
        <w:gridCol w:w="935"/>
        <w:gridCol w:w="668"/>
        <w:gridCol w:w="653"/>
        <w:gridCol w:w="644"/>
        <w:gridCol w:w="589"/>
        <w:gridCol w:w="586"/>
        <w:gridCol w:w="584"/>
        <w:gridCol w:w="582"/>
        <w:gridCol w:w="571"/>
        <w:gridCol w:w="571"/>
        <w:gridCol w:w="571"/>
        <w:gridCol w:w="571"/>
      </w:tblGrid>
      <w:tr w:rsidR="0049371D" w:rsidRPr="0049371D" w:rsidDel="002D0D40" w:rsidTr="00AA0967">
        <w:trPr>
          <w:trHeight w:val="375"/>
          <w:del w:id="143" w:author="ptomasula" w:date="2013-05-18T11:52:00Z"/>
        </w:trPr>
        <w:tc>
          <w:tcPr>
            <w:tcW w:w="11280" w:type="dxa"/>
            <w:gridSpan w:val="16"/>
            <w:tcBorders>
              <w:top w:val="nil"/>
              <w:left w:val="nil"/>
              <w:bottom w:val="nil"/>
              <w:right w:val="nil"/>
            </w:tcBorders>
            <w:shd w:val="clear" w:color="auto" w:fill="auto"/>
          </w:tcPr>
          <w:p w:rsidR="0049371D" w:rsidRPr="0049371D" w:rsidDel="002D0D40" w:rsidRDefault="0049371D" w:rsidP="00E17E20">
            <w:pPr>
              <w:spacing w:after="0" w:line="240" w:lineRule="auto"/>
              <w:rPr>
                <w:del w:id="144" w:author="ptomasula" w:date="2013-05-18T11:52:00Z"/>
                <w:rFonts w:ascii="Arial" w:eastAsia="Times New Roman" w:hAnsi="Arial" w:cs="Arial"/>
                <w:color w:val="000080"/>
                <w:sz w:val="24"/>
                <w:szCs w:val="24"/>
              </w:rPr>
            </w:pPr>
          </w:p>
        </w:tc>
      </w:tr>
      <w:tr w:rsidR="0049371D" w:rsidRPr="0049371D" w:rsidDel="002D0D40" w:rsidTr="00AA0967">
        <w:trPr>
          <w:trHeight w:val="372"/>
          <w:del w:id="145" w:author="ptomasula" w:date="2013-05-18T11:52:00Z"/>
        </w:trPr>
        <w:tc>
          <w:tcPr>
            <w:tcW w:w="942" w:type="dxa"/>
            <w:tcBorders>
              <w:top w:val="nil"/>
              <w:left w:val="nil"/>
              <w:bottom w:val="nil"/>
              <w:right w:val="nil"/>
            </w:tcBorders>
            <w:shd w:val="clear" w:color="auto" w:fill="auto"/>
            <w:noWrap/>
            <w:vAlign w:val="bottom"/>
          </w:tcPr>
          <w:p w:rsidR="0049371D" w:rsidRPr="0049371D" w:rsidDel="002D0D40" w:rsidRDefault="0049371D" w:rsidP="00E17E20">
            <w:pPr>
              <w:spacing w:after="0" w:line="240" w:lineRule="auto"/>
              <w:rPr>
                <w:del w:id="146" w:author="ptomasula" w:date="2013-05-18T11:52:00Z"/>
                <w:rFonts w:ascii="Calibri" w:eastAsia="Times New Roman" w:hAnsi="Calibri" w:cs="Times New Roman"/>
                <w:color w:val="000000"/>
              </w:rPr>
            </w:pPr>
          </w:p>
        </w:tc>
        <w:tc>
          <w:tcPr>
            <w:tcW w:w="940" w:type="dxa"/>
            <w:tcBorders>
              <w:top w:val="nil"/>
              <w:left w:val="nil"/>
              <w:bottom w:val="nil"/>
              <w:right w:val="nil"/>
            </w:tcBorders>
            <w:shd w:val="clear" w:color="auto" w:fill="auto"/>
            <w:noWrap/>
            <w:vAlign w:val="bottom"/>
          </w:tcPr>
          <w:p w:rsidR="0049371D" w:rsidRPr="0049371D" w:rsidDel="002D0D40" w:rsidRDefault="0049371D" w:rsidP="00E17E20">
            <w:pPr>
              <w:spacing w:after="0" w:line="240" w:lineRule="auto"/>
              <w:rPr>
                <w:del w:id="147" w:author="ptomasula" w:date="2013-05-18T11:52:00Z"/>
                <w:rFonts w:ascii="Calibri" w:eastAsia="Times New Roman" w:hAnsi="Calibri" w:cs="Times New Roman"/>
                <w:color w:val="000000"/>
              </w:rPr>
            </w:pPr>
          </w:p>
        </w:tc>
        <w:tc>
          <w:tcPr>
            <w:tcW w:w="937" w:type="dxa"/>
            <w:tcBorders>
              <w:top w:val="nil"/>
              <w:left w:val="nil"/>
              <w:bottom w:val="nil"/>
              <w:right w:val="nil"/>
            </w:tcBorders>
            <w:shd w:val="clear" w:color="auto" w:fill="auto"/>
            <w:noWrap/>
            <w:vAlign w:val="bottom"/>
          </w:tcPr>
          <w:p w:rsidR="0049371D" w:rsidRPr="0049371D" w:rsidDel="002D0D40" w:rsidRDefault="0049371D" w:rsidP="00E17E20">
            <w:pPr>
              <w:spacing w:after="0" w:line="240" w:lineRule="auto"/>
              <w:rPr>
                <w:del w:id="148" w:author="ptomasula" w:date="2013-05-18T11:52:00Z"/>
                <w:rFonts w:ascii="Calibri" w:eastAsia="Times New Roman" w:hAnsi="Calibri" w:cs="Times New Roman"/>
                <w:color w:val="000000"/>
              </w:rPr>
            </w:pPr>
          </w:p>
        </w:tc>
        <w:tc>
          <w:tcPr>
            <w:tcW w:w="936" w:type="dxa"/>
            <w:tcBorders>
              <w:top w:val="nil"/>
              <w:left w:val="nil"/>
              <w:bottom w:val="nil"/>
              <w:right w:val="nil"/>
            </w:tcBorders>
            <w:shd w:val="clear" w:color="auto" w:fill="auto"/>
            <w:noWrap/>
            <w:vAlign w:val="bottom"/>
          </w:tcPr>
          <w:p w:rsidR="0049371D" w:rsidRPr="0049371D" w:rsidDel="002D0D40" w:rsidRDefault="0049371D" w:rsidP="00E17E20">
            <w:pPr>
              <w:spacing w:after="0" w:line="240" w:lineRule="auto"/>
              <w:rPr>
                <w:del w:id="149" w:author="ptomasula" w:date="2013-05-18T11:52:00Z"/>
                <w:rFonts w:ascii="Calibri" w:eastAsia="Times New Roman" w:hAnsi="Calibri" w:cs="Times New Roman"/>
                <w:color w:val="000000"/>
              </w:rPr>
            </w:pPr>
          </w:p>
        </w:tc>
        <w:tc>
          <w:tcPr>
            <w:tcW w:w="935" w:type="dxa"/>
            <w:tcBorders>
              <w:top w:val="nil"/>
              <w:left w:val="nil"/>
              <w:bottom w:val="nil"/>
              <w:right w:val="nil"/>
            </w:tcBorders>
            <w:shd w:val="clear" w:color="auto" w:fill="auto"/>
            <w:noWrap/>
            <w:vAlign w:val="bottom"/>
          </w:tcPr>
          <w:p w:rsidR="0049371D" w:rsidRPr="0049371D" w:rsidDel="002D0D40" w:rsidRDefault="0049371D" w:rsidP="00E17E20">
            <w:pPr>
              <w:spacing w:after="0" w:line="240" w:lineRule="auto"/>
              <w:rPr>
                <w:del w:id="150" w:author="ptomasula" w:date="2013-05-18T11:52:00Z"/>
                <w:rFonts w:ascii="Calibri" w:eastAsia="Times New Roman" w:hAnsi="Calibri" w:cs="Times New Roman"/>
                <w:color w:val="000000"/>
              </w:rPr>
            </w:pPr>
          </w:p>
        </w:tc>
        <w:tc>
          <w:tcPr>
            <w:tcW w:w="668"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1" w:author="ptomasula" w:date="2013-05-18T11:52:00Z"/>
                <w:rFonts w:ascii="Calibri" w:eastAsia="Times New Roman" w:hAnsi="Calibri" w:cs="Times New Roman"/>
                <w:color w:val="000000"/>
              </w:rPr>
            </w:pPr>
          </w:p>
        </w:tc>
        <w:tc>
          <w:tcPr>
            <w:tcW w:w="653"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2" w:author="ptomasula" w:date="2013-05-18T11:52:00Z"/>
                <w:rFonts w:ascii="Calibri" w:eastAsia="Times New Roman" w:hAnsi="Calibri" w:cs="Times New Roman"/>
                <w:color w:val="000000"/>
              </w:rPr>
            </w:pPr>
          </w:p>
        </w:tc>
        <w:tc>
          <w:tcPr>
            <w:tcW w:w="644"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3" w:author="ptomasula" w:date="2013-05-18T11:52:00Z"/>
                <w:rFonts w:ascii="Calibri" w:eastAsia="Times New Roman" w:hAnsi="Calibri" w:cs="Times New Roman"/>
                <w:color w:val="000000"/>
              </w:rPr>
            </w:pPr>
          </w:p>
        </w:tc>
        <w:tc>
          <w:tcPr>
            <w:tcW w:w="589"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4" w:author="ptomasula" w:date="2013-05-18T11:52:00Z"/>
                <w:rFonts w:ascii="Calibri" w:eastAsia="Times New Roman" w:hAnsi="Calibri" w:cs="Times New Roman"/>
                <w:color w:val="000000"/>
              </w:rPr>
            </w:pPr>
          </w:p>
        </w:tc>
        <w:tc>
          <w:tcPr>
            <w:tcW w:w="586"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5" w:author="ptomasula" w:date="2013-05-18T11:52:00Z"/>
                <w:rFonts w:ascii="Calibri" w:eastAsia="Times New Roman" w:hAnsi="Calibri" w:cs="Times New Roman"/>
                <w:color w:val="000000"/>
              </w:rPr>
            </w:pPr>
          </w:p>
        </w:tc>
        <w:tc>
          <w:tcPr>
            <w:tcW w:w="584"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6" w:author="ptomasula" w:date="2013-05-18T11:52:00Z"/>
                <w:rFonts w:ascii="Calibri" w:eastAsia="Times New Roman" w:hAnsi="Calibri" w:cs="Times New Roman"/>
                <w:color w:val="000000"/>
              </w:rPr>
            </w:pPr>
          </w:p>
        </w:tc>
        <w:tc>
          <w:tcPr>
            <w:tcW w:w="582"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7"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8"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59"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60"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61" w:author="ptomasula" w:date="2013-05-18T11:52:00Z"/>
                <w:rFonts w:ascii="Calibri" w:eastAsia="Times New Roman" w:hAnsi="Calibri" w:cs="Times New Roman"/>
                <w:color w:val="000000"/>
              </w:rPr>
            </w:pPr>
          </w:p>
        </w:tc>
      </w:tr>
      <w:tr w:rsidR="0049371D" w:rsidRPr="0049371D" w:rsidDel="002D0D40" w:rsidTr="00AA0967">
        <w:trPr>
          <w:trHeight w:val="303"/>
          <w:del w:id="162"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163" w:author="ptomasula" w:date="2013-05-18T11:52:00Z"/>
                <w:rFonts w:ascii="Arial" w:eastAsia="Times New Roman" w:hAnsi="Arial" w:cs="Arial"/>
                <w:color w:val="000000"/>
                <w:sz w:val="18"/>
                <w:szCs w:val="18"/>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64" w:author="ptomasula" w:date="2013-05-18T11:52:00Z"/>
                <w:rFonts w:ascii="Arial" w:eastAsia="Times New Roman" w:hAnsi="Arial" w:cs="Arial"/>
                <w:color w:val="000000"/>
                <w:sz w:val="18"/>
                <w:szCs w:val="18"/>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65" w:author="ptomasula" w:date="2013-05-18T11:52:00Z"/>
                <w:rFonts w:ascii="Arial" w:eastAsia="Times New Roman" w:hAnsi="Arial" w:cs="Arial"/>
                <w:color w:val="000000"/>
                <w:sz w:val="18"/>
                <w:szCs w:val="18"/>
              </w:rPr>
            </w:pPr>
          </w:p>
        </w:tc>
        <w:tc>
          <w:tcPr>
            <w:tcW w:w="2284"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66" w:author="ptomasula" w:date="2013-05-18T11:52:00Z"/>
                <w:rFonts w:ascii="Arial" w:eastAsia="Times New Roman" w:hAnsi="Arial" w:cs="Arial"/>
                <w:color w:val="000000"/>
                <w:sz w:val="18"/>
                <w:szCs w:val="18"/>
              </w:rPr>
            </w:pPr>
          </w:p>
        </w:tc>
      </w:tr>
      <w:tr w:rsidR="0049371D" w:rsidRPr="0049371D" w:rsidDel="002D0D40" w:rsidTr="00AA0967">
        <w:trPr>
          <w:trHeight w:val="276"/>
          <w:del w:id="167"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168" w:author="ptomasula" w:date="2013-05-18T11:52:00Z"/>
                <w:rFonts w:ascii="Arial" w:eastAsia="Times New Roman" w:hAnsi="Arial" w:cs="Arial"/>
                <w:color w:val="000000"/>
                <w:sz w:val="16"/>
                <w:szCs w:val="16"/>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69" w:author="ptomasula" w:date="2013-05-18T11:52:00Z"/>
                <w:rFonts w:ascii="Arial" w:eastAsia="Times New Roman" w:hAnsi="Arial" w:cs="Arial"/>
                <w:color w:val="000000"/>
                <w:sz w:val="16"/>
                <w:szCs w:val="16"/>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70" w:author="ptomasula" w:date="2013-05-18T11:52:00Z"/>
                <w:rFonts w:ascii="Arial" w:eastAsia="Times New Roman" w:hAnsi="Arial" w:cs="Arial"/>
                <w:color w:val="000000"/>
                <w:sz w:val="16"/>
                <w:szCs w:val="16"/>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71"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72"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73"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74" w:author="ptomasula" w:date="2013-05-18T11:52:00Z"/>
                <w:rFonts w:ascii="Calibri" w:eastAsia="Times New Roman" w:hAnsi="Calibri" w:cs="Times New Roman"/>
                <w:color w:val="000000"/>
              </w:rPr>
            </w:pPr>
          </w:p>
        </w:tc>
      </w:tr>
      <w:tr w:rsidR="0049371D" w:rsidRPr="0049371D" w:rsidDel="002D0D40" w:rsidTr="00AA0967">
        <w:trPr>
          <w:trHeight w:val="276"/>
          <w:del w:id="175"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176" w:author="ptomasula" w:date="2013-05-18T11:52:00Z"/>
                <w:rFonts w:ascii="Arial" w:eastAsia="Times New Roman" w:hAnsi="Arial" w:cs="Arial"/>
                <w:color w:val="000000"/>
                <w:sz w:val="16"/>
                <w:szCs w:val="16"/>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77" w:author="ptomasula" w:date="2013-05-18T11:52:00Z"/>
                <w:rFonts w:ascii="Arial" w:eastAsia="Times New Roman" w:hAnsi="Arial" w:cs="Arial"/>
                <w:color w:val="000000"/>
                <w:sz w:val="16"/>
                <w:szCs w:val="16"/>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78" w:author="ptomasula" w:date="2013-05-18T11:52:00Z"/>
                <w:rFonts w:ascii="Arial" w:eastAsia="Times New Roman" w:hAnsi="Arial" w:cs="Arial"/>
                <w:color w:val="000000"/>
                <w:sz w:val="16"/>
                <w:szCs w:val="16"/>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79"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80"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81"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82" w:author="ptomasula" w:date="2013-05-18T11:52:00Z"/>
                <w:rFonts w:ascii="Calibri" w:eastAsia="Times New Roman" w:hAnsi="Calibri" w:cs="Times New Roman"/>
                <w:color w:val="000000"/>
              </w:rPr>
            </w:pPr>
          </w:p>
        </w:tc>
      </w:tr>
      <w:tr w:rsidR="0049371D" w:rsidRPr="0049371D" w:rsidDel="002D0D40" w:rsidTr="00AA0967">
        <w:trPr>
          <w:trHeight w:val="276"/>
          <w:del w:id="183"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184" w:author="ptomasula" w:date="2013-05-18T11:52:00Z"/>
                <w:rFonts w:ascii="Arial" w:eastAsia="Times New Roman" w:hAnsi="Arial" w:cs="Arial"/>
                <w:color w:val="000000"/>
                <w:sz w:val="16"/>
                <w:szCs w:val="16"/>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85" w:author="ptomasula" w:date="2013-05-18T11:52:00Z"/>
                <w:rFonts w:ascii="Arial" w:eastAsia="Times New Roman" w:hAnsi="Arial" w:cs="Arial"/>
                <w:color w:val="000000"/>
                <w:sz w:val="16"/>
                <w:szCs w:val="16"/>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86" w:author="ptomasula" w:date="2013-05-18T11:52:00Z"/>
                <w:rFonts w:ascii="Arial" w:eastAsia="Times New Roman" w:hAnsi="Arial" w:cs="Arial"/>
                <w:color w:val="000000"/>
                <w:sz w:val="16"/>
                <w:szCs w:val="16"/>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87"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88"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89"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90" w:author="ptomasula" w:date="2013-05-18T11:52:00Z"/>
                <w:rFonts w:ascii="Calibri" w:eastAsia="Times New Roman" w:hAnsi="Calibri" w:cs="Times New Roman"/>
                <w:color w:val="000000"/>
              </w:rPr>
            </w:pPr>
          </w:p>
        </w:tc>
      </w:tr>
      <w:tr w:rsidR="0049371D" w:rsidRPr="0049371D" w:rsidDel="002D0D40" w:rsidTr="00AA0967">
        <w:trPr>
          <w:trHeight w:val="276"/>
          <w:del w:id="191"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192" w:author="ptomasula" w:date="2013-05-18T11:52:00Z"/>
                <w:rFonts w:ascii="Arial" w:eastAsia="Times New Roman" w:hAnsi="Arial" w:cs="Arial"/>
                <w:color w:val="000000"/>
                <w:sz w:val="16"/>
                <w:szCs w:val="16"/>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93" w:author="ptomasula" w:date="2013-05-18T11:52:00Z"/>
                <w:rFonts w:ascii="Arial" w:eastAsia="Times New Roman" w:hAnsi="Arial" w:cs="Arial"/>
                <w:color w:val="000000"/>
                <w:sz w:val="16"/>
                <w:szCs w:val="16"/>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194" w:author="ptomasula" w:date="2013-05-18T11:52:00Z"/>
                <w:rFonts w:ascii="Arial" w:eastAsia="Times New Roman" w:hAnsi="Arial" w:cs="Arial"/>
                <w:color w:val="000000"/>
                <w:sz w:val="16"/>
                <w:szCs w:val="16"/>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95"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96"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97"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198" w:author="ptomasula" w:date="2013-05-18T11:52:00Z"/>
                <w:rFonts w:ascii="Calibri" w:eastAsia="Times New Roman" w:hAnsi="Calibri" w:cs="Times New Roman"/>
                <w:color w:val="000000"/>
              </w:rPr>
            </w:pPr>
          </w:p>
        </w:tc>
      </w:tr>
      <w:tr w:rsidR="0049371D" w:rsidRPr="0049371D" w:rsidDel="002D0D40" w:rsidTr="00AA0967">
        <w:trPr>
          <w:trHeight w:val="276"/>
          <w:del w:id="199"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200" w:author="ptomasula" w:date="2013-05-18T11:52:00Z"/>
                <w:rFonts w:ascii="Arial" w:eastAsia="Times New Roman" w:hAnsi="Arial" w:cs="Arial"/>
                <w:color w:val="000000"/>
                <w:sz w:val="16"/>
                <w:szCs w:val="16"/>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201" w:author="ptomasula" w:date="2013-05-18T11:52:00Z"/>
                <w:rFonts w:ascii="Arial" w:eastAsia="Times New Roman" w:hAnsi="Arial" w:cs="Arial"/>
                <w:color w:val="000000"/>
                <w:sz w:val="16"/>
                <w:szCs w:val="16"/>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202" w:author="ptomasula" w:date="2013-05-18T11:52:00Z"/>
                <w:rFonts w:ascii="Arial" w:eastAsia="Times New Roman" w:hAnsi="Arial" w:cs="Arial"/>
                <w:color w:val="000000"/>
                <w:sz w:val="16"/>
                <w:szCs w:val="16"/>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03"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04"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05"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06" w:author="ptomasula" w:date="2013-05-18T11:52:00Z"/>
                <w:rFonts w:ascii="Calibri" w:eastAsia="Times New Roman" w:hAnsi="Calibri" w:cs="Times New Roman"/>
                <w:color w:val="000000"/>
              </w:rPr>
            </w:pPr>
          </w:p>
        </w:tc>
      </w:tr>
      <w:tr w:rsidR="0049371D" w:rsidRPr="0049371D" w:rsidDel="002D0D40" w:rsidTr="00AA0967">
        <w:trPr>
          <w:trHeight w:val="276"/>
          <w:del w:id="207"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208" w:author="ptomasula" w:date="2013-05-18T11:52:00Z"/>
                <w:rFonts w:ascii="Arial" w:eastAsia="Times New Roman" w:hAnsi="Arial" w:cs="Arial"/>
                <w:color w:val="000000"/>
                <w:sz w:val="16"/>
                <w:szCs w:val="16"/>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209" w:author="ptomasula" w:date="2013-05-18T11:52:00Z"/>
                <w:rFonts w:ascii="Arial" w:eastAsia="Times New Roman" w:hAnsi="Arial" w:cs="Arial"/>
                <w:color w:val="000000"/>
                <w:sz w:val="16"/>
                <w:szCs w:val="16"/>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210" w:author="ptomasula" w:date="2013-05-18T11:52:00Z"/>
                <w:rFonts w:ascii="Arial" w:eastAsia="Times New Roman" w:hAnsi="Arial" w:cs="Arial"/>
                <w:color w:val="000000"/>
                <w:sz w:val="16"/>
                <w:szCs w:val="16"/>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11"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12"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13"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14" w:author="ptomasula" w:date="2013-05-18T11:52:00Z"/>
                <w:rFonts w:ascii="Calibri" w:eastAsia="Times New Roman" w:hAnsi="Calibri" w:cs="Times New Roman"/>
                <w:color w:val="000000"/>
              </w:rPr>
            </w:pPr>
          </w:p>
        </w:tc>
      </w:tr>
      <w:tr w:rsidR="0049371D" w:rsidRPr="0049371D" w:rsidDel="002D0D40" w:rsidTr="00AA0967">
        <w:trPr>
          <w:trHeight w:val="276"/>
          <w:del w:id="215"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216" w:author="ptomasula" w:date="2013-05-18T11:52:00Z"/>
                <w:rFonts w:ascii="Arial" w:eastAsia="Times New Roman" w:hAnsi="Arial" w:cs="Arial"/>
                <w:color w:val="000000"/>
                <w:sz w:val="16"/>
                <w:szCs w:val="16"/>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217" w:author="ptomasula" w:date="2013-05-18T11:52:00Z"/>
                <w:rFonts w:ascii="Arial" w:eastAsia="Times New Roman" w:hAnsi="Arial" w:cs="Arial"/>
                <w:color w:val="000000"/>
                <w:sz w:val="16"/>
                <w:szCs w:val="16"/>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218" w:author="ptomasula" w:date="2013-05-18T11:52:00Z"/>
                <w:rFonts w:ascii="Arial" w:eastAsia="Times New Roman" w:hAnsi="Arial" w:cs="Arial"/>
                <w:color w:val="000000"/>
                <w:sz w:val="16"/>
                <w:szCs w:val="16"/>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19"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20"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21"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22" w:author="ptomasula" w:date="2013-05-18T11:52:00Z"/>
                <w:rFonts w:ascii="Calibri" w:eastAsia="Times New Roman" w:hAnsi="Calibri" w:cs="Times New Roman"/>
                <w:color w:val="000000"/>
              </w:rPr>
            </w:pPr>
          </w:p>
        </w:tc>
      </w:tr>
      <w:tr w:rsidR="0049371D" w:rsidRPr="0049371D" w:rsidDel="002D0D40" w:rsidTr="00AA0967">
        <w:trPr>
          <w:trHeight w:val="276"/>
          <w:del w:id="223" w:author="ptomasula" w:date="2013-05-18T11:52:00Z"/>
        </w:trPr>
        <w:tc>
          <w:tcPr>
            <w:tcW w:w="4690" w:type="dxa"/>
            <w:gridSpan w:val="5"/>
            <w:tcBorders>
              <w:top w:val="nil"/>
              <w:left w:val="nil"/>
              <w:bottom w:val="nil"/>
              <w:right w:val="nil"/>
            </w:tcBorders>
            <w:shd w:val="clear" w:color="auto" w:fill="auto"/>
            <w:vAlign w:val="center"/>
          </w:tcPr>
          <w:p w:rsidR="0049371D" w:rsidRPr="0049371D" w:rsidDel="002D0D40" w:rsidRDefault="0049371D" w:rsidP="00E17E20">
            <w:pPr>
              <w:spacing w:after="0" w:line="240" w:lineRule="auto"/>
              <w:rPr>
                <w:del w:id="224" w:author="ptomasula" w:date="2013-05-18T11:52:00Z"/>
                <w:rFonts w:ascii="Arial" w:eastAsia="Times New Roman" w:hAnsi="Arial" w:cs="Arial"/>
                <w:color w:val="800000"/>
                <w:sz w:val="16"/>
                <w:szCs w:val="16"/>
              </w:rPr>
            </w:pPr>
          </w:p>
        </w:tc>
        <w:tc>
          <w:tcPr>
            <w:tcW w:w="1965" w:type="dxa"/>
            <w:gridSpan w:val="3"/>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225" w:author="ptomasula" w:date="2013-05-18T11:52:00Z"/>
                <w:rFonts w:ascii="Arial" w:eastAsia="Times New Roman" w:hAnsi="Arial" w:cs="Arial"/>
                <w:color w:val="800000"/>
                <w:sz w:val="16"/>
                <w:szCs w:val="16"/>
              </w:rPr>
            </w:pPr>
          </w:p>
        </w:tc>
        <w:tc>
          <w:tcPr>
            <w:tcW w:w="2341" w:type="dxa"/>
            <w:gridSpan w:val="4"/>
            <w:tcBorders>
              <w:top w:val="nil"/>
              <w:left w:val="nil"/>
              <w:bottom w:val="nil"/>
              <w:right w:val="nil"/>
            </w:tcBorders>
            <w:shd w:val="clear" w:color="auto" w:fill="auto"/>
            <w:vAlign w:val="center"/>
            <w:hideMark/>
          </w:tcPr>
          <w:p w:rsidR="0049371D" w:rsidRPr="0049371D" w:rsidDel="002D0D40" w:rsidRDefault="0049371D" w:rsidP="00E17E20">
            <w:pPr>
              <w:spacing w:after="0" w:line="240" w:lineRule="auto"/>
              <w:jc w:val="right"/>
              <w:rPr>
                <w:del w:id="226" w:author="ptomasula" w:date="2013-05-18T11:52:00Z"/>
                <w:rFonts w:ascii="Arial" w:eastAsia="Times New Roman" w:hAnsi="Arial" w:cs="Arial"/>
                <w:color w:val="800000"/>
                <w:sz w:val="16"/>
                <w:szCs w:val="16"/>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27"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28"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29" w:author="ptomasula" w:date="2013-05-18T11:52:00Z"/>
                <w:rFonts w:ascii="Calibri" w:eastAsia="Times New Roman" w:hAnsi="Calibri" w:cs="Times New Roman"/>
                <w:color w:val="000000"/>
              </w:rPr>
            </w:pPr>
          </w:p>
        </w:tc>
        <w:tc>
          <w:tcPr>
            <w:tcW w:w="571" w:type="dxa"/>
            <w:tcBorders>
              <w:top w:val="nil"/>
              <w:left w:val="nil"/>
              <w:bottom w:val="nil"/>
              <w:right w:val="nil"/>
            </w:tcBorders>
            <w:shd w:val="clear" w:color="auto" w:fill="auto"/>
            <w:noWrap/>
            <w:vAlign w:val="bottom"/>
            <w:hideMark/>
          </w:tcPr>
          <w:p w:rsidR="0049371D" w:rsidRPr="0049371D" w:rsidDel="002D0D40" w:rsidRDefault="0049371D" w:rsidP="00E17E20">
            <w:pPr>
              <w:spacing w:after="0" w:line="240" w:lineRule="auto"/>
              <w:rPr>
                <w:del w:id="230" w:author="ptomasula" w:date="2013-05-18T11:52:00Z"/>
                <w:rFonts w:ascii="Calibri" w:eastAsia="Times New Roman" w:hAnsi="Calibri" w:cs="Times New Roman"/>
                <w:color w:val="000000"/>
              </w:rPr>
            </w:pPr>
          </w:p>
        </w:tc>
      </w:tr>
    </w:tbl>
    <w:p w:rsidR="00F827AD" w:rsidDel="00AA0967" w:rsidRDefault="00F827AD">
      <w:pPr>
        <w:rPr>
          <w:del w:id="231" w:author="Winnie Yee" w:date="2013-01-28T13:31:00Z"/>
          <w:rFonts w:ascii="Times New Roman" w:hAnsi="Times New Roman" w:cs="Times New Roman"/>
          <w:sz w:val="24"/>
          <w:szCs w:val="24"/>
        </w:rPr>
      </w:pPr>
    </w:p>
    <w:p w:rsidR="002D0D40" w:rsidRDefault="00F827AD" w:rsidP="00F827AD">
      <w:pPr>
        <w:jc w:val="center"/>
        <w:rPr>
          <w:ins w:id="232" w:author="ptomasula" w:date="2013-05-18T11:52:00Z"/>
          <w:rFonts w:ascii="Times New Roman" w:hAnsi="Times New Roman" w:cs="Times New Roman"/>
          <w:sz w:val="24"/>
          <w:szCs w:val="24"/>
        </w:rPr>
      </w:pPr>
      <w:r>
        <w:rPr>
          <w:rFonts w:ascii="Times New Roman" w:hAnsi="Times New Roman" w:cs="Times New Roman"/>
          <w:sz w:val="24"/>
          <w:szCs w:val="24"/>
        </w:rPr>
        <w:br w:type="column"/>
      </w:r>
    </w:p>
    <w:p w:rsidR="002D0D40" w:rsidRDefault="002D0D40" w:rsidP="00F827AD">
      <w:pPr>
        <w:jc w:val="center"/>
        <w:rPr>
          <w:ins w:id="233" w:author="ptomasula" w:date="2013-05-18T11:52:00Z"/>
          <w:rFonts w:ascii="Times New Roman" w:hAnsi="Times New Roman" w:cs="Times New Roman"/>
          <w:sz w:val="24"/>
          <w:szCs w:val="24"/>
        </w:rPr>
      </w:pPr>
    </w:p>
    <w:p w:rsidR="002D0D40" w:rsidRDefault="002D0D40" w:rsidP="00F827AD">
      <w:pPr>
        <w:jc w:val="center"/>
        <w:rPr>
          <w:ins w:id="234" w:author="ptomasula" w:date="2013-05-18T11:52:00Z"/>
          <w:rFonts w:ascii="Times New Roman" w:hAnsi="Times New Roman" w:cs="Times New Roman"/>
          <w:sz w:val="24"/>
          <w:szCs w:val="24"/>
        </w:rPr>
      </w:pPr>
    </w:p>
    <w:p w:rsidR="00164A2F" w:rsidRPr="00E27968" w:rsidRDefault="00230043" w:rsidP="00F827AD">
      <w:pPr>
        <w:jc w:val="center"/>
        <w:rPr>
          <w:rFonts w:ascii="Times New Roman" w:hAnsi="Times New Roman" w:cs="Times New Roman"/>
          <w:b/>
          <w:sz w:val="24"/>
          <w:szCs w:val="24"/>
        </w:rPr>
        <w:sectPr w:rsidR="00164A2F" w:rsidRPr="00E27968" w:rsidSect="00A67167">
          <w:footerReference w:type="default" r:id="rId11"/>
          <w:pgSz w:w="12240" w:h="15840" w:code="1"/>
          <w:pgMar w:top="1440" w:right="1440" w:bottom="1440" w:left="1440" w:header="720" w:footer="720" w:gutter="0"/>
          <w:cols w:space="720"/>
          <w:docGrid w:linePitch="360"/>
        </w:sectPr>
      </w:pPr>
      <w:r w:rsidRPr="00230043">
        <w:rPr>
          <w:rFonts w:ascii="Times New Roman" w:hAnsi="Times New Roman" w:cs="Times New Roman"/>
          <w:b/>
          <w:sz w:val="24"/>
          <w:szCs w:val="24"/>
        </w:rPr>
        <w:t>APPENDIX 1</w:t>
      </w:r>
    </w:p>
    <w:p w:rsidR="00863F65" w:rsidRPr="00E27968" w:rsidRDefault="00230043">
      <w:pPr>
        <w:rPr>
          <w:rFonts w:ascii="Times New Roman" w:hAnsi="Times New Roman" w:cs="Times New Roman"/>
          <w:b/>
          <w:sz w:val="24"/>
          <w:szCs w:val="24"/>
        </w:rPr>
      </w:pPr>
      <w:del w:id="235" w:author="ptomasula" w:date="2013-05-18T12:20:00Z">
        <w:r w:rsidRPr="00230043" w:rsidDel="00C00048">
          <w:rPr>
            <w:rFonts w:ascii="Times New Roman" w:hAnsi="Times New Roman" w:cs="Times New Roman"/>
            <w:b/>
            <w:sz w:val="24"/>
            <w:szCs w:val="24"/>
          </w:rPr>
          <w:lastRenderedPageBreak/>
          <w:delText>Figure</w:delText>
        </w:r>
      </w:del>
      <w:ins w:id="236" w:author="ptomasula" w:date="2013-05-18T12:20:00Z">
        <w:r w:rsidR="00C00048">
          <w:rPr>
            <w:rFonts w:ascii="Times New Roman" w:hAnsi="Times New Roman" w:cs="Times New Roman"/>
            <w:b/>
            <w:sz w:val="24"/>
            <w:szCs w:val="24"/>
          </w:rPr>
          <w:t>FIGURE</w:t>
        </w:r>
      </w:ins>
      <w:r w:rsidRPr="00230043">
        <w:rPr>
          <w:rFonts w:ascii="Times New Roman" w:hAnsi="Times New Roman" w:cs="Times New Roman"/>
          <w:b/>
          <w:sz w:val="24"/>
          <w:szCs w:val="24"/>
        </w:rPr>
        <w:t xml:space="preserve"> </w:t>
      </w:r>
      <w:proofErr w:type="gramStart"/>
      <w:r w:rsidRPr="00230043">
        <w:rPr>
          <w:rFonts w:ascii="Times New Roman" w:hAnsi="Times New Roman" w:cs="Times New Roman"/>
          <w:b/>
          <w:sz w:val="24"/>
          <w:szCs w:val="24"/>
        </w:rPr>
        <w:t>1  Simplified</w:t>
      </w:r>
      <w:proofErr w:type="gramEnd"/>
      <w:r w:rsidRPr="00230043">
        <w:rPr>
          <w:rFonts w:ascii="Times New Roman" w:hAnsi="Times New Roman" w:cs="Times New Roman"/>
          <w:b/>
          <w:sz w:val="24"/>
          <w:szCs w:val="24"/>
        </w:rPr>
        <w:t xml:space="preserve"> flow diagram of the fluid milk processing plant</w:t>
      </w:r>
    </w:p>
    <w:p w:rsidR="00863F65" w:rsidRDefault="00E71953" w:rsidP="00863F65">
      <w:pPr>
        <w:pStyle w:val="NormalWeb"/>
        <w:rPr>
          <w:noProof/>
        </w:rPr>
        <w:sectPr w:rsidR="00863F65" w:rsidSect="009964CA">
          <w:pgSz w:w="12240" w:h="15840" w:code="1"/>
          <w:pgMar w:top="1440" w:right="1440" w:bottom="1440" w:left="1440" w:header="720" w:footer="720" w:gutter="0"/>
          <w:cols w:space="720"/>
          <w:docGrid w:linePitch="360"/>
        </w:sectPr>
      </w:pPr>
      <w:bookmarkStart w:id="237" w:name="simul"/>
      <w:ins w:id="238" w:author="Winnie Yee" w:date="2013-01-28T17:00:00Z">
        <w:r>
          <w:rPr>
            <w:noProof/>
          </w:rPr>
          <w:drawing>
            <wp:inline distT="0" distB="0" distL="0" distR="0">
              <wp:extent cx="5943600" cy="558355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583555"/>
                      </a:xfrm>
                      <a:prstGeom prst="rect">
                        <a:avLst/>
                      </a:prstGeom>
                      <a:noFill/>
                      <a:extLst/>
                    </pic:spPr>
                  </pic:pic>
                </a:graphicData>
              </a:graphic>
            </wp:inline>
          </w:drawing>
        </w:r>
      </w:ins>
      <w:bookmarkStart w:id="239" w:name="_GoBack"/>
      <w:bookmarkEnd w:id="239"/>
      <w:del w:id="240" w:author="Winnie Yee" w:date="2013-01-28T17:00:00Z">
        <w:r>
          <w:rPr>
            <w:noProof/>
          </w:rPr>
          <w:drawing>
            <wp:inline distT="0" distB="0" distL="0" distR="0">
              <wp:extent cx="5702287" cy="5356860"/>
              <wp:effectExtent l="0" t="0" r="0" b="0"/>
              <wp:docPr id="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02287" cy="5356860"/>
                      </a:xfrm>
                      <a:prstGeom prst="rect">
                        <a:avLst/>
                      </a:prstGeom>
                      <a:noFill/>
                      <a:extLst/>
                    </pic:spPr>
                  </pic:pic>
                </a:graphicData>
              </a:graphic>
            </wp:inline>
          </w:drawing>
        </w:r>
      </w:del>
    </w:p>
    <w:p w:rsidR="00863F65" w:rsidRPr="00E27968" w:rsidRDefault="00230043" w:rsidP="00863F65">
      <w:pPr>
        <w:pStyle w:val="NormalWeb"/>
        <w:rPr>
          <w:b/>
          <w:noProof/>
        </w:rPr>
      </w:pPr>
      <w:del w:id="241" w:author="ptomasula" w:date="2013-05-18T12:20:00Z">
        <w:r w:rsidRPr="00230043" w:rsidDel="00C00048">
          <w:rPr>
            <w:b/>
            <w:noProof/>
          </w:rPr>
          <w:lastRenderedPageBreak/>
          <w:delText>Figure</w:delText>
        </w:r>
      </w:del>
      <w:ins w:id="242" w:author="ptomasula" w:date="2013-05-18T12:20:00Z">
        <w:r w:rsidR="00C00048">
          <w:rPr>
            <w:b/>
            <w:noProof/>
          </w:rPr>
          <w:t>FIGURE</w:t>
        </w:r>
      </w:ins>
      <w:r w:rsidRPr="00230043">
        <w:rPr>
          <w:b/>
          <w:noProof/>
        </w:rPr>
        <w:t xml:space="preserve"> 2  SuperPro Designer user interface</w:t>
      </w:r>
    </w:p>
    <w:p w:rsidR="00863F65" w:rsidRDefault="00863F65" w:rsidP="00863F65">
      <w:pPr>
        <w:pStyle w:val="NormalWeb"/>
        <w:rPr>
          <w:rFonts w:ascii="Tahoma" w:hAnsi="Tahoma" w:cs="Tahoma"/>
          <w:sz w:val="20"/>
          <w:szCs w:val="20"/>
        </w:rPr>
        <w:sectPr w:rsidR="00863F65" w:rsidSect="007231F2">
          <w:pgSz w:w="12240" w:h="15840" w:code="1"/>
          <w:pgMar w:top="1440" w:right="1440" w:bottom="1440" w:left="1440" w:header="720" w:footer="720" w:gutter="0"/>
          <w:cols w:space="720"/>
          <w:docGrid w:linePitch="360"/>
        </w:sectPr>
      </w:pPr>
      <w:r>
        <w:rPr>
          <w:rFonts w:ascii="Tahoma" w:hAnsi="Tahoma" w:cs="Tahoma"/>
          <w:noProof/>
          <w:sz w:val="20"/>
          <w:szCs w:val="20"/>
        </w:rPr>
        <w:drawing>
          <wp:inline distT="0" distB="0" distL="0" distR="0">
            <wp:extent cx="5173980" cy="5349240"/>
            <wp:effectExtent l="19050" t="0" r="7620" b="0"/>
            <wp:docPr id="6" name="Picture 6" descr="MainWindow-1.gif - 2035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inWindow-1.gif - 20351 Bytes"/>
                    <pic:cNvPicPr>
                      <a:picLocks noChangeAspect="1" noChangeArrowheads="1"/>
                    </pic:cNvPicPr>
                  </pic:nvPicPr>
                  <pic:blipFill>
                    <a:blip r:embed="rId14" cstate="print"/>
                    <a:srcRect/>
                    <a:stretch>
                      <a:fillRect/>
                    </a:stretch>
                  </pic:blipFill>
                  <pic:spPr bwMode="auto">
                    <a:xfrm>
                      <a:off x="0" y="0"/>
                      <a:ext cx="5173980" cy="5349240"/>
                    </a:xfrm>
                    <a:prstGeom prst="rect">
                      <a:avLst/>
                    </a:prstGeom>
                    <a:noFill/>
                    <a:ln w="9525">
                      <a:noFill/>
                      <a:miter lim="800000"/>
                      <a:headEnd/>
                      <a:tailEnd/>
                    </a:ln>
                  </pic:spPr>
                </pic:pic>
              </a:graphicData>
            </a:graphic>
          </wp:inline>
        </w:drawing>
      </w:r>
    </w:p>
    <w:bookmarkEnd w:id="237"/>
    <w:p w:rsidR="002663CC" w:rsidRPr="00E27968" w:rsidRDefault="00230043">
      <w:pPr>
        <w:rPr>
          <w:rFonts w:ascii="Times New Roman" w:hAnsi="Times New Roman" w:cs="Times New Roman"/>
          <w:b/>
          <w:sz w:val="24"/>
          <w:szCs w:val="24"/>
        </w:rPr>
      </w:pPr>
      <w:del w:id="243" w:author="ptomasula" w:date="2013-05-18T12:20:00Z">
        <w:r w:rsidRPr="00230043" w:rsidDel="00C00048">
          <w:rPr>
            <w:rFonts w:ascii="Times New Roman" w:hAnsi="Times New Roman" w:cs="Times New Roman"/>
            <w:b/>
            <w:sz w:val="24"/>
            <w:szCs w:val="24"/>
          </w:rPr>
          <w:lastRenderedPageBreak/>
          <w:delText>Figure</w:delText>
        </w:r>
      </w:del>
      <w:ins w:id="244" w:author="ptomasula" w:date="2013-05-18T12:20:00Z">
        <w:r w:rsidR="00C00048">
          <w:rPr>
            <w:rFonts w:ascii="Times New Roman" w:hAnsi="Times New Roman" w:cs="Times New Roman"/>
            <w:b/>
            <w:sz w:val="24"/>
            <w:szCs w:val="24"/>
          </w:rPr>
          <w:t>FIGURE</w:t>
        </w:r>
      </w:ins>
      <w:r w:rsidRPr="00230043">
        <w:rPr>
          <w:rFonts w:ascii="Times New Roman" w:hAnsi="Times New Roman" w:cs="Times New Roman"/>
          <w:b/>
          <w:sz w:val="24"/>
          <w:szCs w:val="24"/>
        </w:rPr>
        <w:t xml:space="preserve"> </w:t>
      </w:r>
      <w:proofErr w:type="gramStart"/>
      <w:r w:rsidRPr="00230043">
        <w:rPr>
          <w:rFonts w:ascii="Times New Roman" w:hAnsi="Times New Roman" w:cs="Times New Roman"/>
          <w:b/>
          <w:sz w:val="24"/>
          <w:szCs w:val="24"/>
        </w:rPr>
        <w:t>3  Flow</w:t>
      </w:r>
      <w:proofErr w:type="gramEnd"/>
      <w:r w:rsidRPr="00230043">
        <w:rPr>
          <w:rFonts w:ascii="Times New Roman" w:hAnsi="Times New Roman" w:cs="Times New Roman"/>
          <w:b/>
          <w:sz w:val="24"/>
          <w:szCs w:val="24"/>
        </w:rPr>
        <w:t xml:space="preserve"> chart of fluid milk through production</w:t>
      </w:r>
    </w:p>
    <w:p w:rsidR="002663CC" w:rsidRDefault="002663CC">
      <w:pPr>
        <w:rPr>
          <w:rFonts w:ascii="Times New Roman" w:hAnsi="Times New Roman" w:cs="Times New Roman"/>
          <w:sz w:val="24"/>
          <w:szCs w:val="24"/>
        </w:rPr>
      </w:pPr>
    </w:p>
    <w:p w:rsidR="00F11706" w:rsidRDefault="00E075BD">
      <w:pPr>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13" o:spid="_x0000_s1026" type="#_x0000_t202" style="position:absolute;margin-left:202.4pt;margin-top:495.45pt;width:71.2pt;height:19.8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">
            <v:textbox>
              <w:txbxContent>
                <w:p w:rsidR="00BD15B7" w:rsidRPr="002663CC" w:rsidRDefault="00BD15B7" w:rsidP="00141754">
                  <w:pPr>
                    <w:jc w:val="center"/>
                    <w:rPr>
                      <w:rFonts w:ascii="Times New Roman" w:hAnsi="Times New Roman"/>
                    </w:rPr>
                  </w:pPr>
                  <w:r>
                    <w:rPr>
                      <w:rFonts w:ascii="Times New Roman" w:hAnsi="Times New Roman"/>
                    </w:rPr>
                    <w:t>Shipment</w:t>
                  </w:r>
                </w:p>
              </w:txbxContent>
            </v:textbox>
          </v:shape>
        </w:pict>
      </w:r>
      <w:r>
        <w:rPr>
          <w:rFonts w:ascii="Times New Roman" w:hAnsi="Times New Roman" w:cs="Times New Roman"/>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59" type="#_x0000_t67" style="position:absolute;margin-left:228.8pt;margin-top:418.05pt;width:18pt;height:21.6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" fillcolor="#a5a5a5 [2092]">
            <v:textbox style="layout-flow:vertical-ideographic"/>
          </v:shape>
        </w:pict>
      </w:r>
      <w:r>
        <w:rPr>
          <w:rFonts w:ascii="Times New Roman" w:hAnsi="Times New Roman" w:cs="Times New Roman"/>
          <w:noProof/>
          <w:sz w:val="24"/>
          <w:szCs w:val="24"/>
        </w:rPr>
        <w:pict>
          <v:shape id="Text Box 12" o:spid="_x0000_s1027" type="#_x0000_t202" style="position:absolute;margin-left:186.4pt;margin-top:394.05pt;width:101pt;height:19.8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">
            <v:textbox>
              <w:txbxContent>
                <w:p w:rsidR="00BD15B7" w:rsidRPr="002663CC" w:rsidRDefault="00BD15B7" w:rsidP="00141754">
                  <w:pPr>
                    <w:jc w:val="center"/>
                    <w:rPr>
                      <w:rFonts w:ascii="Times New Roman" w:hAnsi="Times New Roman"/>
                    </w:rPr>
                  </w:pPr>
                  <w:r>
                    <w:rPr>
                      <w:rFonts w:ascii="Times New Roman" w:hAnsi="Times New Roman"/>
                    </w:rPr>
                    <w:t>Filling / packaging</w:t>
                  </w:r>
                </w:p>
              </w:txbxContent>
            </v:textbox>
          </v:shape>
        </w:pict>
      </w:r>
      <w:r>
        <w:rPr>
          <w:rFonts w:ascii="Times New Roman" w:hAnsi="Times New Roman" w:cs="Times New Roman"/>
          <w:noProof/>
          <w:sz w:val="24"/>
          <w:szCs w:val="24"/>
        </w:rPr>
        <w:pict>
          <v:shape id="AutoShape 19" o:spid="_x0000_s1058" type="#_x0000_t67" style="position:absolute;margin-left:227.6pt;margin-top:369.45pt;width:18pt;height:21.6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" fillcolor="#a5a5a5 [2092]">
            <v:textbox style="layout-flow:vertical-ideographic"/>
          </v:shape>
        </w:pict>
      </w:r>
      <w:r>
        <w:rPr>
          <w:rFonts w:ascii="Times New Roman" w:hAnsi="Times New Roman" w:cs="Times New Roman"/>
          <w:noProof/>
          <w:sz w:val="24"/>
          <w:szCs w:val="24"/>
        </w:rPr>
        <w:pict>
          <v:shape id="Text Box 7" o:spid="_x0000_s1028" type="#_x0000_t202" style="position:absolute;margin-left:195.4pt;margin-top:342.45pt;width:81.2pt;height:19.8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">
            <v:textbox>
              <w:txbxContent>
                <w:p w:rsidR="00BD15B7" w:rsidRPr="002663CC" w:rsidRDefault="00BD15B7" w:rsidP="002E6AEB">
                  <w:pPr>
                    <w:jc w:val="center"/>
                    <w:rPr>
                      <w:rFonts w:ascii="Times New Roman" w:hAnsi="Times New Roman"/>
                    </w:rPr>
                  </w:pPr>
                  <w:r>
                    <w:rPr>
                      <w:rFonts w:ascii="Times New Roman" w:hAnsi="Times New Roman"/>
                    </w:rPr>
                    <w:t>Holding tanks</w:t>
                  </w:r>
                </w:p>
              </w:txbxContent>
            </v:textbox>
          </v:shape>
        </w:pict>
      </w:r>
      <w:r>
        <w:rPr>
          <w:rFonts w:ascii="Times New Roman" w:hAnsi="Times New Roman" w:cs="Times New Roman"/>
          <w:noProof/>
          <w:sz w:val="24"/>
          <w:szCs w:val="24"/>
        </w:rPr>
        <w:pict>
          <v:shape id="AutoShape 20" o:spid="_x0000_s1057" type="#_x0000_t67" style="position:absolute;margin-left:226.2pt;margin-top:314.25pt;width:18pt;height:21.6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" fillcolor="#a5a5a5 [2092]">
            <v:textbox style="layout-flow:vertical-ideographic"/>
          </v:shape>
        </w:pict>
      </w:r>
      <w:r>
        <w:rPr>
          <w:rFonts w:ascii="Times New Roman" w:hAnsi="Times New Roman" w:cs="Times New Roman"/>
          <w:noProof/>
          <w:sz w:val="24"/>
          <w:szCs w:val="24"/>
        </w:rPr>
        <w:pict>
          <v:shape id="Text Box 8" o:spid="_x0000_s1029" type="#_x0000_t202" style="position:absolute;margin-left:206.2pt;margin-top:286.05pt;width:59.2pt;height:19.8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">
            <v:textbox>
              <w:txbxContent>
                <w:p w:rsidR="00BD15B7" w:rsidRPr="002663CC" w:rsidRDefault="00BD15B7" w:rsidP="00141754">
                  <w:pPr>
                    <w:jc w:val="center"/>
                    <w:rPr>
                      <w:rFonts w:ascii="Times New Roman" w:hAnsi="Times New Roman"/>
                    </w:rPr>
                  </w:pPr>
                  <w:r>
                    <w:rPr>
                      <w:rFonts w:ascii="Times New Roman" w:hAnsi="Times New Roman"/>
                    </w:rPr>
                    <w:t>Cooling</w:t>
                  </w:r>
                </w:p>
              </w:txbxContent>
            </v:textbox>
          </v:shape>
        </w:pict>
      </w:r>
      <w:r>
        <w:rPr>
          <w:rFonts w:ascii="Times New Roman" w:hAnsi="Times New Roman" w:cs="Times New Roman"/>
          <w:noProof/>
          <w:sz w:val="24"/>
          <w:szCs w:val="24"/>
        </w:rPr>
        <w:pict>
          <v:shape id="Text Box 5" o:spid="_x0000_s1030" type="#_x0000_t202" style="position:absolute;margin-left:191pt;margin-top:96.45pt;width:71.2pt;height:19.8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">
            <v:textbox>
              <w:txbxContent>
                <w:p w:rsidR="00BD15B7" w:rsidRPr="002663CC" w:rsidRDefault="00BD15B7" w:rsidP="00141754">
                  <w:pPr>
                    <w:jc w:val="center"/>
                    <w:rPr>
                      <w:rFonts w:ascii="Times New Roman" w:hAnsi="Times New Roman"/>
                    </w:rPr>
                  </w:pPr>
                  <w:r>
                    <w:rPr>
                      <w:rFonts w:ascii="Times New Roman" w:hAnsi="Times New Roman"/>
                    </w:rPr>
                    <w:t>Separation</w:t>
                  </w:r>
                </w:p>
              </w:txbxContent>
            </v:textbox>
          </v:shape>
        </w:pict>
      </w:r>
      <w:r>
        <w:rPr>
          <w:rFonts w:ascii="Times New Roman" w:hAnsi="Times New Roman" w:cs="Times New Roman"/>
          <w:noProof/>
          <w:sz w:val="24"/>
          <w:szCs w:val="24"/>
        </w:rPr>
        <w:pict>
          <v:shape id="Text Box 6" o:spid="_x0000_s1031" type="#_x0000_t202" style="position:absolute;margin-left:167.4pt;margin-top:48.4pt;width:119.6pt;height:19.8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">
            <v:textbox>
              <w:txbxContent>
                <w:p w:rsidR="00BD15B7" w:rsidRPr="002663CC" w:rsidRDefault="00BD15B7" w:rsidP="00141754">
                  <w:pPr>
                    <w:jc w:val="center"/>
                    <w:rPr>
                      <w:rFonts w:ascii="Times New Roman" w:hAnsi="Times New Roman"/>
                    </w:rPr>
                  </w:pPr>
                  <w:r>
                    <w:rPr>
                      <w:rFonts w:ascii="Times New Roman" w:hAnsi="Times New Roman"/>
                    </w:rPr>
                    <w:t>Receiving and storage</w:t>
                  </w:r>
                </w:p>
              </w:txbxContent>
            </v:textbox>
          </v:shape>
        </w:pict>
      </w:r>
      <w:r>
        <w:rPr>
          <w:rFonts w:ascii="Times New Roman" w:hAnsi="Times New Roman" w:cs="Times New Roman"/>
          <w:noProof/>
          <w:sz w:val="24"/>
          <w:szCs w:val="24"/>
        </w:rPr>
        <w:pict>
          <v:shape id="Text Box 2" o:spid="_x0000_s1032" type="#_x0000_t202" style="position:absolute;margin-left:197.2pt;margin-top:.4pt;width:60.8pt;height:19.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">
            <v:textbox>
              <w:txbxContent>
                <w:p w:rsidR="00BD15B7" w:rsidRPr="002663CC" w:rsidRDefault="00BD15B7" w:rsidP="006133A5">
                  <w:pPr>
                    <w:jc w:val="center"/>
                    <w:rPr>
                      <w:rFonts w:ascii="Times New Roman" w:hAnsi="Times New Roman"/>
                    </w:rPr>
                  </w:pPr>
                  <w:r w:rsidRPr="002663CC">
                    <w:rPr>
                      <w:rFonts w:ascii="Times New Roman" w:hAnsi="Times New Roman"/>
                    </w:rPr>
                    <w:t>Raw milk</w:t>
                  </w:r>
                </w:p>
              </w:txbxContent>
            </v:textbox>
          </v:shape>
        </w:pict>
      </w:r>
      <w:r>
        <w:rPr>
          <w:rFonts w:ascii="Times New Roman" w:hAnsi="Times New Roman" w:cs="Times New Roman"/>
          <w:noProof/>
          <w:sz w:val="24"/>
          <w:szCs w:val="24"/>
        </w:rPr>
        <w:pict>
          <v:shape id="Text Box 14" o:spid="_x0000_s1033" type="#_x0000_t202" style="position:absolute;margin-left:325.8pt;margin-top:394.05pt;width:86pt;height:19.8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">
            <v:textbox>
              <w:txbxContent>
                <w:p w:rsidR="00BD15B7" w:rsidRPr="002663CC" w:rsidRDefault="00BD15B7" w:rsidP="00141754">
                  <w:pPr>
                    <w:jc w:val="center"/>
                    <w:rPr>
                      <w:rFonts w:ascii="Times New Roman" w:hAnsi="Times New Roman"/>
                    </w:rPr>
                  </w:pPr>
                  <w:r>
                    <w:rPr>
                      <w:rFonts w:ascii="Times New Roman" w:hAnsi="Times New Roman"/>
                    </w:rPr>
                    <w:t>Blow molding</w:t>
                  </w:r>
                </w:p>
              </w:txbxContent>
            </v:textbox>
          </v:shape>
        </w:pict>
      </w:r>
      <w:r>
        <w:rPr>
          <w:rFonts w:ascii="Times New Roman" w:hAnsi="Times New Roman" w:cs="Times New Roman"/>
          <w:noProof/>
          <w:sz w:val="24"/>
          <w:szCs w:val="24"/>
        </w:rPr>
        <w:pict>
          <v:shape id="AutoShape 26" o:spid="_x0000_s1056" type="#_x0000_t67" style="position:absolute;margin-left:299.6pt;margin-top:392.25pt;width:18pt;height:21.6pt;rotation:9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" fillcolor="#a5a5a5 [2092]">
            <v:textbox style="layout-flow:vertical-ideographic"/>
          </v:shape>
        </w:pict>
      </w:r>
      <w:r>
        <w:rPr>
          <w:rFonts w:ascii="Times New Roman" w:hAnsi="Times New Roman" w:cs="Times New Roman"/>
          <w:noProof/>
          <w:sz w:val="24"/>
          <w:szCs w:val="24"/>
        </w:rPr>
        <w:pict>
          <v:shape id="AutoShape 17" o:spid="_x0000_s1055" type="#_x0000_t67" style="position:absolute;margin-left:229.4pt;margin-top:469.65pt;width:18pt;height:21.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" fillcolor="#a5a5a5 [2092]">
            <v:textbox style="layout-flow:vertical-ideographic"/>
          </v:shape>
        </w:pict>
      </w:r>
      <w:r>
        <w:rPr>
          <w:rFonts w:ascii="Times New Roman" w:hAnsi="Times New Roman" w:cs="Times New Roman"/>
          <w:noProof/>
          <w:sz w:val="24"/>
          <w:szCs w:val="24"/>
        </w:rPr>
        <w:pict>
          <v:shape id="Text Box 11" o:spid="_x0000_s1034" type="#_x0000_t202" style="position:absolute;margin-left:198.4pt;margin-top:443.25pt;width:80.4pt;height:19.8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">
            <v:textbox>
              <w:txbxContent>
                <w:p w:rsidR="00BD15B7" w:rsidRPr="002663CC" w:rsidRDefault="00BD15B7" w:rsidP="00141754">
                  <w:pPr>
                    <w:jc w:val="center"/>
                    <w:rPr>
                      <w:rFonts w:ascii="Times New Roman" w:hAnsi="Times New Roman"/>
                    </w:rPr>
                  </w:pPr>
                  <w:r>
                    <w:rPr>
                      <w:rFonts w:ascii="Times New Roman" w:hAnsi="Times New Roman"/>
                    </w:rPr>
                    <w:t>Refrigeration</w:t>
                  </w:r>
                </w:p>
              </w:txbxContent>
            </v:textbox>
          </v:shape>
        </w:pict>
      </w:r>
      <w:r>
        <w:rPr>
          <w:rFonts w:ascii="Times New Roman" w:hAnsi="Times New Roman" w:cs="Times New Roman"/>
          <w:noProof/>
          <w:sz w:val="24"/>
          <w:szCs w:val="24"/>
        </w:rPr>
        <w:pict>
          <v:shape id="AutoShape 21" o:spid="_x0000_s1054" type="#_x0000_t67" style="position:absolute;margin-left:225.6pt;margin-top:259.05pt;width:18pt;height:21.6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" fillcolor="#a5a5a5 [2092]">
            <v:textbox style="layout-flow:vertical-ideographic"/>
          </v:shape>
        </w:pict>
      </w:r>
      <w:r>
        <w:rPr>
          <w:rFonts w:ascii="Times New Roman" w:hAnsi="Times New Roman" w:cs="Times New Roman"/>
          <w:noProof/>
          <w:sz w:val="24"/>
          <w:szCs w:val="24"/>
        </w:rPr>
        <w:pict>
          <v:shape id="Text Box 9" o:spid="_x0000_s1035" type="#_x0000_t202" style="position:absolute;margin-left:193.4pt;margin-top:234.45pt;width:79.6pt;height:19.8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">
            <v:textbox>
              <w:txbxContent>
                <w:p w:rsidR="00BD15B7" w:rsidRPr="002663CC" w:rsidRDefault="00BD15B7" w:rsidP="00141754">
                  <w:pPr>
                    <w:jc w:val="center"/>
                    <w:rPr>
                      <w:rFonts w:ascii="Times New Roman" w:hAnsi="Times New Roman"/>
                    </w:rPr>
                  </w:pPr>
                  <w:r>
                    <w:rPr>
                      <w:rFonts w:ascii="Times New Roman" w:hAnsi="Times New Roman"/>
                    </w:rPr>
                    <w:t>Pasteurization</w:t>
                  </w:r>
                </w:p>
              </w:txbxContent>
            </v:textbox>
          </v:shape>
        </w:pict>
      </w:r>
      <w:r>
        <w:rPr>
          <w:rFonts w:ascii="Times New Roman" w:hAnsi="Times New Roman" w:cs="Times New Roman"/>
          <w:noProof/>
          <w:sz w:val="24"/>
          <w:szCs w:val="24"/>
        </w:rPr>
        <w:pict>
          <v:shape id="AutoShape 22" o:spid="_x0000_s1053" type="#_x0000_t67" style="position:absolute;margin-left:225.6pt;margin-top:208.05pt;width:18pt;height:21.6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" fillcolor="#a5a5a5 [2092]">
            <v:textbox style="layout-flow:vertical-ideographic"/>
          </v:shape>
        </w:pict>
      </w: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30" o:spid="_x0000_s1052" type="#_x0000_t32" style="position:absolute;margin-left:260.2pt;margin-top:158.25pt;width:33.4pt;height:0;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" strokeweight="1pt"/>
        </w:pict>
      </w:r>
      <w:r>
        <w:rPr>
          <w:rFonts w:ascii="Times New Roman" w:hAnsi="Times New Roman" w:cs="Times New Roman"/>
          <w:noProof/>
          <w:sz w:val="24"/>
          <w:szCs w:val="24"/>
        </w:rPr>
        <w:pict>
          <v:shape id="Text Box 10" o:spid="_x0000_s1036" type="#_x0000_t202" style="position:absolute;margin-left:187pt;margin-top:183.45pt;width:95.2pt;height:19.8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">
            <v:textbox>
              <w:txbxContent>
                <w:p w:rsidR="00BD15B7" w:rsidRPr="002663CC" w:rsidRDefault="00BD15B7" w:rsidP="00141754">
                  <w:pPr>
                    <w:jc w:val="center"/>
                    <w:rPr>
                      <w:rFonts w:ascii="Times New Roman" w:hAnsi="Times New Roman"/>
                    </w:rPr>
                  </w:pPr>
                  <w:r>
                    <w:rPr>
                      <w:rFonts w:ascii="Times New Roman" w:hAnsi="Times New Roman"/>
                    </w:rPr>
                    <w:t>Homogenization</w:t>
                  </w:r>
                </w:p>
              </w:txbxContent>
            </v:textbox>
          </v:shape>
        </w:pict>
      </w:r>
      <w:r>
        <w:rPr>
          <w:rFonts w:ascii="Times New Roman" w:hAnsi="Times New Roman" w:cs="Times New Roman"/>
          <w:noProof/>
          <w:sz w:val="24"/>
          <w:szCs w:val="24"/>
        </w:rPr>
        <w:pict>
          <v:shape id="AutoShape 23" o:spid="_x0000_s1051" type="#_x0000_t67" style="position:absolute;margin-left:247.4pt;margin-top:158.25pt;width:18pt;height:21.6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" fillcolor="#a5a5a5 [2092]">
            <v:textbox style="layout-flow:vertical-ideographic"/>
          </v:shape>
        </w:pict>
      </w:r>
      <w:r>
        <w:rPr>
          <w:rFonts w:ascii="Times New Roman" w:hAnsi="Times New Roman" w:cs="Times New Roman"/>
          <w:noProof/>
          <w:sz w:val="24"/>
          <w:szCs w:val="24"/>
        </w:rPr>
        <w:pict>
          <v:shape id="AutoShape 27" o:spid="_x0000_s1050" type="#_x0000_t67" style="position:absolute;margin-left:195.4pt;margin-top:158.25pt;width:18pt;height:21.6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" fillcolor="#a5a5a5 [2092]">
            <v:textbox style="layout-flow:vertical-ideographic"/>
          </v:shape>
        </w:pict>
      </w:r>
      <w:r>
        <w:rPr>
          <w:rFonts w:ascii="Times New Roman" w:hAnsi="Times New Roman" w:cs="Times New Roman"/>
          <w:noProof/>
          <w:sz w:val="24"/>
          <w:szCs w:val="24"/>
        </w:rPr>
        <w:pict>
          <v:shape id="AutoShape 29" o:spid="_x0000_s1049" type="#_x0000_t32" style="position:absolute;margin-left:158.2pt;margin-top:158.25pt;width:48.6pt;height:0;flip:x;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" strokeweight="1pt"/>
        </w:pict>
      </w:r>
      <w:r>
        <w:rPr>
          <w:rFonts w:ascii="Times New Roman" w:hAnsi="Times New Roman" w:cs="Times New Roman"/>
          <w:noProof/>
          <w:sz w:val="24"/>
          <w:szCs w:val="24"/>
        </w:rPr>
        <w:pict>
          <v:shape id="Text Box 4" o:spid="_x0000_s1037" type="#_x0000_t202" style="position:absolute;margin-left:297.8pt;margin-top:146.85pt;width:71.2pt;height:19.8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">
            <v:textbox>
              <w:txbxContent>
                <w:p w:rsidR="00BD15B7" w:rsidRPr="002663CC" w:rsidRDefault="00BD15B7" w:rsidP="00141754">
                  <w:pPr>
                    <w:jc w:val="center"/>
                    <w:rPr>
                      <w:rFonts w:ascii="Times New Roman" w:hAnsi="Times New Roman"/>
                    </w:rPr>
                  </w:pPr>
                  <w:r>
                    <w:rPr>
                      <w:rFonts w:ascii="Times New Roman" w:hAnsi="Times New Roman"/>
                    </w:rPr>
                    <w:t>Skim</w:t>
                  </w:r>
                  <w:r w:rsidRPr="002663CC">
                    <w:rPr>
                      <w:rFonts w:ascii="Times New Roman" w:hAnsi="Times New Roman"/>
                    </w:rPr>
                    <w:t xml:space="preserve"> milk</w:t>
                  </w:r>
                </w:p>
              </w:txbxContent>
            </v:textbox>
          </v:shape>
        </w:pict>
      </w:r>
      <w:r>
        <w:rPr>
          <w:rFonts w:ascii="Times New Roman" w:hAnsi="Times New Roman" w:cs="Times New Roman"/>
          <w:noProof/>
          <w:sz w:val="24"/>
          <w:szCs w:val="24"/>
        </w:rPr>
        <w:pict>
          <v:shape id="Text Box 3" o:spid="_x0000_s1038" type="#_x0000_t202" style="position:absolute;margin-left:100.4pt;margin-top:146.85pt;width:53.2pt;height:19.8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">
            <v:textbox>
              <w:txbxContent>
                <w:p w:rsidR="00BD15B7" w:rsidRPr="002663CC" w:rsidRDefault="00BD15B7" w:rsidP="00141754">
                  <w:pPr>
                    <w:jc w:val="center"/>
                    <w:rPr>
                      <w:rFonts w:ascii="Times New Roman" w:hAnsi="Times New Roman"/>
                    </w:rPr>
                  </w:pPr>
                  <w:r>
                    <w:rPr>
                      <w:rFonts w:ascii="Times New Roman" w:hAnsi="Times New Roman"/>
                    </w:rPr>
                    <w:t>Cream</w:t>
                  </w:r>
                </w:p>
              </w:txbxContent>
            </v:textbox>
          </v:shape>
        </w:pict>
      </w:r>
      <w:r>
        <w:rPr>
          <w:rFonts w:ascii="Times New Roman" w:hAnsi="Times New Roman" w:cs="Times New Roman"/>
          <w:noProof/>
          <w:sz w:val="24"/>
          <w:szCs w:val="24"/>
        </w:rPr>
        <w:pict>
          <v:shape id="AutoShape 24" o:spid="_x0000_s1048" type="#_x0000_t67" style="position:absolute;margin-left:121.4pt;margin-top:120.45pt;width:18pt;height:21.6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" fillcolor="#a5a5a5 [2092]">
            <v:textbox style="layout-flow:vertical-ideographic"/>
          </v:shape>
        </w:pict>
      </w:r>
      <w:r>
        <w:rPr>
          <w:rFonts w:ascii="Times New Roman" w:hAnsi="Times New Roman" w:cs="Times New Roman"/>
          <w:noProof/>
          <w:sz w:val="24"/>
          <w:szCs w:val="24"/>
        </w:rPr>
        <w:pict>
          <v:shape id="AutoShape 25" o:spid="_x0000_s1047" type="#_x0000_t67" style="position:absolute;margin-left:318pt;margin-top:120.45pt;width:18pt;height:21.6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" fillcolor="#a5a5a5 [2092]">
            <v:textbox style="layout-flow:vertical-ideographic"/>
          </v:shape>
        </w:pict>
      </w:r>
      <w:r>
        <w:rPr>
          <w:rFonts w:ascii="Times New Roman" w:hAnsi="Times New Roman" w:cs="Times New Roman"/>
          <w:noProof/>
          <w:sz w:val="24"/>
          <w:szCs w:val="24"/>
        </w:rPr>
        <w:pict>
          <v:shape id="AutoShape 28" o:spid="_x0000_s1046" type="#_x0000_t32" style="position:absolute;margin-left:135pt;margin-top:120.45pt;width:190.8pt;height:0;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" strokeweight="1pt"/>
        </w:pict>
      </w:r>
      <w:r>
        <w:rPr>
          <w:rFonts w:ascii="Times New Roman" w:hAnsi="Times New Roman" w:cs="Times New Roman"/>
          <w:noProof/>
          <w:sz w:val="24"/>
          <w:szCs w:val="24"/>
        </w:rPr>
        <w:pict>
          <v:shape id="AutoShape 16" o:spid="_x0000_s1045" type="#_x0000_t67" style="position:absolute;margin-left:217.4pt;margin-top:71.2pt;width:18pt;height:21.6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" fillcolor="#a5a5a5 [2092]">
            <v:textbox style="layout-flow:vertical-ideographic"/>
          </v:shape>
        </w:pict>
      </w:r>
      <w:r>
        <w:rPr>
          <w:rFonts w:ascii="Times New Roman" w:hAnsi="Times New Roman" w:cs="Times New Roman"/>
          <w:noProof/>
          <w:sz w:val="24"/>
          <w:szCs w:val="24"/>
        </w:rPr>
        <w:pict>
          <v:shape id="AutoShape 15" o:spid="_x0000_s1044" type="#_x0000_t67" style="position:absolute;margin-left:217.4pt;margin-top:23.85pt;width:18pt;height:21.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" fillcolor="#a5a5a5 [2092]">
            <v:textbox style="layout-flow:vertical-ideographic"/>
          </v:shape>
        </w:pict>
      </w:r>
      <w:r w:rsidR="00D628E8">
        <w:rPr>
          <w:rFonts w:ascii="Times New Roman" w:hAnsi="Times New Roman" w:cs="Times New Roman"/>
          <w:sz w:val="24"/>
          <w:szCs w:val="24"/>
        </w:rPr>
        <w:t xml:space="preserve"> </w:t>
      </w:r>
      <w:r w:rsidR="008C29CD">
        <w:rPr>
          <w:rFonts w:ascii="Times New Roman" w:hAnsi="Times New Roman" w:cs="Times New Roman"/>
          <w:sz w:val="24"/>
          <w:szCs w:val="24"/>
        </w:rPr>
        <w:t xml:space="preserve"> </w:t>
      </w:r>
    </w:p>
    <w:p w:rsidR="00F11706" w:rsidRDefault="00E075BD">
      <w:pPr>
        <w:rPr>
          <w:rFonts w:ascii="Times New Roman" w:hAnsi="Times New Roman" w:cs="Times New Roman"/>
          <w:sz w:val="24"/>
          <w:szCs w:val="24"/>
        </w:rPr>
      </w:pPr>
      <w:ins w:id="245" w:author="Winnie Yee" w:date="2012-03-27T14:45:00Z">
        <w:r>
          <w:rPr>
            <w:rFonts w:ascii="Times New Roman" w:hAnsi="Times New Roman" w:cs="Times New Roman"/>
            <w:noProof/>
            <w:sz w:val="24"/>
            <w:szCs w:val="24"/>
          </w:rPr>
          <w:pict>
            <v:shape id="Text Box 38" o:spid="_x0000_s1039" type="#_x0000_t202" style="position:absolute;margin-left:24.05pt;margin-top:404.6pt;width:106.85pt;height:19.8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">
              <v:textbox style="mso-next-textbox:#Text Box 38">
                <w:txbxContent>
                  <w:p w:rsidR="00BD15B7" w:rsidRPr="002663CC" w:rsidRDefault="00BD15B7" w:rsidP="00377C3D">
                    <w:pPr>
                      <w:jc w:val="center"/>
                      <w:rPr>
                        <w:rFonts w:ascii="Times New Roman" w:hAnsi="Times New Roman"/>
                      </w:rPr>
                    </w:pPr>
                    <w:ins w:id="246" w:author="Winnie Yee" w:date="2012-03-27T14:45:00Z">
                      <w:r>
                        <w:rPr>
                          <w:rFonts w:ascii="Times New Roman" w:hAnsi="Times New Roman"/>
                        </w:rPr>
                        <w:t>Cleaning-in-Place</w:t>
                      </w:r>
                    </w:ins>
                    <w:ins w:id="247" w:author="Winnie Yee" w:date="2012-03-27T14:46:00Z">
                      <w:r>
                        <w:rPr>
                          <w:rFonts w:ascii="Times New Roman" w:hAnsi="Times New Roman"/>
                        </w:rPr>
                        <w:t xml:space="preserve"> </w:t>
                      </w:r>
                    </w:ins>
                    <w:del w:id="248" w:author="Winnie Yee" w:date="2012-03-27T14:46:00Z">
                      <w:r w:rsidDel="00377C3D">
                        <w:rPr>
                          <w:rFonts w:ascii="Times New Roman" w:hAnsi="Times New Roman"/>
                        </w:rPr>
                        <w:delText>Refrigeration</w:delText>
                      </w:r>
                    </w:del>
                  </w:p>
                </w:txbxContent>
              </v:textbox>
            </v:shape>
          </w:pict>
        </w:r>
      </w:ins>
      <w:ins w:id="249" w:author="Winnie Yee" w:date="2012-03-27T14:47:00Z">
        <w:r>
          <w:rPr>
            <w:rFonts w:ascii="Times New Roman" w:hAnsi="Times New Roman" w:cs="Times New Roman"/>
            <w:noProof/>
            <w:sz w:val="24"/>
            <w:szCs w:val="24"/>
            <w:rPrChange w:id="250" w:author="Unknown">
              <w:rPr>
                <w:rFonts w:ascii="Times New Roman" w:hAnsi="Times New Roman" w:cs="Times New Roman"/>
                <w:noProof/>
                <w:sz w:val="24"/>
                <w:szCs w:val="24"/>
              </w:rPr>
            </w:rPrChange>
          </w:rPr>
          <w:pict>
            <v:shape id="AutoShape 40" o:spid="_x0000_s1043" type="#_x0000_t67" style="position:absolute;margin-left:67.4pt;margin-top:428.75pt;width:18pt;height:21.6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" fillcolor="#a5a5a5 [2092]">
              <v:textbox style="layout-flow:vertical-ideographic"/>
            </v:shape>
          </w:pict>
        </w:r>
      </w:ins>
      <w:ins w:id="251" w:author="Winnie Yee" w:date="2012-03-27T14:45:00Z">
        <w:r>
          <w:rPr>
            <w:rFonts w:ascii="Times New Roman" w:hAnsi="Times New Roman" w:cs="Times New Roman"/>
            <w:noProof/>
            <w:sz w:val="24"/>
            <w:szCs w:val="24"/>
            <w:rPrChange w:id="252" w:author="Unknown">
              <w:rPr>
                <w:rFonts w:ascii="Times New Roman" w:hAnsi="Times New Roman" w:cs="Times New Roman"/>
                <w:noProof/>
                <w:sz w:val="24"/>
                <w:szCs w:val="24"/>
              </w:rPr>
            </w:rPrChange>
          </w:rPr>
          <w:pict>
            <v:shape id="Text Box 39" o:spid="_x0000_s1040" type="#_x0000_t202" style="position:absolute;margin-left:36.6pt;margin-top:456.25pt;width:84.8pt;height:33.1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A/ALQIAAFkEAAAOAAAAZHJzL2Uyb0RvYy54bWysVNtu2zAMfR+wfxD0vtjJkrQ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">
              <v:textbox style="mso-next-textbox:#Text Box 39">
                <w:txbxContent>
                  <w:p w:rsidR="00BD15B7" w:rsidRPr="002663CC" w:rsidRDefault="00BD15B7" w:rsidP="00377C3D">
                    <w:pPr>
                      <w:jc w:val="center"/>
                      <w:rPr>
                        <w:rFonts w:ascii="Times New Roman" w:hAnsi="Times New Roman"/>
                      </w:rPr>
                    </w:pPr>
                    <w:ins w:id="253" w:author="Winnie Yee" w:date="2012-03-27T14:46:00Z">
                      <w:r>
                        <w:rPr>
                          <w:rFonts w:ascii="Times New Roman" w:hAnsi="Times New Roman"/>
                        </w:rPr>
                        <w:t>Wastewate</w:t>
                      </w:r>
                    </w:ins>
                    <w:ins w:id="254" w:author="Winnie Yee" w:date="2012-03-27T14:47:00Z">
                      <w:r>
                        <w:rPr>
                          <w:rFonts w:ascii="Times New Roman" w:hAnsi="Times New Roman"/>
                        </w:rPr>
                        <w:t xml:space="preserve">r Treatment </w:t>
                      </w:r>
                    </w:ins>
                    <w:del w:id="255" w:author="Winnie Yee" w:date="2012-03-27T14:47:00Z">
                      <w:r w:rsidDel="00377C3D">
                        <w:rPr>
                          <w:rFonts w:ascii="Times New Roman" w:hAnsi="Times New Roman"/>
                        </w:rPr>
                        <w:delText>Refrigeration</w:delText>
                      </w:r>
                    </w:del>
                  </w:p>
                </w:txbxContent>
              </v:textbox>
            </v:shape>
          </w:pict>
        </w:r>
      </w:ins>
      <w:r w:rsidR="00F11706">
        <w:rPr>
          <w:rFonts w:ascii="Times New Roman" w:hAnsi="Times New Roman" w:cs="Times New Roman"/>
          <w:sz w:val="24"/>
          <w:szCs w:val="24"/>
        </w:rPr>
        <w:br w:type="page"/>
      </w:r>
    </w:p>
    <w:p w:rsidR="005D7B52" w:rsidRDefault="00E075BD">
      <w:pPr>
        <w:rPr>
          <w:rFonts w:ascii="Times New Roman" w:hAnsi="Times New Roman" w:cs="Times New Roman"/>
          <w:b/>
          <w:sz w:val="24"/>
          <w:szCs w:val="24"/>
        </w:rPr>
      </w:pPr>
      <w:r>
        <w:rPr>
          <w:rFonts w:ascii="Times New Roman" w:hAnsi="Times New Roman" w:cs="Times New Roman"/>
          <w:b/>
          <w:noProof/>
          <w:sz w:val="24"/>
          <w:szCs w:val="24"/>
        </w:rPr>
        <w:lastRenderedPageBreak/>
        <w:pict>
          <v:rect id="Rectangle 36" o:spid="_x0000_s1042" style="position:absolute;margin-left:365.35pt;margin-top:-8pt;width:1in;height:1in;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" filled="f" stroked="f"/>
        </w:pict>
      </w:r>
      <w:del w:id="256" w:author="ptomasula" w:date="2013-05-18T12:20:00Z">
        <w:r w:rsidR="00230043" w:rsidRPr="00230043" w:rsidDel="00C00048">
          <w:rPr>
            <w:rFonts w:ascii="Times New Roman" w:hAnsi="Times New Roman" w:cs="Times New Roman"/>
            <w:b/>
            <w:sz w:val="24"/>
            <w:szCs w:val="24"/>
          </w:rPr>
          <w:delText>Figure</w:delText>
        </w:r>
      </w:del>
      <w:ins w:id="257" w:author="ptomasula" w:date="2013-05-18T12:20:00Z">
        <w:r w:rsidR="00C00048">
          <w:rPr>
            <w:rFonts w:ascii="Times New Roman" w:hAnsi="Times New Roman" w:cs="Times New Roman"/>
            <w:b/>
            <w:sz w:val="24"/>
            <w:szCs w:val="24"/>
          </w:rPr>
          <w:t>FIGURE</w:t>
        </w:r>
      </w:ins>
      <w:r w:rsidR="00230043" w:rsidRPr="00230043">
        <w:rPr>
          <w:rFonts w:ascii="Times New Roman" w:hAnsi="Times New Roman" w:cs="Times New Roman"/>
          <w:b/>
          <w:sz w:val="24"/>
          <w:szCs w:val="24"/>
        </w:rPr>
        <w:t xml:space="preserve"> </w:t>
      </w:r>
      <w:proofErr w:type="gramStart"/>
      <w:r w:rsidR="00230043" w:rsidRPr="00230043">
        <w:rPr>
          <w:rFonts w:ascii="Times New Roman" w:hAnsi="Times New Roman" w:cs="Times New Roman"/>
          <w:b/>
          <w:sz w:val="24"/>
          <w:szCs w:val="24"/>
        </w:rPr>
        <w:t>4  Temperature</w:t>
      </w:r>
      <w:proofErr w:type="gramEnd"/>
      <w:r w:rsidR="00230043" w:rsidRPr="00230043">
        <w:rPr>
          <w:rFonts w:ascii="Times New Roman" w:hAnsi="Times New Roman" w:cs="Times New Roman"/>
          <w:b/>
          <w:sz w:val="24"/>
          <w:szCs w:val="24"/>
        </w:rPr>
        <w:t xml:space="preserve"> profile of the plate heat exchangers</w:t>
      </w:r>
    </w:p>
    <w:p w:rsidR="00824BC1" w:rsidRPr="00E27968" w:rsidRDefault="00824BC1">
      <w:pPr>
        <w:rPr>
          <w:rFonts w:ascii="Times New Roman" w:hAnsi="Times New Roman" w:cs="Times New Roman"/>
          <w:b/>
          <w:sz w:val="24"/>
          <w:szCs w:val="24"/>
        </w:rPr>
      </w:pPr>
    </w:p>
    <w:p w:rsidR="00A3213E" w:rsidRDefault="00824BC1">
      <w:pPr>
        <w:rPr>
          <w:rFonts w:ascii="Times New Roman" w:hAnsi="Times New Roman" w:cs="Times New Roman"/>
          <w:noProof/>
          <w:sz w:val="24"/>
          <w:szCs w:val="24"/>
        </w:rPr>
      </w:pPr>
      <w:r>
        <w:rPr>
          <w:rFonts w:ascii="Times New Roman" w:hAnsi="Times New Roman" w:cs="Times New Roman"/>
          <w:noProof/>
          <w:sz w:val="24"/>
          <w:szCs w:val="24"/>
        </w:rPr>
        <w:drawing>
          <wp:inline distT="0" distB="0" distL="0" distR="0">
            <wp:extent cx="4981664" cy="1882140"/>
            <wp:effectExtent l="19050" t="0" r="9436" b="0"/>
            <wp:docPr id="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4981664" cy="1882140"/>
                    </a:xfrm>
                    <a:prstGeom prst="rect">
                      <a:avLst/>
                    </a:prstGeom>
                    <a:noFill/>
                    <a:ln w="9525">
                      <a:noFill/>
                      <a:miter lim="800000"/>
                      <a:headEnd/>
                      <a:tailEnd/>
                    </a:ln>
                  </pic:spPr>
                </pic:pic>
              </a:graphicData>
            </a:graphic>
          </wp:inline>
        </w:drawing>
      </w:r>
    </w:p>
    <w:p w:rsidR="00824BC1" w:rsidRDefault="00824BC1">
      <w:pPr>
        <w:rPr>
          <w:rFonts w:ascii="Times New Roman" w:hAnsi="Times New Roman" w:cs="Times New Roman"/>
          <w:sz w:val="24"/>
          <w:szCs w:val="24"/>
        </w:rPr>
      </w:pPr>
    </w:p>
    <w:p w:rsidR="00824BC1" w:rsidRDefault="00824BC1">
      <w:pPr>
        <w:rPr>
          <w:rFonts w:ascii="Times New Roman" w:hAnsi="Times New Roman" w:cs="Times New Roman"/>
          <w:sz w:val="24"/>
          <w:szCs w:val="24"/>
        </w:rPr>
      </w:pPr>
    </w:p>
    <w:p w:rsidR="00824BC1" w:rsidRDefault="00824BC1">
      <w:pPr>
        <w:rPr>
          <w:rFonts w:ascii="Times New Roman" w:hAnsi="Times New Roman" w:cs="Times New Roman"/>
          <w:sz w:val="24"/>
          <w:szCs w:val="24"/>
        </w:rPr>
      </w:pPr>
    </w:p>
    <w:p w:rsidR="00824BC1" w:rsidRDefault="00824BC1">
      <w:pPr>
        <w:rPr>
          <w:rFonts w:ascii="Times New Roman" w:hAnsi="Times New Roman" w:cs="Times New Roman"/>
          <w:sz w:val="24"/>
          <w:szCs w:val="24"/>
        </w:rPr>
      </w:pPr>
    </w:p>
    <w:p w:rsidR="00824BC1" w:rsidRDefault="00824BC1">
      <w:pPr>
        <w:rPr>
          <w:rFonts w:ascii="Times New Roman" w:hAnsi="Times New Roman" w:cs="Times New Roman"/>
          <w:sz w:val="24"/>
          <w:szCs w:val="24"/>
        </w:rPr>
      </w:pPr>
    </w:p>
    <w:p w:rsidR="00824BC1" w:rsidRDefault="00824BC1">
      <w:pPr>
        <w:rPr>
          <w:rFonts w:ascii="Times New Roman" w:hAnsi="Times New Roman" w:cs="Times New Roman"/>
          <w:sz w:val="24"/>
          <w:szCs w:val="24"/>
        </w:rPr>
      </w:pPr>
    </w:p>
    <w:p w:rsidR="00824BC1" w:rsidRDefault="00824BC1">
      <w:pPr>
        <w:rPr>
          <w:rFonts w:ascii="Times New Roman" w:hAnsi="Times New Roman" w:cs="Times New Roman"/>
          <w:sz w:val="24"/>
          <w:szCs w:val="24"/>
        </w:rPr>
      </w:pPr>
    </w:p>
    <w:p w:rsidR="00824BC1" w:rsidRDefault="00824BC1">
      <w:pPr>
        <w:rPr>
          <w:rFonts w:ascii="Times New Roman" w:hAnsi="Times New Roman" w:cs="Times New Roman"/>
          <w:sz w:val="24"/>
          <w:szCs w:val="24"/>
        </w:rPr>
      </w:pPr>
    </w:p>
    <w:p w:rsidR="00824BC1" w:rsidRDefault="00824BC1">
      <w:pPr>
        <w:rPr>
          <w:rFonts w:ascii="Times New Roman" w:hAnsi="Times New Roman" w:cs="Times New Roman"/>
          <w:sz w:val="24"/>
          <w:szCs w:val="24"/>
        </w:rPr>
      </w:pPr>
    </w:p>
    <w:p w:rsidR="00BB44F5" w:rsidRDefault="00BB44F5">
      <w:pPr>
        <w:rPr>
          <w:rFonts w:ascii="Times New Roman" w:hAnsi="Times New Roman" w:cs="Times New Roman"/>
          <w:sz w:val="24"/>
          <w:szCs w:val="24"/>
        </w:rPr>
      </w:pPr>
    </w:p>
    <w:p w:rsidR="00434B1B" w:rsidRDefault="00434B1B">
      <w:pPr>
        <w:rPr>
          <w:rFonts w:ascii="Times New Roman" w:hAnsi="Times New Roman" w:cs="Times New Roman"/>
          <w:sz w:val="24"/>
          <w:szCs w:val="24"/>
        </w:rPr>
      </w:pPr>
      <w:r>
        <w:rPr>
          <w:rFonts w:ascii="Times New Roman" w:hAnsi="Times New Roman" w:cs="Times New Roman"/>
          <w:sz w:val="24"/>
          <w:szCs w:val="24"/>
        </w:rPr>
        <w:br w:type="page"/>
      </w:r>
    </w:p>
    <w:p w:rsidR="009F2772" w:rsidRDefault="009F2772">
      <w:pPr>
        <w:rPr>
          <w:rFonts w:ascii="Times New Roman" w:hAnsi="Times New Roman" w:cs="Times New Roman"/>
          <w:b/>
          <w:sz w:val="24"/>
          <w:szCs w:val="24"/>
        </w:rPr>
      </w:pPr>
      <w:del w:id="258" w:author="ptomasula" w:date="2013-05-18T12:20:00Z">
        <w:r w:rsidRPr="00781848" w:rsidDel="00C00048">
          <w:rPr>
            <w:rFonts w:ascii="Times New Roman" w:hAnsi="Times New Roman" w:cs="Times New Roman"/>
            <w:b/>
            <w:sz w:val="24"/>
            <w:szCs w:val="24"/>
          </w:rPr>
          <w:lastRenderedPageBreak/>
          <w:delText>Figure</w:delText>
        </w:r>
      </w:del>
      <w:ins w:id="259" w:author="ptomasula" w:date="2013-05-18T12:20:00Z">
        <w:r w:rsidR="00C00048">
          <w:rPr>
            <w:rFonts w:ascii="Times New Roman" w:hAnsi="Times New Roman" w:cs="Times New Roman"/>
            <w:b/>
            <w:sz w:val="24"/>
            <w:szCs w:val="24"/>
          </w:rPr>
          <w:t>FIGURE</w:t>
        </w:r>
      </w:ins>
      <w:r w:rsidRPr="00781848">
        <w:rPr>
          <w:rFonts w:ascii="Times New Roman" w:hAnsi="Times New Roman" w:cs="Times New Roman"/>
          <w:b/>
          <w:sz w:val="24"/>
          <w:szCs w:val="24"/>
        </w:rPr>
        <w:t xml:space="preserve"> </w:t>
      </w:r>
      <w:proofErr w:type="gramStart"/>
      <w:r>
        <w:rPr>
          <w:rFonts w:ascii="Times New Roman" w:hAnsi="Times New Roman" w:cs="Times New Roman"/>
          <w:b/>
          <w:sz w:val="24"/>
          <w:szCs w:val="24"/>
        </w:rPr>
        <w:t>5</w:t>
      </w:r>
      <w:r w:rsidRPr="00781848">
        <w:rPr>
          <w:rFonts w:ascii="Times New Roman" w:hAnsi="Times New Roman" w:cs="Times New Roman"/>
          <w:b/>
          <w:sz w:val="24"/>
          <w:szCs w:val="24"/>
        </w:rPr>
        <w:t xml:space="preserve">  Distribution</w:t>
      </w:r>
      <w:proofErr w:type="gramEnd"/>
      <w:r w:rsidRPr="00781848">
        <w:rPr>
          <w:rFonts w:ascii="Times New Roman" w:hAnsi="Times New Roman" w:cs="Times New Roman"/>
          <w:b/>
          <w:sz w:val="24"/>
          <w:szCs w:val="24"/>
        </w:rPr>
        <w:t xml:space="preserve"> of </w:t>
      </w:r>
      <w:r>
        <w:rPr>
          <w:rFonts w:ascii="Times New Roman" w:hAnsi="Times New Roman" w:cs="Times New Roman"/>
          <w:b/>
          <w:sz w:val="24"/>
          <w:szCs w:val="24"/>
        </w:rPr>
        <w:t xml:space="preserve">utility consumption by section in </w:t>
      </w:r>
      <w:r w:rsidR="00FB4679">
        <w:rPr>
          <w:rFonts w:ascii="Times New Roman" w:hAnsi="Times New Roman" w:cs="Times New Roman"/>
          <w:b/>
          <w:sz w:val="24"/>
          <w:szCs w:val="24"/>
        </w:rPr>
        <w:t>the fluid milk</w:t>
      </w:r>
      <w:r>
        <w:rPr>
          <w:rFonts w:ascii="Times New Roman" w:hAnsi="Times New Roman" w:cs="Times New Roman"/>
          <w:b/>
          <w:sz w:val="24"/>
          <w:szCs w:val="24"/>
        </w:rPr>
        <w:t xml:space="preserve"> process</w:t>
      </w:r>
    </w:p>
    <w:p w:rsidR="00205F6E" w:rsidRDefault="00205F6E">
      <w:pPr>
        <w:rPr>
          <w:rFonts w:ascii="Times New Roman" w:hAnsi="Times New Roman" w:cs="Times New Roman"/>
          <w:b/>
          <w:sz w:val="24"/>
          <w:szCs w:val="24"/>
        </w:rPr>
      </w:pPr>
    </w:p>
    <w:p w:rsidR="009F2772" w:rsidRDefault="00DB7305">
      <w:pPr>
        <w:rPr>
          <w:rFonts w:ascii="Times New Roman" w:hAnsi="Times New Roman" w:cs="Times New Roman"/>
          <w:b/>
          <w:sz w:val="24"/>
          <w:szCs w:val="24"/>
        </w:rPr>
      </w:pPr>
      <w:r>
        <w:rPr>
          <w:noProof/>
        </w:rPr>
        <w:drawing>
          <wp:inline distT="0" distB="0" distL="0" distR="0">
            <wp:extent cx="5943600" cy="4008120"/>
            <wp:effectExtent l="0" t="0" r="19050" b="1143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F2772" w:rsidRDefault="009F2772">
      <w:pPr>
        <w:rPr>
          <w:rFonts w:ascii="Times New Roman" w:hAnsi="Times New Roman" w:cs="Times New Roman"/>
          <w:b/>
          <w:sz w:val="24"/>
          <w:szCs w:val="24"/>
        </w:rPr>
      </w:pPr>
      <w:r w:rsidRPr="00781848">
        <w:rPr>
          <w:rFonts w:ascii="Times New Roman" w:hAnsi="Times New Roman" w:cs="Times New Roman"/>
          <w:b/>
          <w:sz w:val="24"/>
          <w:szCs w:val="24"/>
        </w:rPr>
        <w:t xml:space="preserve"> </w:t>
      </w:r>
      <w:r w:rsidRPr="009F2772">
        <w:rPr>
          <w:rFonts w:ascii="Times New Roman" w:hAnsi="Times New Roman" w:cs="Times New Roman"/>
          <w:b/>
          <w:sz w:val="24"/>
          <w:szCs w:val="24"/>
        </w:rPr>
        <w:t xml:space="preserve"> </w:t>
      </w:r>
      <w:r>
        <w:rPr>
          <w:rFonts w:ascii="Times New Roman" w:hAnsi="Times New Roman" w:cs="Times New Roman"/>
          <w:b/>
          <w:sz w:val="24"/>
          <w:szCs w:val="24"/>
        </w:rPr>
        <w:br w:type="page"/>
      </w:r>
    </w:p>
    <w:p w:rsidR="00434B1B" w:rsidRPr="00781848" w:rsidRDefault="00434B1B">
      <w:pPr>
        <w:rPr>
          <w:rFonts w:ascii="Times New Roman" w:hAnsi="Times New Roman" w:cs="Times New Roman"/>
          <w:b/>
          <w:sz w:val="24"/>
          <w:szCs w:val="24"/>
        </w:rPr>
      </w:pPr>
      <w:del w:id="260" w:author="ptomasula" w:date="2013-05-18T12:20:00Z">
        <w:r w:rsidRPr="00781848" w:rsidDel="00C00048">
          <w:rPr>
            <w:rFonts w:ascii="Times New Roman" w:hAnsi="Times New Roman" w:cs="Times New Roman"/>
            <w:b/>
            <w:sz w:val="24"/>
            <w:szCs w:val="24"/>
          </w:rPr>
          <w:lastRenderedPageBreak/>
          <w:delText>Figure</w:delText>
        </w:r>
      </w:del>
      <w:ins w:id="261" w:author="ptomasula" w:date="2013-05-18T12:20:00Z">
        <w:r w:rsidR="00C00048">
          <w:rPr>
            <w:rFonts w:ascii="Times New Roman" w:hAnsi="Times New Roman" w:cs="Times New Roman"/>
            <w:b/>
            <w:sz w:val="24"/>
            <w:szCs w:val="24"/>
          </w:rPr>
          <w:t>FIGURE</w:t>
        </w:r>
      </w:ins>
      <w:r w:rsidRPr="00781848">
        <w:rPr>
          <w:rFonts w:ascii="Times New Roman" w:hAnsi="Times New Roman" w:cs="Times New Roman"/>
          <w:b/>
          <w:sz w:val="24"/>
          <w:szCs w:val="24"/>
        </w:rPr>
        <w:t xml:space="preserve"> </w:t>
      </w:r>
      <w:proofErr w:type="gramStart"/>
      <w:r w:rsidR="009F2772">
        <w:rPr>
          <w:rFonts w:ascii="Times New Roman" w:hAnsi="Times New Roman" w:cs="Times New Roman"/>
          <w:b/>
          <w:sz w:val="24"/>
          <w:szCs w:val="24"/>
        </w:rPr>
        <w:t>6</w:t>
      </w:r>
      <w:r w:rsidRPr="00781848">
        <w:rPr>
          <w:rFonts w:ascii="Times New Roman" w:hAnsi="Times New Roman" w:cs="Times New Roman"/>
          <w:b/>
          <w:sz w:val="24"/>
          <w:szCs w:val="24"/>
        </w:rPr>
        <w:t xml:space="preserve">  Distribution</w:t>
      </w:r>
      <w:proofErr w:type="gramEnd"/>
      <w:r w:rsidRPr="00781848">
        <w:rPr>
          <w:rFonts w:ascii="Times New Roman" w:hAnsi="Times New Roman" w:cs="Times New Roman"/>
          <w:b/>
          <w:sz w:val="24"/>
          <w:szCs w:val="24"/>
        </w:rPr>
        <w:t xml:space="preserve"> of greenhouse gas emissions </w:t>
      </w:r>
      <w:r w:rsidR="00781848" w:rsidRPr="00781848">
        <w:rPr>
          <w:rFonts w:ascii="Times New Roman" w:hAnsi="Times New Roman" w:cs="Times New Roman"/>
          <w:b/>
          <w:sz w:val="24"/>
          <w:szCs w:val="24"/>
        </w:rPr>
        <w:t>of the milk processing plant</w:t>
      </w:r>
    </w:p>
    <w:p w:rsidR="00781848" w:rsidRDefault="00781848">
      <w:pPr>
        <w:rPr>
          <w:rFonts w:ascii="Times New Roman" w:hAnsi="Times New Roman" w:cs="Times New Roman"/>
          <w:sz w:val="24"/>
          <w:szCs w:val="24"/>
        </w:rPr>
      </w:pPr>
    </w:p>
    <w:p w:rsidR="00781848" w:rsidRDefault="00E075BD">
      <w:pPr>
        <w:rPr>
          <w:rFonts w:ascii="Times New Roman" w:hAnsi="Times New Roman" w:cs="Times New Roman"/>
          <w:sz w:val="24"/>
          <w:szCs w:val="24"/>
        </w:rPr>
      </w:pPr>
      <w:r>
        <w:rPr>
          <w:rFonts w:ascii="Times New Roman" w:hAnsi="Times New Roman" w:cs="Times New Roman"/>
          <w:noProof/>
          <w:sz w:val="24"/>
          <w:szCs w:val="24"/>
        </w:rPr>
        <w:pict>
          <v:shape id="Text Box 45" o:spid="_x0000_s1041" type="#_x0000_t202" style="position:absolute;margin-left:295.45pt;margin-top:305.45pt;width:172.35pt;height:41.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">
            <v:textbox>
              <w:txbxContent>
                <w:p w:rsidR="00BD15B7" w:rsidRDefault="00BD15B7" w:rsidP="002B2081">
                  <w:pPr>
                    <w:spacing w:after="120" w:line="240" w:lineRule="auto"/>
                    <w:jc w:val="center"/>
                  </w:pPr>
                  <w:r>
                    <w:t>Total GHG emission</w:t>
                  </w:r>
                </w:p>
                <w:p w:rsidR="00BD15B7" w:rsidRDefault="00BD15B7" w:rsidP="002B2081">
                  <w:pPr>
                    <w:spacing w:after="120" w:line="240" w:lineRule="auto"/>
                    <w:jc w:val="center"/>
                  </w:pPr>
                  <w:r>
                    <w:t>0.091 kg CO</w:t>
                  </w:r>
                  <w:r w:rsidRPr="002B2081">
                    <w:rPr>
                      <w:vertAlign w:val="subscript"/>
                    </w:rPr>
                    <w:t>2</w:t>
                  </w:r>
                  <w:r>
                    <w:t>e per kg milk</w:t>
                  </w:r>
                </w:p>
              </w:txbxContent>
            </v:textbox>
          </v:shape>
        </w:pict>
      </w:r>
      <w:r w:rsidR="00DB7305">
        <w:rPr>
          <w:noProof/>
        </w:rPr>
        <w:drawing>
          <wp:inline distT="0" distB="0" distL="0" distR="0">
            <wp:extent cx="5943600" cy="4404360"/>
            <wp:effectExtent l="0" t="0" r="19050" b="152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E4BA7" w:rsidRDefault="005E4BA7">
      <w:pPr>
        <w:rPr>
          <w:rFonts w:ascii="Times New Roman" w:hAnsi="Times New Roman" w:cs="Times New Roman"/>
          <w:sz w:val="24"/>
          <w:szCs w:val="24"/>
        </w:rPr>
      </w:pPr>
    </w:p>
    <w:p w:rsidR="005E4BA7" w:rsidRDefault="005E4BA7">
      <w:pPr>
        <w:rPr>
          <w:rFonts w:ascii="Times New Roman" w:hAnsi="Times New Roman" w:cs="Times New Roman"/>
          <w:sz w:val="24"/>
          <w:szCs w:val="24"/>
        </w:rPr>
      </w:pPr>
    </w:p>
    <w:sectPr w:rsidR="005E4BA7" w:rsidSect="007231F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035" w:rsidRDefault="00934035" w:rsidP="00495002">
      <w:pPr>
        <w:spacing w:after="0" w:line="240" w:lineRule="auto"/>
      </w:pPr>
      <w:r>
        <w:separator/>
      </w:r>
    </w:p>
  </w:endnote>
  <w:endnote w:type="continuationSeparator" w:id="0">
    <w:p w:rsidR="00934035" w:rsidRDefault="00934035" w:rsidP="00495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8787"/>
      <w:docPartObj>
        <w:docPartGallery w:val="Page Numbers (Bottom of Page)"/>
        <w:docPartUnique/>
      </w:docPartObj>
    </w:sdtPr>
    <w:sdtContent>
      <w:p w:rsidR="00BD15B7" w:rsidRDefault="00BD15B7">
        <w:pPr>
          <w:pStyle w:val="Footer"/>
          <w:jc w:val="center"/>
        </w:pPr>
        <w:fldSimple w:instr=" PAGE   \* MERGEFORMAT ">
          <w:r w:rsidR="002C4905">
            <w:rPr>
              <w:noProof/>
            </w:rPr>
            <w:t>31</w:t>
          </w:r>
        </w:fldSimple>
      </w:p>
    </w:sdtContent>
  </w:sdt>
  <w:p w:rsidR="00BD15B7" w:rsidRDefault="00BD15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035" w:rsidRDefault="00934035" w:rsidP="00495002">
      <w:pPr>
        <w:spacing w:after="0" w:line="240" w:lineRule="auto"/>
      </w:pPr>
      <w:r>
        <w:separator/>
      </w:r>
    </w:p>
  </w:footnote>
  <w:footnote w:type="continuationSeparator" w:id="0">
    <w:p w:rsidR="00934035" w:rsidRDefault="00934035" w:rsidP="004950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73852"/>
    <w:multiLevelType w:val="hybridMultilevel"/>
    <w:tmpl w:val="E9FE6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ED2539"/>
    <w:multiLevelType w:val="hybridMultilevel"/>
    <w:tmpl w:val="99BC3514"/>
    <w:lvl w:ilvl="0" w:tplc="88EEB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F37829"/>
    <w:multiLevelType w:val="hybridMultilevel"/>
    <w:tmpl w:val="E70C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DE4440"/>
    <w:multiLevelType w:val="hybridMultilevel"/>
    <w:tmpl w:val="064E2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70690"/>
    <w:rsid w:val="00000AA6"/>
    <w:rsid w:val="00002409"/>
    <w:rsid w:val="00002A01"/>
    <w:rsid w:val="000034E9"/>
    <w:rsid w:val="00004CB3"/>
    <w:rsid w:val="00004EF8"/>
    <w:rsid w:val="000050B3"/>
    <w:rsid w:val="000057C2"/>
    <w:rsid w:val="0000757F"/>
    <w:rsid w:val="00007DAB"/>
    <w:rsid w:val="00010225"/>
    <w:rsid w:val="0001082D"/>
    <w:rsid w:val="0001575A"/>
    <w:rsid w:val="000200D0"/>
    <w:rsid w:val="00025093"/>
    <w:rsid w:val="00026E42"/>
    <w:rsid w:val="00031836"/>
    <w:rsid w:val="00035A11"/>
    <w:rsid w:val="00035FF2"/>
    <w:rsid w:val="00040FDA"/>
    <w:rsid w:val="0004282B"/>
    <w:rsid w:val="000532E7"/>
    <w:rsid w:val="00055CC3"/>
    <w:rsid w:val="0006103E"/>
    <w:rsid w:val="00062C28"/>
    <w:rsid w:val="000633AD"/>
    <w:rsid w:val="0006580D"/>
    <w:rsid w:val="000673F0"/>
    <w:rsid w:val="0007197D"/>
    <w:rsid w:val="00072CE2"/>
    <w:rsid w:val="00072E04"/>
    <w:rsid w:val="00077EC7"/>
    <w:rsid w:val="00080242"/>
    <w:rsid w:val="00080D79"/>
    <w:rsid w:val="00081B11"/>
    <w:rsid w:val="0008387E"/>
    <w:rsid w:val="000863BD"/>
    <w:rsid w:val="00087082"/>
    <w:rsid w:val="000A11FB"/>
    <w:rsid w:val="000A5705"/>
    <w:rsid w:val="000A7368"/>
    <w:rsid w:val="000A7AE1"/>
    <w:rsid w:val="000B3F11"/>
    <w:rsid w:val="000B41C7"/>
    <w:rsid w:val="000C17E4"/>
    <w:rsid w:val="000C298E"/>
    <w:rsid w:val="000C32AB"/>
    <w:rsid w:val="000C396A"/>
    <w:rsid w:val="000C58ED"/>
    <w:rsid w:val="000C728E"/>
    <w:rsid w:val="000D0B78"/>
    <w:rsid w:val="000D0BDD"/>
    <w:rsid w:val="000D45DB"/>
    <w:rsid w:val="000D6F2C"/>
    <w:rsid w:val="000E5BA1"/>
    <w:rsid w:val="000F5CBB"/>
    <w:rsid w:val="000F6208"/>
    <w:rsid w:val="000F6AAE"/>
    <w:rsid w:val="000F7496"/>
    <w:rsid w:val="000F79C5"/>
    <w:rsid w:val="00100CC6"/>
    <w:rsid w:val="00102279"/>
    <w:rsid w:val="00103487"/>
    <w:rsid w:val="00103898"/>
    <w:rsid w:val="0010568C"/>
    <w:rsid w:val="00105942"/>
    <w:rsid w:val="001060EB"/>
    <w:rsid w:val="00106367"/>
    <w:rsid w:val="001073CC"/>
    <w:rsid w:val="00107BF5"/>
    <w:rsid w:val="00112269"/>
    <w:rsid w:val="0011276E"/>
    <w:rsid w:val="00114E59"/>
    <w:rsid w:val="0011572F"/>
    <w:rsid w:val="00122131"/>
    <w:rsid w:val="00122643"/>
    <w:rsid w:val="00124BB9"/>
    <w:rsid w:val="00125DCF"/>
    <w:rsid w:val="001306EF"/>
    <w:rsid w:val="001310E1"/>
    <w:rsid w:val="00134D05"/>
    <w:rsid w:val="0013543D"/>
    <w:rsid w:val="00136484"/>
    <w:rsid w:val="00141754"/>
    <w:rsid w:val="001424BC"/>
    <w:rsid w:val="00142C10"/>
    <w:rsid w:val="001441F0"/>
    <w:rsid w:val="00147E03"/>
    <w:rsid w:val="00154CF1"/>
    <w:rsid w:val="00155526"/>
    <w:rsid w:val="00157463"/>
    <w:rsid w:val="00161A7E"/>
    <w:rsid w:val="00164A2F"/>
    <w:rsid w:val="00167A72"/>
    <w:rsid w:val="00170DB2"/>
    <w:rsid w:val="00175648"/>
    <w:rsid w:val="00176EFF"/>
    <w:rsid w:val="001771EA"/>
    <w:rsid w:val="001806DB"/>
    <w:rsid w:val="00180CCD"/>
    <w:rsid w:val="001827B3"/>
    <w:rsid w:val="00182838"/>
    <w:rsid w:val="00186264"/>
    <w:rsid w:val="00190D7F"/>
    <w:rsid w:val="001916C0"/>
    <w:rsid w:val="001A0362"/>
    <w:rsid w:val="001A2792"/>
    <w:rsid w:val="001A30C3"/>
    <w:rsid w:val="001A34A9"/>
    <w:rsid w:val="001A5F30"/>
    <w:rsid w:val="001A69C5"/>
    <w:rsid w:val="001A6DB8"/>
    <w:rsid w:val="001A7123"/>
    <w:rsid w:val="001B15AB"/>
    <w:rsid w:val="001B2D44"/>
    <w:rsid w:val="001B424E"/>
    <w:rsid w:val="001B6ED3"/>
    <w:rsid w:val="001C2463"/>
    <w:rsid w:val="001C3ABF"/>
    <w:rsid w:val="001C79FD"/>
    <w:rsid w:val="001D106B"/>
    <w:rsid w:val="001D1E38"/>
    <w:rsid w:val="001D6DDA"/>
    <w:rsid w:val="001D7469"/>
    <w:rsid w:val="001E129E"/>
    <w:rsid w:val="001E4072"/>
    <w:rsid w:val="001E58D6"/>
    <w:rsid w:val="001E6093"/>
    <w:rsid w:val="001F2AE0"/>
    <w:rsid w:val="001F6251"/>
    <w:rsid w:val="001F6B7E"/>
    <w:rsid w:val="001F6C90"/>
    <w:rsid w:val="00203863"/>
    <w:rsid w:val="00205F6E"/>
    <w:rsid w:val="00206D11"/>
    <w:rsid w:val="0021068A"/>
    <w:rsid w:val="00212DF9"/>
    <w:rsid w:val="00213304"/>
    <w:rsid w:val="0021411B"/>
    <w:rsid w:val="00222D17"/>
    <w:rsid w:val="002233CD"/>
    <w:rsid w:val="0022384C"/>
    <w:rsid w:val="002273EF"/>
    <w:rsid w:val="002277D1"/>
    <w:rsid w:val="00230043"/>
    <w:rsid w:val="00230604"/>
    <w:rsid w:val="00230CF9"/>
    <w:rsid w:val="002357FD"/>
    <w:rsid w:val="002358BD"/>
    <w:rsid w:val="00236401"/>
    <w:rsid w:val="00236556"/>
    <w:rsid w:val="002369CC"/>
    <w:rsid w:val="00236EFF"/>
    <w:rsid w:val="002377A5"/>
    <w:rsid w:val="002403A0"/>
    <w:rsid w:val="002445FA"/>
    <w:rsid w:val="002448F3"/>
    <w:rsid w:val="00245C45"/>
    <w:rsid w:val="002475DF"/>
    <w:rsid w:val="0025089A"/>
    <w:rsid w:val="0025214F"/>
    <w:rsid w:val="002521D0"/>
    <w:rsid w:val="002523BE"/>
    <w:rsid w:val="00252742"/>
    <w:rsid w:val="002548C0"/>
    <w:rsid w:val="00257571"/>
    <w:rsid w:val="002625DD"/>
    <w:rsid w:val="00263BD6"/>
    <w:rsid w:val="00265DF4"/>
    <w:rsid w:val="002663CC"/>
    <w:rsid w:val="00270FE8"/>
    <w:rsid w:val="0027360C"/>
    <w:rsid w:val="00273DF2"/>
    <w:rsid w:val="00281BA6"/>
    <w:rsid w:val="00282539"/>
    <w:rsid w:val="002828A7"/>
    <w:rsid w:val="002832D9"/>
    <w:rsid w:val="0028737C"/>
    <w:rsid w:val="00287BFA"/>
    <w:rsid w:val="00290052"/>
    <w:rsid w:val="00291986"/>
    <w:rsid w:val="00293C63"/>
    <w:rsid w:val="00295A3F"/>
    <w:rsid w:val="00295B9B"/>
    <w:rsid w:val="00297EC2"/>
    <w:rsid w:val="002A2A2F"/>
    <w:rsid w:val="002A2B68"/>
    <w:rsid w:val="002A35FD"/>
    <w:rsid w:val="002A5246"/>
    <w:rsid w:val="002A6118"/>
    <w:rsid w:val="002A7D9A"/>
    <w:rsid w:val="002B2081"/>
    <w:rsid w:val="002B311E"/>
    <w:rsid w:val="002B5E2C"/>
    <w:rsid w:val="002B6437"/>
    <w:rsid w:val="002B69AF"/>
    <w:rsid w:val="002C1B05"/>
    <w:rsid w:val="002C480C"/>
    <w:rsid w:val="002C4905"/>
    <w:rsid w:val="002C607F"/>
    <w:rsid w:val="002C6085"/>
    <w:rsid w:val="002C7AD3"/>
    <w:rsid w:val="002D0126"/>
    <w:rsid w:val="002D0D40"/>
    <w:rsid w:val="002D2D84"/>
    <w:rsid w:val="002D4139"/>
    <w:rsid w:val="002D4FE4"/>
    <w:rsid w:val="002D7A38"/>
    <w:rsid w:val="002E0F23"/>
    <w:rsid w:val="002E44B4"/>
    <w:rsid w:val="002E4E09"/>
    <w:rsid w:val="002E6AEB"/>
    <w:rsid w:val="002E6C03"/>
    <w:rsid w:val="002F3284"/>
    <w:rsid w:val="003043EB"/>
    <w:rsid w:val="0030606B"/>
    <w:rsid w:val="00306634"/>
    <w:rsid w:val="003067F4"/>
    <w:rsid w:val="00310385"/>
    <w:rsid w:val="003146C2"/>
    <w:rsid w:val="003158CF"/>
    <w:rsid w:val="0031628B"/>
    <w:rsid w:val="00316345"/>
    <w:rsid w:val="0031729C"/>
    <w:rsid w:val="00317647"/>
    <w:rsid w:val="00321487"/>
    <w:rsid w:val="00322177"/>
    <w:rsid w:val="00323E0D"/>
    <w:rsid w:val="00326986"/>
    <w:rsid w:val="00326E2A"/>
    <w:rsid w:val="0033070B"/>
    <w:rsid w:val="0033297C"/>
    <w:rsid w:val="00333CD3"/>
    <w:rsid w:val="00334780"/>
    <w:rsid w:val="00340CA2"/>
    <w:rsid w:val="00343928"/>
    <w:rsid w:val="003500CE"/>
    <w:rsid w:val="00352B0A"/>
    <w:rsid w:val="00355AFE"/>
    <w:rsid w:val="00357490"/>
    <w:rsid w:val="0036070C"/>
    <w:rsid w:val="0036494C"/>
    <w:rsid w:val="00371BD4"/>
    <w:rsid w:val="00371FAE"/>
    <w:rsid w:val="00374A9F"/>
    <w:rsid w:val="00375252"/>
    <w:rsid w:val="003752FF"/>
    <w:rsid w:val="00377C3D"/>
    <w:rsid w:val="00380C10"/>
    <w:rsid w:val="0038325F"/>
    <w:rsid w:val="00384298"/>
    <w:rsid w:val="00387953"/>
    <w:rsid w:val="00390853"/>
    <w:rsid w:val="00391675"/>
    <w:rsid w:val="003927F6"/>
    <w:rsid w:val="00392B09"/>
    <w:rsid w:val="00395575"/>
    <w:rsid w:val="00397BC1"/>
    <w:rsid w:val="003A097F"/>
    <w:rsid w:val="003A73B9"/>
    <w:rsid w:val="003A786A"/>
    <w:rsid w:val="003B182C"/>
    <w:rsid w:val="003B48A7"/>
    <w:rsid w:val="003B5035"/>
    <w:rsid w:val="003C7B3D"/>
    <w:rsid w:val="003D0661"/>
    <w:rsid w:val="003D2EF3"/>
    <w:rsid w:val="003D4271"/>
    <w:rsid w:val="003D538A"/>
    <w:rsid w:val="003D5685"/>
    <w:rsid w:val="003D6366"/>
    <w:rsid w:val="003D640D"/>
    <w:rsid w:val="003D7105"/>
    <w:rsid w:val="003E3BA9"/>
    <w:rsid w:val="003E615F"/>
    <w:rsid w:val="003F3939"/>
    <w:rsid w:val="003F418E"/>
    <w:rsid w:val="003F5245"/>
    <w:rsid w:val="003F6614"/>
    <w:rsid w:val="00400869"/>
    <w:rsid w:val="00402520"/>
    <w:rsid w:val="004037B2"/>
    <w:rsid w:val="00406BD1"/>
    <w:rsid w:val="00406CDA"/>
    <w:rsid w:val="0041095D"/>
    <w:rsid w:val="00413600"/>
    <w:rsid w:val="00413636"/>
    <w:rsid w:val="0041445E"/>
    <w:rsid w:val="00414C56"/>
    <w:rsid w:val="0042171D"/>
    <w:rsid w:val="004222F7"/>
    <w:rsid w:val="00430AB3"/>
    <w:rsid w:val="00431CEA"/>
    <w:rsid w:val="00433413"/>
    <w:rsid w:val="00434432"/>
    <w:rsid w:val="00434B1B"/>
    <w:rsid w:val="004354B1"/>
    <w:rsid w:val="00436C6E"/>
    <w:rsid w:val="00445C2E"/>
    <w:rsid w:val="00446A30"/>
    <w:rsid w:val="00446D30"/>
    <w:rsid w:val="00446F69"/>
    <w:rsid w:val="00446F8E"/>
    <w:rsid w:val="004531B9"/>
    <w:rsid w:val="0045476A"/>
    <w:rsid w:val="00454BB0"/>
    <w:rsid w:val="0045554C"/>
    <w:rsid w:val="00455BB2"/>
    <w:rsid w:val="0045679B"/>
    <w:rsid w:val="00457DB7"/>
    <w:rsid w:val="00464479"/>
    <w:rsid w:val="00464983"/>
    <w:rsid w:val="00467123"/>
    <w:rsid w:val="004704FD"/>
    <w:rsid w:val="00471B60"/>
    <w:rsid w:val="00471F6F"/>
    <w:rsid w:val="004744F7"/>
    <w:rsid w:val="00476907"/>
    <w:rsid w:val="00477F3A"/>
    <w:rsid w:val="00480383"/>
    <w:rsid w:val="0048160E"/>
    <w:rsid w:val="00484114"/>
    <w:rsid w:val="0048519E"/>
    <w:rsid w:val="004929BA"/>
    <w:rsid w:val="0049371D"/>
    <w:rsid w:val="00493976"/>
    <w:rsid w:val="004942F2"/>
    <w:rsid w:val="00495002"/>
    <w:rsid w:val="0049635C"/>
    <w:rsid w:val="00496631"/>
    <w:rsid w:val="00497258"/>
    <w:rsid w:val="00497AB9"/>
    <w:rsid w:val="004A2CB2"/>
    <w:rsid w:val="004A5549"/>
    <w:rsid w:val="004A5C3F"/>
    <w:rsid w:val="004A60B2"/>
    <w:rsid w:val="004A6EC9"/>
    <w:rsid w:val="004B06D4"/>
    <w:rsid w:val="004B39ED"/>
    <w:rsid w:val="004C66EE"/>
    <w:rsid w:val="004D73FC"/>
    <w:rsid w:val="004D7590"/>
    <w:rsid w:val="004E0466"/>
    <w:rsid w:val="004E0D18"/>
    <w:rsid w:val="004E45EF"/>
    <w:rsid w:val="004E6122"/>
    <w:rsid w:val="004E6883"/>
    <w:rsid w:val="004E6AF5"/>
    <w:rsid w:val="004F003B"/>
    <w:rsid w:val="004F14C9"/>
    <w:rsid w:val="004F65A2"/>
    <w:rsid w:val="004F79B2"/>
    <w:rsid w:val="00501DD0"/>
    <w:rsid w:val="00505D17"/>
    <w:rsid w:val="00507C95"/>
    <w:rsid w:val="0051281D"/>
    <w:rsid w:val="005131D4"/>
    <w:rsid w:val="005134AA"/>
    <w:rsid w:val="00515F8F"/>
    <w:rsid w:val="00516528"/>
    <w:rsid w:val="00520DE7"/>
    <w:rsid w:val="00521F5C"/>
    <w:rsid w:val="00522848"/>
    <w:rsid w:val="0052393E"/>
    <w:rsid w:val="00527696"/>
    <w:rsid w:val="00527C83"/>
    <w:rsid w:val="005305D7"/>
    <w:rsid w:val="005351E4"/>
    <w:rsid w:val="00535A6E"/>
    <w:rsid w:val="00540903"/>
    <w:rsid w:val="00541F32"/>
    <w:rsid w:val="00546453"/>
    <w:rsid w:val="00546CD3"/>
    <w:rsid w:val="00552369"/>
    <w:rsid w:val="00552530"/>
    <w:rsid w:val="00565B1B"/>
    <w:rsid w:val="00565DD3"/>
    <w:rsid w:val="00567795"/>
    <w:rsid w:val="0057003B"/>
    <w:rsid w:val="00582DDD"/>
    <w:rsid w:val="00582EE9"/>
    <w:rsid w:val="005848DB"/>
    <w:rsid w:val="00590448"/>
    <w:rsid w:val="00590638"/>
    <w:rsid w:val="005926F8"/>
    <w:rsid w:val="0059340A"/>
    <w:rsid w:val="0059461F"/>
    <w:rsid w:val="00595D7B"/>
    <w:rsid w:val="005A28A2"/>
    <w:rsid w:val="005A3D09"/>
    <w:rsid w:val="005A4B3E"/>
    <w:rsid w:val="005A52C7"/>
    <w:rsid w:val="005B21C9"/>
    <w:rsid w:val="005B3FEC"/>
    <w:rsid w:val="005B4971"/>
    <w:rsid w:val="005B6F0C"/>
    <w:rsid w:val="005B7261"/>
    <w:rsid w:val="005B7FDB"/>
    <w:rsid w:val="005C1F54"/>
    <w:rsid w:val="005C4A62"/>
    <w:rsid w:val="005C50F7"/>
    <w:rsid w:val="005C5A6C"/>
    <w:rsid w:val="005C66BB"/>
    <w:rsid w:val="005C7419"/>
    <w:rsid w:val="005C78D9"/>
    <w:rsid w:val="005D384D"/>
    <w:rsid w:val="005D4861"/>
    <w:rsid w:val="005D4E38"/>
    <w:rsid w:val="005D5456"/>
    <w:rsid w:val="005D6601"/>
    <w:rsid w:val="005D7521"/>
    <w:rsid w:val="005D7B52"/>
    <w:rsid w:val="005E39B9"/>
    <w:rsid w:val="005E4BA7"/>
    <w:rsid w:val="005E7412"/>
    <w:rsid w:val="005F2B19"/>
    <w:rsid w:val="005F687C"/>
    <w:rsid w:val="00605C48"/>
    <w:rsid w:val="00612A55"/>
    <w:rsid w:val="00613202"/>
    <w:rsid w:val="006133A5"/>
    <w:rsid w:val="00613F7C"/>
    <w:rsid w:val="006146E4"/>
    <w:rsid w:val="0061587E"/>
    <w:rsid w:val="00616999"/>
    <w:rsid w:val="006211C7"/>
    <w:rsid w:val="006229B7"/>
    <w:rsid w:val="00623315"/>
    <w:rsid w:val="00623376"/>
    <w:rsid w:val="00623F64"/>
    <w:rsid w:val="00630D20"/>
    <w:rsid w:val="0063528D"/>
    <w:rsid w:val="0063545F"/>
    <w:rsid w:val="00636499"/>
    <w:rsid w:val="006369D8"/>
    <w:rsid w:val="00637B38"/>
    <w:rsid w:val="006407D2"/>
    <w:rsid w:val="006444E2"/>
    <w:rsid w:val="0064769D"/>
    <w:rsid w:val="006517A2"/>
    <w:rsid w:val="00653921"/>
    <w:rsid w:val="00653B09"/>
    <w:rsid w:val="00653D10"/>
    <w:rsid w:val="00655A5D"/>
    <w:rsid w:val="00660D00"/>
    <w:rsid w:val="00661C40"/>
    <w:rsid w:val="00664C45"/>
    <w:rsid w:val="00666D87"/>
    <w:rsid w:val="0066730B"/>
    <w:rsid w:val="00670C2B"/>
    <w:rsid w:val="00670D8C"/>
    <w:rsid w:val="006721A2"/>
    <w:rsid w:val="006734AA"/>
    <w:rsid w:val="0067359F"/>
    <w:rsid w:val="0067370D"/>
    <w:rsid w:val="00673D03"/>
    <w:rsid w:val="006805B8"/>
    <w:rsid w:val="00684C3F"/>
    <w:rsid w:val="006850A2"/>
    <w:rsid w:val="00691311"/>
    <w:rsid w:val="00691D8E"/>
    <w:rsid w:val="006930F0"/>
    <w:rsid w:val="00697247"/>
    <w:rsid w:val="006A274B"/>
    <w:rsid w:val="006A4746"/>
    <w:rsid w:val="006B18AA"/>
    <w:rsid w:val="006B4006"/>
    <w:rsid w:val="006C2F85"/>
    <w:rsid w:val="006C4F60"/>
    <w:rsid w:val="006C7B36"/>
    <w:rsid w:val="006D0A68"/>
    <w:rsid w:val="006D0AEE"/>
    <w:rsid w:val="006D2D09"/>
    <w:rsid w:val="006D6333"/>
    <w:rsid w:val="006E2280"/>
    <w:rsid w:val="006E38E4"/>
    <w:rsid w:val="006E5391"/>
    <w:rsid w:val="006E630E"/>
    <w:rsid w:val="006F328B"/>
    <w:rsid w:val="006F4207"/>
    <w:rsid w:val="006F51E1"/>
    <w:rsid w:val="006F60E0"/>
    <w:rsid w:val="006F68BE"/>
    <w:rsid w:val="006F7497"/>
    <w:rsid w:val="00703FEA"/>
    <w:rsid w:val="007044FB"/>
    <w:rsid w:val="00704F50"/>
    <w:rsid w:val="00706D59"/>
    <w:rsid w:val="00712ECD"/>
    <w:rsid w:val="007155D4"/>
    <w:rsid w:val="0071680A"/>
    <w:rsid w:val="0072047D"/>
    <w:rsid w:val="007231F2"/>
    <w:rsid w:val="00724711"/>
    <w:rsid w:val="0072792A"/>
    <w:rsid w:val="00732EC3"/>
    <w:rsid w:val="007403A1"/>
    <w:rsid w:val="00742C9A"/>
    <w:rsid w:val="00742E29"/>
    <w:rsid w:val="00743D1A"/>
    <w:rsid w:val="007479D6"/>
    <w:rsid w:val="00750B3F"/>
    <w:rsid w:val="0075569F"/>
    <w:rsid w:val="007557B4"/>
    <w:rsid w:val="0075738A"/>
    <w:rsid w:val="00760548"/>
    <w:rsid w:val="0076098C"/>
    <w:rsid w:val="00763D4D"/>
    <w:rsid w:val="00764784"/>
    <w:rsid w:val="00767C94"/>
    <w:rsid w:val="00771C5A"/>
    <w:rsid w:val="0077454B"/>
    <w:rsid w:val="007812AE"/>
    <w:rsid w:val="00781848"/>
    <w:rsid w:val="00781EDA"/>
    <w:rsid w:val="00782EE6"/>
    <w:rsid w:val="00783B3A"/>
    <w:rsid w:val="0078479D"/>
    <w:rsid w:val="00785DE2"/>
    <w:rsid w:val="00787A78"/>
    <w:rsid w:val="0079136C"/>
    <w:rsid w:val="00793B21"/>
    <w:rsid w:val="0079469F"/>
    <w:rsid w:val="00794A45"/>
    <w:rsid w:val="007A16F4"/>
    <w:rsid w:val="007A3274"/>
    <w:rsid w:val="007A6695"/>
    <w:rsid w:val="007A7C45"/>
    <w:rsid w:val="007B02E0"/>
    <w:rsid w:val="007B14AA"/>
    <w:rsid w:val="007B1D5B"/>
    <w:rsid w:val="007B2CCD"/>
    <w:rsid w:val="007B31CD"/>
    <w:rsid w:val="007B4BF1"/>
    <w:rsid w:val="007C07C0"/>
    <w:rsid w:val="007C0C37"/>
    <w:rsid w:val="007C29AE"/>
    <w:rsid w:val="007C3217"/>
    <w:rsid w:val="007C3B41"/>
    <w:rsid w:val="007D273E"/>
    <w:rsid w:val="007D5026"/>
    <w:rsid w:val="007E0481"/>
    <w:rsid w:val="007E5927"/>
    <w:rsid w:val="007E5F4B"/>
    <w:rsid w:val="007E641D"/>
    <w:rsid w:val="007F0BD7"/>
    <w:rsid w:val="007F25C2"/>
    <w:rsid w:val="007F2F34"/>
    <w:rsid w:val="007F474D"/>
    <w:rsid w:val="00802717"/>
    <w:rsid w:val="00803304"/>
    <w:rsid w:val="00807614"/>
    <w:rsid w:val="008077CA"/>
    <w:rsid w:val="00821DF1"/>
    <w:rsid w:val="00822F64"/>
    <w:rsid w:val="008249E2"/>
    <w:rsid w:val="00824BC1"/>
    <w:rsid w:val="00824EFF"/>
    <w:rsid w:val="00841893"/>
    <w:rsid w:val="00842D20"/>
    <w:rsid w:val="008471B8"/>
    <w:rsid w:val="00852E22"/>
    <w:rsid w:val="00855C24"/>
    <w:rsid w:val="00856E07"/>
    <w:rsid w:val="00857BD2"/>
    <w:rsid w:val="00860F24"/>
    <w:rsid w:val="008638C7"/>
    <w:rsid w:val="00863F65"/>
    <w:rsid w:val="00864BE5"/>
    <w:rsid w:val="0086722E"/>
    <w:rsid w:val="00871AE3"/>
    <w:rsid w:val="008736DA"/>
    <w:rsid w:val="00877450"/>
    <w:rsid w:val="008776C7"/>
    <w:rsid w:val="00882DCF"/>
    <w:rsid w:val="00884BA8"/>
    <w:rsid w:val="00885042"/>
    <w:rsid w:val="0088705A"/>
    <w:rsid w:val="00892775"/>
    <w:rsid w:val="00893F48"/>
    <w:rsid w:val="008940F2"/>
    <w:rsid w:val="00895582"/>
    <w:rsid w:val="008A36A7"/>
    <w:rsid w:val="008A3D4C"/>
    <w:rsid w:val="008A4507"/>
    <w:rsid w:val="008A555A"/>
    <w:rsid w:val="008B1459"/>
    <w:rsid w:val="008B3E18"/>
    <w:rsid w:val="008B53F4"/>
    <w:rsid w:val="008B700A"/>
    <w:rsid w:val="008C04AD"/>
    <w:rsid w:val="008C29CD"/>
    <w:rsid w:val="008C3BF5"/>
    <w:rsid w:val="008C4310"/>
    <w:rsid w:val="008C7CD6"/>
    <w:rsid w:val="008D4442"/>
    <w:rsid w:val="008D7569"/>
    <w:rsid w:val="008D7E04"/>
    <w:rsid w:val="008E0891"/>
    <w:rsid w:val="008E40C9"/>
    <w:rsid w:val="008F1870"/>
    <w:rsid w:val="008F7D72"/>
    <w:rsid w:val="00904311"/>
    <w:rsid w:val="00907B3F"/>
    <w:rsid w:val="00910C3C"/>
    <w:rsid w:val="00911C51"/>
    <w:rsid w:val="009129ED"/>
    <w:rsid w:val="00912B81"/>
    <w:rsid w:val="00912E84"/>
    <w:rsid w:val="00913111"/>
    <w:rsid w:val="00914DB7"/>
    <w:rsid w:val="009165ED"/>
    <w:rsid w:val="009207D5"/>
    <w:rsid w:val="009261CB"/>
    <w:rsid w:val="00926C70"/>
    <w:rsid w:val="0092738B"/>
    <w:rsid w:val="00930744"/>
    <w:rsid w:val="00934035"/>
    <w:rsid w:val="00935274"/>
    <w:rsid w:val="009359E3"/>
    <w:rsid w:val="0094095E"/>
    <w:rsid w:val="0094455B"/>
    <w:rsid w:val="009451BB"/>
    <w:rsid w:val="009452D1"/>
    <w:rsid w:val="00945B93"/>
    <w:rsid w:val="00947E8E"/>
    <w:rsid w:val="0095017D"/>
    <w:rsid w:val="00950229"/>
    <w:rsid w:val="00950877"/>
    <w:rsid w:val="00951C77"/>
    <w:rsid w:val="00951DD5"/>
    <w:rsid w:val="00952B40"/>
    <w:rsid w:val="009535B9"/>
    <w:rsid w:val="00955B61"/>
    <w:rsid w:val="009563E9"/>
    <w:rsid w:val="00960682"/>
    <w:rsid w:val="009627D2"/>
    <w:rsid w:val="009634C0"/>
    <w:rsid w:val="00965894"/>
    <w:rsid w:val="00967053"/>
    <w:rsid w:val="00967F46"/>
    <w:rsid w:val="009723A4"/>
    <w:rsid w:val="00972AD3"/>
    <w:rsid w:val="0097329D"/>
    <w:rsid w:val="00973D3D"/>
    <w:rsid w:val="00974DDD"/>
    <w:rsid w:val="00975325"/>
    <w:rsid w:val="00976C52"/>
    <w:rsid w:val="00977659"/>
    <w:rsid w:val="00981419"/>
    <w:rsid w:val="00982AF0"/>
    <w:rsid w:val="00983EE2"/>
    <w:rsid w:val="00985186"/>
    <w:rsid w:val="009864B2"/>
    <w:rsid w:val="00986898"/>
    <w:rsid w:val="00986F48"/>
    <w:rsid w:val="009915DC"/>
    <w:rsid w:val="0099233C"/>
    <w:rsid w:val="009959C8"/>
    <w:rsid w:val="009964CA"/>
    <w:rsid w:val="00997BAF"/>
    <w:rsid w:val="009A00C7"/>
    <w:rsid w:val="009A5A55"/>
    <w:rsid w:val="009B035F"/>
    <w:rsid w:val="009B33C4"/>
    <w:rsid w:val="009B4550"/>
    <w:rsid w:val="009B61D3"/>
    <w:rsid w:val="009C1043"/>
    <w:rsid w:val="009C2C7B"/>
    <w:rsid w:val="009C3C44"/>
    <w:rsid w:val="009C4870"/>
    <w:rsid w:val="009C5325"/>
    <w:rsid w:val="009C6042"/>
    <w:rsid w:val="009C7094"/>
    <w:rsid w:val="009D03FD"/>
    <w:rsid w:val="009D7690"/>
    <w:rsid w:val="009E2861"/>
    <w:rsid w:val="009E39B5"/>
    <w:rsid w:val="009E41FC"/>
    <w:rsid w:val="009E441A"/>
    <w:rsid w:val="009F142E"/>
    <w:rsid w:val="009F21D6"/>
    <w:rsid w:val="009F2772"/>
    <w:rsid w:val="009F50EA"/>
    <w:rsid w:val="009F7666"/>
    <w:rsid w:val="00A009B6"/>
    <w:rsid w:val="00A04A9F"/>
    <w:rsid w:val="00A1025B"/>
    <w:rsid w:val="00A1045C"/>
    <w:rsid w:val="00A1051D"/>
    <w:rsid w:val="00A16F76"/>
    <w:rsid w:val="00A17C8F"/>
    <w:rsid w:val="00A26647"/>
    <w:rsid w:val="00A30C5A"/>
    <w:rsid w:val="00A3213E"/>
    <w:rsid w:val="00A32628"/>
    <w:rsid w:val="00A473C8"/>
    <w:rsid w:val="00A55CF5"/>
    <w:rsid w:val="00A56CA4"/>
    <w:rsid w:val="00A60BB3"/>
    <w:rsid w:val="00A616DC"/>
    <w:rsid w:val="00A62D6D"/>
    <w:rsid w:val="00A64152"/>
    <w:rsid w:val="00A65E3B"/>
    <w:rsid w:val="00A67167"/>
    <w:rsid w:val="00A70690"/>
    <w:rsid w:val="00A7085D"/>
    <w:rsid w:val="00A7284A"/>
    <w:rsid w:val="00A72D86"/>
    <w:rsid w:val="00A7513C"/>
    <w:rsid w:val="00A75342"/>
    <w:rsid w:val="00A753D3"/>
    <w:rsid w:val="00A75F6E"/>
    <w:rsid w:val="00A77B0C"/>
    <w:rsid w:val="00A8075A"/>
    <w:rsid w:val="00A832A7"/>
    <w:rsid w:val="00A84573"/>
    <w:rsid w:val="00A90E12"/>
    <w:rsid w:val="00A954FE"/>
    <w:rsid w:val="00AA05AE"/>
    <w:rsid w:val="00AA0967"/>
    <w:rsid w:val="00AA1312"/>
    <w:rsid w:val="00AA1AC4"/>
    <w:rsid w:val="00AA1B30"/>
    <w:rsid w:val="00AA1FF0"/>
    <w:rsid w:val="00AA5EC6"/>
    <w:rsid w:val="00AA65BE"/>
    <w:rsid w:val="00AA6B59"/>
    <w:rsid w:val="00AB153B"/>
    <w:rsid w:val="00AB1D8A"/>
    <w:rsid w:val="00AB2B88"/>
    <w:rsid w:val="00AB3182"/>
    <w:rsid w:val="00AC1AA9"/>
    <w:rsid w:val="00AC234D"/>
    <w:rsid w:val="00AC3588"/>
    <w:rsid w:val="00AC424C"/>
    <w:rsid w:val="00AC5B01"/>
    <w:rsid w:val="00AC5F13"/>
    <w:rsid w:val="00AC6FF0"/>
    <w:rsid w:val="00AD1941"/>
    <w:rsid w:val="00AD2EC0"/>
    <w:rsid w:val="00AD32A9"/>
    <w:rsid w:val="00AD35EB"/>
    <w:rsid w:val="00AD3978"/>
    <w:rsid w:val="00AD4973"/>
    <w:rsid w:val="00AE1102"/>
    <w:rsid w:val="00AE1730"/>
    <w:rsid w:val="00AE1EF5"/>
    <w:rsid w:val="00AE28C5"/>
    <w:rsid w:val="00AE582F"/>
    <w:rsid w:val="00AF0B7F"/>
    <w:rsid w:val="00AF49F2"/>
    <w:rsid w:val="00AF6B53"/>
    <w:rsid w:val="00B01872"/>
    <w:rsid w:val="00B0441B"/>
    <w:rsid w:val="00B048A2"/>
    <w:rsid w:val="00B04DCF"/>
    <w:rsid w:val="00B10927"/>
    <w:rsid w:val="00B15BDC"/>
    <w:rsid w:val="00B20B86"/>
    <w:rsid w:val="00B23C2A"/>
    <w:rsid w:val="00B32DE6"/>
    <w:rsid w:val="00B37524"/>
    <w:rsid w:val="00B41387"/>
    <w:rsid w:val="00B42170"/>
    <w:rsid w:val="00B43D17"/>
    <w:rsid w:val="00B43FE8"/>
    <w:rsid w:val="00B459DE"/>
    <w:rsid w:val="00B45FB6"/>
    <w:rsid w:val="00B465AC"/>
    <w:rsid w:val="00B53008"/>
    <w:rsid w:val="00B60FE6"/>
    <w:rsid w:val="00B63A3D"/>
    <w:rsid w:val="00B651EF"/>
    <w:rsid w:val="00B665B9"/>
    <w:rsid w:val="00B6670C"/>
    <w:rsid w:val="00B75835"/>
    <w:rsid w:val="00B76AFE"/>
    <w:rsid w:val="00B77847"/>
    <w:rsid w:val="00B81D0A"/>
    <w:rsid w:val="00B82E58"/>
    <w:rsid w:val="00B844B8"/>
    <w:rsid w:val="00B87759"/>
    <w:rsid w:val="00B903F1"/>
    <w:rsid w:val="00B92D5B"/>
    <w:rsid w:val="00B9395C"/>
    <w:rsid w:val="00B94EB9"/>
    <w:rsid w:val="00B96E82"/>
    <w:rsid w:val="00B97312"/>
    <w:rsid w:val="00BA1782"/>
    <w:rsid w:val="00BA2CC0"/>
    <w:rsid w:val="00BA741C"/>
    <w:rsid w:val="00BB0587"/>
    <w:rsid w:val="00BB1DE6"/>
    <w:rsid w:val="00BB3362"/>
    <w:rsid w:val="00BB44F5"/>
    <w:rsid w:val="00BB4600"/>
    <w:rsid w:val="00BB5D18"/>
    <w:rsid w:val="00BB6B30"/>
    <w:rsid w:val="00BB7612"/>
    <w:rsid w:val="00BB7E71"/>
    <w:rsid w:val="00BC1385"/>
    <w:rsid w:val="00BC2C80"/>
    <w:rsid w:val="00BC4215"/>
    <w:rsid w:val="00BC6035"/>
    <w:rsid w:val="00BC64A7"/>
    <w:rsid w:val="00BD15B7"/>
    <w:rsid w:val="00BD2EC3"/>
    <w:rsid w:val="00BD4B74"/>
    <w:rsid w:val="00BD4D74"/>
    <w:rsid w:val="00BD647A"/>
    <w:rsid w:val="00BE0D87"/>
    <w:rsid w:val="00BE4C7A"/>
    <w:rsid w:val="00BF1E28"/>
    <w:rsid w:val="00BF2EE6"/>
    <w:rsid w:val="00BF496A"/>
    <w:rsid w:val="00BF7340"/>
    <w:rsid w:val="00C00048"/>
    <w:rsid w:val="00C01963"/>
    <w:rsid w:val="00C022E7"/>
    <w:rsid w:val="00C04AC5"/>
    <w:rsid w:val="00C05B24"/>
    <w:rsid w:val="00C06F21"/>
    <w:rsid w:val="00C108D8"/>
    <w:rsid w:val="00C113C4"/>
    <w:rsid w:val="00C15B1C"/>
    <w:rsid w:val="00C2194B"/>
    <w:rsid w:val="00C23BA9"/>
    <w:rsid w:val="00C2582F"/>
    <w:rsid w:val="00C25CC3"/>
    <w:rsid w:val="00C27D98"/>
    <w:rsid w:val="00C3008D"/>
    <w:rsid w:val="00C342FA"/>
    <w:rsid w:val="00C36133"/>
    <w:rsid w:val="00C36B23"/>
    <w:rsid w:val="00C4018F"/>
    <w:rsid w:val="00C402DE"/>
    <w:rsid w:val="00C41727"/>
    <w:rsid w:val="00C42C94"/>
    <w:rsid w:val="00C46AA4"/>
    <w:rsid w:val="00C52FF8"/>
    <w:rsid w:val="00C55BB0"/>
    <w:rsid w:val="00C5649B"/>
    <w:rsid w:val="00C56FF5"/>
    <w:rsid w:val="00C614AB"/>
    <w:rsid w:val="00C65391"/>
    <w:rsid w:val="00C65C6B"/>
    <w:rsid w:val="00C708A0"/>
    <w:rsid w:val="00C75FD2"/>
    <w:rsid w:val="00C7701F"/>
    <w:rsid w:val="00C81779"/>
    <w:rsid w:val="00C82938"/>
    <w:rsid w:val="00C84AE6"/>
    <w:rsid w:val="00C862E9"/>
    <w:rsid w:val="00C9088E"/>
    <w:rsid w:val="00C95E30"/>
    <w:rsid w:val="00C968AB"/>
    <w:rsid w:val="00C97A48"/>
    <w:rsid w:val="00CA70B5"/>
    <w:rsid w:val="00CB064D"/>
    <w:rsid w:val="00CB2468"/>
    <w:rsid w:val="00CB3A7D"/>
    <w:rsid w:val="00CB51C6"/>
    <w:rsid w:val="00CB59C7"/>
    <w:rsid w:val="00CB5D4F"/>
    <w:rsid w:val="00CC0923"/>
    <w:rsid w:val="00CD7CBE"/>
    <w:rsid w:val="00CD7E8D"/>
    <w:rsid w:val="00CE1E5B"/>
    <w:rsid w:val="00CE3B09"/>
    <w:rsid w:val="00CE40F0"/>
    <w:rsid w:val="00CE5550"/>
    <w:rsid w:val="00CE64CC"/>
    <w:rsid w:val="00CF0AC7"/>
    <w:rsid w:val="00CF1414"/>
    <w:rsid w:val="00CF1666"/>
    <w:rsid w:val="00CF2D57"/>
    <w:rsid w:val="00CF6189"/>
    <w:rsid w:val="00CF67EA"/>
    <w:rsid w:val="00CF7960"/>
    <w:rsid w:val="00D0184E"/>
    <w:rsid w:val="00D0290C"/>
    <w:rsid w:val="00D03F43"/>
    <w:rsid w:val="00D075BD"/>
    <w:rsid w:val="00D154A8"/>
    <w:rsid w:val="00D22D53"/>
    <w:rsid w:val="00D27336"/>
    <w:rsid w:val="00D33D44"/>
    <w:rsid w:val="00D34967"/>
    <w:rsid w:val="00D40B64"/>
    <w:rsid w:val="00D413B5"/>
    <w:rsid w:val="00D42F37"/>
    <w:rsid w:val="00D52F49"/>
    <w:rsid w:val="00D543D0"/>
    <w:rsid w:val="00D557E1"/>
    <w:rsid w:val="00D569D9"/>
    <w:rsid w:val="00D56AA9"/>
    <w:rsid w:val="00D628E8"/>
    <w:rsid w:val="00D66962"/>
    <w:rsid w:val="00D704AA"/>
    <w:rsid w:val="00D70501"/>
    <w:rsid w:val="00D70CF7"/>
    <w:rsid w:val="00D70D05"/>
    <w:rsid w:val="00D71A40"/>
    <w:rsid w:val="00D71EA1"/>
    <w:rsid w:val="00D7262D"/>
    <w:rsid w:val="00D738C9"/>
    <w:rsid w:val="00D73AE4"/>
    <w:rsid w:val="00D80C57"/>
    <w:rsid w:val="00D80CAD"/>
    <w:rsid w:val="00D813EE"/>
    <w:rsid w:val="00D81ED7"/>
    <w:rsid w:val="00D82603"/>
    <w:rsid w:val="00D93205"/>
    <w:rsid w:val="00D93589"/>
    <w:rsid w:val="00D958A3"/>
    <w:rsid w:val="00D976F1"/>
    <w:rsid w:val="00DA2192"/>
    <w:rsid w:val="00DA4B65"/>
    <w:rsid w:val="00DB48F9"/>
    <w:rsid w:val="00DB70D7"/>
    <w:rsid w:val="00DB7305"/>
    <w:rsid w:val="00DC08E0"/>
    <w:rsid w:val="00DC1BA0"/>
    <w:rsid w:val="00DC2F9D"/>
    <w:rsid w:val="00DC338F"/>
    <w:rsid w:val="00DC36DE"/>
    <w:rsid w:val="00DC5871"/>
    <w:rsid w:val="00DC7B8B"/>
    <w:rsid w:val="00DD3BF2"/>
    <w:rsid w:val="00DD4AF9"/>
    <w:rsid w:val="00DD58C7"/>
    <w:rsid w:val="00DE6286"/>
    <w:rsid w:val="00DE7570"/>
    <w:rsid w:val="00DE7E0E"/>
    <w:rsid w:val="00DF1D6E"/>
    <w:rsid w:val="00DF38B2"/>
    <w:rsid w:val="00DF69E2"/>
    <w:rsid w:val="00E0380F"/>
    <w:rsid w:val="00E04330"/>
    <w:rsid w:val="00E075BD"/>
    <w:rsid w:val="00E078F8"/>
    <w:rsid w:val="00E14472"/>
    <w:rsid w:val="00E144E2"/>
    <w:rsid w:val="00E17E20"/>
    <w:rsid w:val="00E203D9"/>
    <w:rsid w:val="00E224C1"/>
    <w:rsid w:val="00E26B01"/>
    <w:rsid w:val="00E27968"/>
    <w:rsid w:val="00E27EC1"/>
    <w:rsid w:val="00E302C1"/>
    <w:rsid w:val="00E323C2"/>
    <w:rsid w:val="00E32E21"/>
    <w:rsid w:val="00E332B6"/>
    <w:rsid w:val="00E3382D"/>
    <w:rsid w:val="00E347D4"/>
    <w:rsid w:val="00E401A7"/>
    <w:rsid w:val="00E405DC"/>
    <w:rsid w:val="00E41498"/>
    <w:rsid w:val="00E43647"/>
    <w:rsid w:val="00E460BE"/>
    <w:rsid w:val="00E46762"/>
    <w:rsid w:val="00E46AFF"/>
    <w:rsid w:val="00E5089D"/>
    <w:rsid w:val="00E5283A"/>
    <w:rsid w:val="00E54FBB"/>
    <w:rsid w:val="00E56811"/>
    <w:rsid w:val="00E626C0"/>
    <w:rsid w:val="00E652AC"/>
    <w:rsid w:val="00E66C00"/>
    <w:rsid w:val="00E67DFE"/>
    <w:rsid w:val="00E70882"/>
    <w:rsid w:val="00E71953"/>
    <w:rsid w:val="00E726DA"/>
    <w:rsid w:val="00E74430"/>
    <w:rsid w:val="00E74F96"/>
    <w:rsid w:val="00E74FDB"/>
    <w:rsid w:val="00E77386"/>
    <w:rsid w:val="00E7763A"/>
    <w:rsid w:val="00E80751"/>
    <w:rsid w:val="00E81CC5"/>
    <w:rsid w:val="00E81DC8"/>
    <w:rsid w:val="00E826E1"/>
    <w:rsid w:val="00E82D53"/>
    <w:rsid w:val="00E84050"/>
    <w:rsid w:val="00E84366"/>
    <w:rsid w:val="00E85DA9"/>
    <w:rsid w:val="00E920C4"/>
    <w:rsid w:val="00E9239F"/>
    <w:rsid w:val="00E930C2"/>
    <w:rsid w:val="00E93A8C"/>
    <w:rsid w:val="00E94416"/>
    <w:rsid w:val="00E94494"/>
    <w:rsid w:val="00E95D0A"/>
    <w:rsid w:val="00EA0936"/>
    <w:rsid w:val="00EA3CA4"/>
    <w:rsid w:val="00EB23B4"/>
    <w:rsid w:val="00EB5D11"/>
    <w:rsid w:val="00EC17DE"/>
    <w:rsid w:val="00EC32EE"/>
    <w:rsid w:val="00EC4A5D"/>
    <w:rsid w:val="00EC684C"/>
    <w:rsid w:val="00ED5392"/>
    <w:rsid w:val="00ED7366"/>
    <w:rsid w:val="00ED77D9"/>
    <w:rsid w:val="00EE0540"/>
    <w:rsid w:val="00EE16BB"/>
    <w:rsid w:val="00EE5F4E"/>
    <w:rsid w:val="00EE666C"/>
    <w:rsid w:val="00EE6FC2"/>
    <w:rsid w:val="00EE75EC"/>
    <w:rsid w:val="00EF020E"/>
    <w:rsid w:val="00EF03EC"/>
    <w:rsid w:val="00F0286B"/>
    <w:rsid w:val="00F03D0B"/>
    <w:rsid w:val="00F068B8"/>
    <w:rsid w:val="00F1009A"/>
    <w:rsid w:val="00F10944"/>
    <w:rsid w:val="00F11706"/>
    <w:rsid w:val="00F12B21"/>
    <w:rsid w:val="00F140BE"/>
    <w:rsid w:val="00F21BFF"/>
    <w:rsid w:val="00F23313"/>
    <w:rsid w:val="00F246FA"/>
    <w:rsid w:val="00F24995"/>
    <w:rsid w:val="00F26CF5"/>
    <w:rsid w:val="00F30320"/>
    <w:rsid w:val="00F322F5"/>
    <w:rsid w:val="00F32E6D"/>
    <w:rsid w:val="00F332F3"/>
    <w:rsid w:val="00F40FBF"/>
    <w:rsid w:val="00F42EA6"/>
    <w:rsid w:val="00F434CA"/>
    <w:rsid w:val="00F445BE"/>
    <w:rsid w:val="00F5023E"/>
    <w:rsid w:val="00F522D4"/>
    <w:rsid w:val="00F536AE"/>
    <w:rsid w:val="00F64831"/>
    <w:rsid w:val="00F67CD0"/>
    <w:rsid w:val="00F67E34"/>
    <w:rsid w:val="00F70444"/>
    <w:rsid w:val="00F71928"/>
    <w:rsid w:val="00F745F3"/>
    <w:rsid w:val="00F758AF"/>
    <w:rsid w:val="00F76F64"/>
    <w:rsid w:val="00F80309"/>
    <w:rsid w:val="00F827AD"/>
    <w:rsid w:val="00F84603"/>
    <w:rsid w:val="00F84BFA"/>
    <w:rsid w:val="00F864E9"/>
    <w:rsid w:val="00F90005"/>
    <w:rsid w:val="00F90C6B"/>
    <w:rsid w:val="00F93971"/>
    <w:rsid w:val="00F93A42"/>
    <w:rsid w:val="00F95878"/>
    <w:rsid w:val="00FA1ABB"/>
    <w:rsid w:val="00FA3E3C"/>
    <w:rsid w:val="00FA440F"/>
    <w:rsid w:val="00FA470A"/>
    <w:rsid w:val="00FA687D"/>
    <w:rsid w:val="00FB0956"/>
    <w:rsid w:val="00FB1FFD"/>
    <w:rsid w:val="00FB2485"/>
    <w:rsid w:val="00FB27E4"/>
    <w:rsid w:val="00FB3352"/>
    <w:rsid w:val="00FB4679"/>
    <w:rsid w:val="00FB49EB"/>
    <w:rsid w:val="00FB742F"/>
    <w:rsid w:val="00FC3062"/>
    <w:rsid w:val="00FC5EE1"/>
    <w:rsid w:val="00FD347E"/>
    <w:rsid w:val="00FD3819"/>
    <w:rsid w:val="00FD52FE"/>
    <w:rsid w:val="00FD6D81"/>
    <w:rsid w:val="00FD744E"/>
    <w:rsid w:val="00FE0E1F"/>
    <w:rsid w:val="00FE1B59"/>
    <w:rsid w:val="00FE220A"/>
    <w:rsid w:val="00FE28D6"/>
    <w:rsid w:val="00FE3FF3"/>
    <w:rsid w:val="00FE5F77"/>
    <w:rsid w:val="00FE6166"/>
    <w:rsid w:val="00FF1F39"/>
    <w:rsid w:val="00FF30BB"/>
    <w:rsid w:val="00FF393A"/>
    <w:rsid w:val="00FF5A85"/>
    <w:rsid w:val="00FF5C53"/>
    <w:rsid w:val="00FF5D8E"/>
    <w:rsid w:val="00FF62EB"/>
    <w:rsid w:val="00FF68A7"/>
    <w:rsid w:val="00FF6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fill="f" fillcolor="white" stroke="f">
      <v:fill color="white" on="f"/>
      <v:stroke on="f"/>
    </o:shapedefaults>
    <o:shapelayout v:ext="edit">
      <o:idmap v:ext="edit" data="1"/>
      <o:rules v:ext="edit">
        <o:r id="V:Rule4" type="connector" idref="#AutoShape 28"/>
        <o:r id="V:Rule5" type="connector" idref="#AutoShape 29"/>
        <o:r id="V:Rule6" type="connector" idref="#AutoShape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9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5EC6"/>
    <w:rPr>
      <w:color w:val="0000FF" w:themeColor="hyperlink"/>
      <w:u w:val="single"/>
    </w:rPr>
  </w:style>
  <w:style w:type="paragraph" w:styleId="NormalWeb">
    <w:name w:val="Normal (Web)"/>
    <w:basedOn w:val="Normal"/>
    <w:uiPriority w:val="99"/>
    <w:unhideWhenUsed/>
    <w:rsid w:val="00AA5EC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6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3CC"/>
    <w:rPr>
      <w:rFonts w:ascii="Tahoma" w:hAnsi="Tahoma" w:cs="Tahoma"/>
      <w:sz w:val="16"/>
      <w:szCs w:val="16"/>
    </w:rPr>
  </w:style>
  <w:style w:type="table" w:styleId="TableGrid">
    <w:name w:val="Table Grid"/>
    <w:basedOn w:val="TableNormal"/>
    <w:uiPriority w:val="59"/>
    <w:rsid w:val="007231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7231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3F5245"/>
    <w:rPr>
      <w:color w:val="808080"/>
    </w:rPr>
  </w:style>
  <w:style w:type="paragraph" w:styleId="Header">
    <w:name w:val="header"/>
    <w:basedOn w:val="Normal"/>
    <w:link w:val="HeaderChar"/>
    <w:uiPriority w:val="99"/>
    <w:semiHidden/>
    <w:unhideWhenUsed/>
    <w:rsid w:val="004950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5002"/>
  </w:style>
  <w:style w:type="paragraph" w:styleId="Footer">
    <w:name w:val="footer"/>
    <w:basedOn w:val="Normal"/>
    <w:link w:val="FooterChar"/>
    <w:uiPriority w:val="99"/>
    <w:unhideWhenUsed/>
    <w:rsid w:val="004950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002"/>
  </w:style>
  <w:style w:type="paragraph" w:customStyle="1" w:styleId="hcp1">
    <w:name w:val="hcp1"/>
    <w:basedOn w:val="Normal"/>
    <w:rsid w:val="00124BB9"/>
    <w:pPr>
      <w:spacing w:before="100" w:beforeAutospacing="1" w:after="100" w:afterAutospacing="1" w:line="240" w:lineRule="auto"/>
      <w:ind w:left="267" w:hanging="267"/>
    </w:pPr>
    <w:rPr>
      <w:rFonts w:ascii="Times New Roman" w:eastAsia="Times New Roman" w:hAnsi="Times New Roman" w:cs="Times New Roman"/>
      <w:sz w:val="24"/>
      <w:szCs w:val="24"/>
    </w:rPr>
  </w:style>
  <w:style w:type="character" w:customStyle="1" w:styleId="hcp2">
    <w:name w:val="hcp2"/>
    <w:basedOn w:val="DefaultParagraphFont"/>
    <w:rsid w:val="00124BB9"/>
    <w:rPr>
      <w:rFonts w:ascii="Microsoft Sans Serif" w:hAnsi="Microsoft Sans Serif" w:cs="Microsoft Sans Serif" w:hint="default"/>
    </w:rPr>
  </w:style>
  <w:style w:type="character" w:customStyle="1" w:styleId="hcp3">
    <w:name w:val="hcp3"/>
    <w:basedOn w:val="DefaultParagraphFont"/>
    <w:rsid w:val="00124BB9"/>
    <w:rPr>
      <w:rFonts w:ascii="Times New Roman" w:hAnsi="Times New Roman" w:cs="Times New Roman" w:hint="default"/>
      <w:sz w:val="12"/>
      <w:szCs w:val="12"/>
    </w:rPr>
  </w:style>
  <w:style w:type="paragraph" w:styleId="ListParagraph">
    <w:name w:val="List Paragraph"/>
    <w:basedOn w:val="Normal"/>
    <w:uiPriority w:val="34"/>
    <w:qFormat/>
    <w:rsid w:val="00031836"/>
    <w:pPr>
      <w:ind w:left="720"/>
      <w:contextualSpacing/>
    </w:pPr>
  </w:style>
  <w:style w:type="paragraph" w:styleId="PlainText">
    <w:name w:val="Plain Text"/>
    <w:basedOn w:val="Normal"/>
    <w:link w:val="PlainTextChar"/>
    <w:rsid w:val="00C55BB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55BB0"/>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0A5705"/>
    <w:rPr>
      <w:color w:val="800080" w:themeColor="followedHyperlink"/>
      <w:u w:val="single"/>
    </w:rPr>
  </w:style>
  <w:style w:type="character" w:styleId="CommentReference">
    <w:name w:val="annotation reference"/>
    <w:basedOn w:val="DefaultParagraphFont"/>
    <w:uiPriority w:val="99"/>
    <w:semiHidden/>
    <w:unhideWhenUsed/>
    <w:rsid w:val="002369CC"/>
    <w:rPr>
      <w:sz w:val="16"/>
      <w:szCs w:val="16"/>
    </w:rPr>
  </w:style>
  <w:style w:type="paragraph" w:styleId="CommentText">
    <w:name w:val="annotation text"/>
    <w:basedOn w:val="Normal"/>
    <w:link w:val="CommentTextChar"/>
    <w:uiPriority w:val="99"/>
    <w:semiHidden/>
    <w:unhideWhenUsed/>
    <w:rsid w:val="002369CC"/>
    <w:pPr>
      <w:spacing w:line="240" w:lineRule="auto"/>
    </w:pPr>
    <w:rPr>
      <w:sz w:val="20"/>
      <w:szCs w:val="20"/>
    </w:rPr>
  </w:style>
  <w:style w:type="character" w:customStyle="1" w:styleId="CommentTextChar">
    <w:name w:val="Comment Text Char"/>
    <w:basedOn w:val="DefaultParagraphFont"/>
    <w:link w:val="CommentText"/>
    <w:uiPriority w:val="99"/>
    <w:semiHidden/>
    <w:rsid w:val="002369CC"/>
    <w:rPr>
      <w:sz w:val="20"/>
      <w:szCs w:val="20"/>
    </w:rPr>
  </w:style>
  <w:style w:type="paragraph" w:styleId="CommentSubject">
    <w:name w:val="annotation subject"/>
    <w:basedOn w:val="CommentText"/>
    <w:next w:val="CommentText"/>
    <w:link w:val="CommentSubjectChar"/>
    <w:uiPriority w:val="99"/>
    <w:semiHidden/>
    <w:unhideWhenUsed/>
    <w:rsid w:val="002369CC"/>
    <w:rPr>
      <w:b/>
      <w:bCs/>
    </w:rPr>
  </w:style>
  <w:style w:type="character" w:customStyle="1" w:styleId="CommentSubjectChar">
    <w:name w:val="Comment Subject Char"/>
    <w:basedOn w:val="CommentTextChar"/>
    <w:link w:val="CommentSubject"/>
    <w:uiPriority w:val="99"/>
    <w:semiHidden/>
    <w:rsid w:val="002369CC"/>
    <w:rPr>
      <w:b/>
      <w:bCs/>
      <w:sz w:val="20"/>
      <w:szCs w:val="20"/>
    </w:rPr>
  </w:style>
  <w:style w:type="paragraph" w:styleId="NoSpacing">
    <w:name w:val="No Spacing"/>
    <w:link w:val="NoSpacingChar"/>
    <w:uiPriority w:val="1"/>
    <w:qFormat/>
    <w:rsid w:val="001D7469"/>
    <w:pPr>
      <w:spacing w:after="0" w:line="240" w:lineRule="auto"/>
    </w:pPr>
  </w:style>
  <w:style w:type="character" w:customStyle="1" w:styleId="NoSpacingChar">
    <w:name w:val="No Spacing Char"/>
    <w:basedOn w:val="DefaultParagraphFont"/>
    <w:link w:val="NoSpacing"/>
    <w:uiPriority w:val="1"/>
    <w:rsid w:val="001D7469"/>
    <w:rPr>
      <w:rFonts w:eastAsiaTheme="minorEastAsia"/>
    </w:rPr>
  </w:style>
  <w:style w:type="paragraph" w:styleId="Revision">
    <w:name w:val="Revision"/>
    <w:hidden/>
    <w:uiPriority w:val="99"/>
    <w:semiHidden/>
    <w:rsid w:val="00871AE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5EC6"/>
    <w:rPr>
      <w:color w:val="0000FF" w:themeColor="hyperlink"/>
      <w:u w:val="single"/>
    </w:rPr>
  </w:style>
  <w:style w:type="paragraph" w:styleId="NormalWeb">
    <w:name w:val="Normal (Web)"/>
    <w:basedOn w:val="Normal"/>
    <w:uiPriority w:val="99"/>
    <w:unhideWhenUsed/>
    <w:rsid w:val="00AA5EC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63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3CC"/>
    <w:rPr>
      <w:rFonts w:ascii="Tahoma" w:hAnsi="Tahoma" w:cs="Tahoma"/>
      <w:sz w:val="16"/>
      <w:szCs w:val="16"/>
    </w:rPr>
  </w:style>
  <w:style w:type="table" w:styleId="TableGrid">
    <w:name w:val="Table Grid"/>
    <w:basedOn w:val="TableNormal"/>
    <w:uiPriority w:val="59"/>
    <w:rsid w:val="007231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7231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3F5245"/>
    <w:rPr>
      <w:color w:val="808080"/>
    </w:rPr>
  </w:style>
  <w:style w:type="paragraph" w:styleId="Header">
    <w:name w:val="header"/>
    <w:basedOn w:val="Normal"/>
    <w:link w:val="HeaderChar"/>
    <w:uiPriority w:val="99"/>
    <w:semiHidden/>
    <w:unhideWhenUsed/>
    <w:rsid w:val="004950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5002"/>
  </w:style>
  <w:style w:type="paragraph" w:styleId="Footer">
    <w:name w:val="footer"/>
    <w:basedOn w:val="Normal"/>
    <w:link w:val="FooterChar"/>
    <w:uiPriority w:val="99"/>
    <w:unhideWhenUsed/>
    <w:rsid w:val="004950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002"/>
  </w:style>
  <w:style w:type="paragraph" w:customStyle="1" w:styleId="hcp1">
    <w:name w:val="hcp1"/>
    <w:basedOn w:val="Normal"/>
    <w:rsid w:val="00124BB9"/>
    <w:pPr>
      <w:spacing w:before="100" w:beforeAutospacing="1" w:after="100" w:afterAutospacing="1" w:line="240" w:lineRule="auto"/>
      <w:ind w:left="267" w:hanging="267"/>
    </w:pPr>
    <w:rPr>
      <w:rFonts w:ascii="Times New Roman" w:eastAsia="Times New Roman" w:hAnsi="Times New Roman" w:cs="Times New Roman"/>
      <w:sz w:val="24"/>
      <w:szCs w:val="24"/>
    </w:rPr>
  </w:style>
  <w:style w:type="character" w:customStyle="1" w:styleId="hcp2">
    <w:name w:val="hcp2"/>
    <w:basedOn w:val="DefaultParagraphFont"/>
    <w:rsid w:val="00124BB9"/>
    <w:rPr>
      <w:rFonts w:ascii="Microsoft Sans Serif" w:hAnsi="Microsoft Sans Serif" w:cs="Microsoft Sans Serif" w:hint="default"/>
    </w:rPr>
  </w:style>
  <w:style w:type="character" w:customStyle="1" w:styleId="hcp3">
    <w:name w:val="hcp3"/>
    <w:basedOn w:val="DefaultParagraphFont"/>
    <w:rsid w:val="00124BB9"/>
    <w:rPr>
      <w:rFonts w:ascii="Times New Roman" w:hAnsi="Times New Roman" w:cs="Times New Roman" w:hint="default"/>
      <w:sz w:val="12"/>
      <w:szCs w:val="12"/>
    </w:rPr>
  </w:style>
  <w:style w:type="paragraph" w:styleId="ListParagraph">
    <w:name w:val="List Paragraph"/>
    <w:basedOn w:val="Normal"/>
    <w:uiPriority w:val="34"/>
    <w:qFormat/>
    <w:rsid w:val="00031836"/>
    <w:pPr>
      <w:ind w:left="720"/>
      <w:contextualSpacing/>
    </w:pPr>
  </w:style>
  <w:style w:type="paragraph" w:styleId="PlainText">
    <w:name w:val="Plain Text"/>
    <w:basedOn w:val="Normal"/>
    <w:link w:val="PlainTextChar"/>
    <w:rsid w:val="00C55BB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55BB0"/>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0A5705"/>
    <w:rPr>
      <w:color w:val="800080" w:themeColor="followedHyperlink"/>
      <w:u w:val="single"/>
    </w:rPr>
  </w:style>
  <w:style w:type="character" w:styleId="CommentReference">
    <w:name w:val="annotation reference"/>
    <w:basedOn w:val="DefaultParagraphFont"/>
    <w:uiPriority w:val="99"/>
    <w:semiHidden/>
    <w:unhideWhenUsed/>
    <w:rsid w:val="002369CC"/>
    <w:rPr>
      <w:sz w:val="16"/>
      <w:szCs w:val="16"/>
    </w:rPr>
  </w:style>
  <w:style w:type="paragraph" w:styleId="CommentText">
    <w:name w:val="annotation text"/>
    <w:basedOn w:val="Normal"/>
    <w:link w:val="CommentTextChar"/>
    <w:uiPriority w:val="99"/>
    <w:semiHidden/>
    <w:unhideWhenUsed/>
    <w:rsid w:val="002369CC"/>
    <w:pPr>
      <w:spacing w:line="240" w:lineRule="auto"/>
    </w:pPr>
    <w:rPr>
      <w:sz w:val="20"/>
      <w:szCs w:val="20"/>
    </w:rPr>
  </w:style>
  <w:style w:type="character" w:customStyle="1" w:styleId="CommentTextChar">
    <w:name w:val="Comment Text Char"/>
    <w:basedOn w:val="DefaultParagraphFont"/>
    <w:link w:val="CommentText"/>
    <w:uiPriority w:val="99"/>
    <w:semiHidden/>
    <w:rsid w:val="002369CC"/>
    <w:rPr>
      <w:sz w:val="20"/>
      <w:szCs w:val="20"/>
    </w:rPr>
  </w:style>
  <w:style w:type="paragraph" w:styleId="CommentSubject">
    <w:name w:val="annotation subject"/>
    <w:basedOn w:val="CommentText"/>
    <w:next w:val="CommentText"/>
    <w:link w:val="CommentSubjectChar"/>
    <w:uiPriority w:val="99"/>
    <w:semiHidden/>
    <w:unhideWhenUsed/>
    <w:rsid w:val="002369CC"/>
    <w:rPr>
      <w:b/>
      <w:bCs/>
    </w:rPr>
  </w:style>
  <w:style w:type="character" w:customStyle="1" w:styleId="CommentSubjectChar">
    <w:name w:val="Comment Subject Char"/>
    <w:basedOn w:val="CommentTextChar"/>
    <w:link w:val="CommentSubject"/>
    <w:uiPriority w:val="99"/>
    <w:semiHidden/>
    <w:rsid w:val="002369CC"/>
    <w:rPr>
      <w:b/>
      <w:bCs/>
      <w:sz w:val="20"/>
      <w:szCs w:val="20"/>
    </w:rPr>
  </w:style>
  <w:style w:type="paragraph" w:styleId="NoSpacing">
    <w:name w:val="No Spacing"/>
    <w:link w:val="NoSpacingChar"/>
    <w:uiPriority w:val="1"/>
    <w:qFormat/>
    <w:rsid w:val="001D7469"/>
    <w:pPr>
      <w:spacing w:after="0" w:line="240" w:lineRule="auto"/>
    </w:pPr>
  </w:style>
  <w:style w:type="character" w:customStyle="1" w:styleId="NoSpacingChar">
    <w:name w:val="No Spacing Char"/>
    <w:basedOn w:val="DefaultParagraphFont"/>
    <w:link w:val="NoSpacing"/>
    <w:uiPriority w:val="1"/>
    <w:rsid w:val="001D7469"/>
    <w:rPr>
      <w:rFonts w:eastAsiaTheme="minorEastAsia"/>
    </w:rPr>
  </w:style>
  <w:style w:type="paragraph" w:styleId="Revision">
    <w:name w:val="Revision"/>
    <w:hidden/>
    <w:uiPriority w:val="99"/>
    <w:semiHidden/>
    <w:rsid w:val="00871AE3"/>
    <w:pPr>
      <w:spacing w:after="0" w:line="240" w:lineRule="auto"/>
    </w:pPr>
  </w:style>
</w:styles>
</file>

<file path=word/webSettings.xml><?xml version="1.0" encoding="utf-8"?>
<w:webSettings xmlns:r="http://schemas.openxmlformats.org/officeDocument/2006/relationships" xmlns:w="http://schemas.openxmlformats.org/wordprocessingml/2006/main">
  <w:divs>
    <w:div w:id="19625785">
      <w:bodyDiv w:val="1"/>
      <w:marLeft w:val="0"/>
      <w:marRight w:val="0"/>
      <w:marTop w:val="0"/>
      <w:marBottom w:val="0"/>
      <w:divBdr>
        <w:top w:val="none" w:sz="0" w:space="0" w:color="auto"/>
        <w:left w:val="none" w:sz="0" w:space="0" w:color="auto"/>
        <w:bottom w:val="none" w:sz="0" w:space="0" w:color="auto"/>
        <w:right w:val="none" w:sz="0" w:space="0" w:color="auto"/>
      </w:divBdr>
    </w:div>
    <w:div w:id="43023050">
      <w:bodyDiv w:val="1"/>
      <w:marLeft w:val="0"/>
      <w:marRight w:val="0"/>
      <w:marTop w:val="0"/>
      <w:marBottom w:val="0"/>
      <w:divBdr>
        <w:top w:val="none" w:sz="0" w:space="0" w:color="auto"/>
        <w:left w:val="none" w:sz="0" w:space="0" w:color="auto"/>
        <w:bottom w:val="none" w:sz="0" w:space="0" w:color="auto"/>
        <w:right w:val="none" w:sz="0" w:space="0" w:color="auto"/>
      </w:divBdr>
    </w:div>
    <w:div w:id="236280560">
      <w:bodyDiv w:val="1"/>
      <w:marLeft w:val="0"/>
      <w:marRight w:val="0"/>
      <w:marTop w:val="0"/>
      <w:marBottom w:val="0"/>
      <w:divBdr>
        <w:top w:val="none" w:sz="0" w:space="0" w:color="auto"/>
        <w:left w:val="none" w:sz="0" w:space="0" w:color="auto"/>
        <w:bottom w:val="none" w:sz="0" w:space="0" w:color="auto"/>
        <w:right w:val="none" w:sz="0" w:space="0" w:color="auto"/>
      </w:divBdr>
    </w:div>
    <w:div w:id="249704794">
      <w:bodyDiv w:val="1"/>
      <w:marLeft w:val="0"/>
      <w:marRight w:val="0"/>
      <w:marTop w:val="0"/>
      <w:marBottom w:val="0"/>
      <w:divBdr>
        <w:top w:val="none" w:sz="0" w:space="0" w:color="auto"/>
        <w:left w:val="none" w:sz="0" w:space="0" w:color="auto"/>
        <w:bottom w:val="none" w:sz="0" w:space="0" w:color="auto"/>
        <w:right w:val="none" w:sz="0" w:space="0" w:color="auto"/>
      </w:divBdr>
    </w:div>
    <w:div w:id="259484278">
      <w:bodyDiv w:val="1"/>
      <w:marLeft w:val="0"/>
      <w:marRight w:val="0"/>
      <w:marTop w:val="0"/>
      <w:marBottom w:val="0"/>
      <w:divBdr>
        <w:top w:val="none" w:sz="0" w:space="0" w:color="auto"/>
        <w:left w:val="none" w:sz="0" w:space="0" w:color="auto"/>
        <w:bottom w:val="none" w:sz="0" w:space="0" w:color="auto"/>
        <w:right w:val="none" w:sz="0" w:space="0" w:color="auto"/>
      </w:divBdr>
    </w:div>
    <w:div w:id="262539855">
      <w:bodyDiv w:val="1"/>
      <w:marLeft w:val="0"/>
      <w:marRight w:val="0"/>
      <w:marTop w:val="0"/>
      <w:marBottom w:val="0"/>
      <w:divBdr>
        <w:top w:val="none" w:sz="0" w:space="0" w:color="auto"/>
        <w:left w:val="none" w:sz="0" w:space="0" w:color="auto"/>
        <w:bottom w:val="none" w:sz="0" w:space="0" w:color="auto"/>
        <w:right w:val="none" w:sz="0" w:space="0" w:color="auto"/>
      </w:divBdr>
    </w:div>
    <w:div w:id="325714704">
      <w:bodyDiv w:val="1"/>
      <w:marLeft w:val="0"/>
      <w:marRight w:val="0"/>
      <w:marTop w:val="0"/>
      <w:marBottom w:val="0"/>
      <w:divBdr>
        <w:top w:val="none" w:sz="0" w:space="0" w:color="auto"/>
        <w:left w:val="none" w:sz="0" w:space="0" w:color="auto"/>
        <w:bottom w:val="none" w:sz="0" w:space="0" w:color="auto"/>
        <w:right w:val="none" w:sz="0" w:space="0" w:color="auto"/>
      </w:divBdr>
    </w:div>
    <w:div w:id="610282208">
      <w:bodyDiv w:val="1"/>
      <w:marLeft w:val="0"/>
      <w:marRight w:val="0"/>
      <w:marTop w:val="0"/>
      <w:marBottom w:val="0"/>
      <w:divBdr>
        <w:top w:val="none" w:sz="0" w:space="0" w:color="auto"/>
        <w:left w:val="none" w:sz="0" w:space="0" w:color="auto"/>
        <w:bottom w:val="none" w:sz="0" w:space="0" w:color="auto"/>
        <w:right w:val="none" w:sz="0" w:space="0" w:color="auto"/>
      </w:divBdr>
    </w:div>
    <w:div w:id="613756316">
      <w:bodyDiv w:val="1"/>
      <w:marLeft w:val="0"/>
      <w:marRight w:val="0"/>
      <w:marTop w:val="0"/>
      <w:marBottom w:val="0"/>
      <w:divBdr>
        <w:top w:val="none" w:sz="0" w:space="0" w:color="auto"/>
        <w:left w:val="none" w:sz="0" w:space="0" w:color="auto"/>
        <w:bottom w:val="none" w:sz="0" w:space="0" w:color="auto"/>
        <w:right w:val="none" w:sz="0" w:space="0" w:color="auto"/>
      </w:divBdr>
    </w:div>
    <w:div w:id="662859535">
      <w:bodyDiv w:val="1"/>
      <w:marLeft w:val="0"/>
      <w:marRight w:val="0"/>
      <w:marTop w:val="0"/>
      <w:marBottom w:val="0"/>
      <w:divBdr>
        <w:top w:val="none" w:sz="0" w:space="0" w:color="auto"/>
        <w:left w:val="none" w:sz="0" w:space="0" w:color="auto"/>
        <w:bottom w:val="none" w:sz="0" w:space="0" w:color="auto"/>
        <w:right w:val="none" w:sz="0" w:space="0" w:color="auto"/>
      </w:divBdr>
    </w:div>
    <w:div w:id="675764334">
      <w:bodyDiv w:val="1"/>
      <w:marLeft w:val="0"/>
      <w:marRight w:val="0"/>
      <w:marTop w:val="0"/>
      <w:marBottom w:val="0"/>
      <w:divBdr>
        <w:top w:val="none" w:sz="0" w:space="0" w:color="auto"/>
        <w:left w:val="none" w:sz="0" w:space="0" w:color="auto"/>
        <w:bottom w:val="none" w:sz="0" w:space="0" w:color="auto"/>
        <w:right w:val="none" w:sz="0" w:space="0" w:color="auto"/>
      </w:divBdr>
    </w:div>
    <w:div w:id="947276933">
      <w:bodyDiv w:val="1"/>
      <w:marLeft w:val="0"/>
      <w:marRight w:val="0"/>
      <w:marTop w:val="0"/>
      <w:marBottom w:val="0"/>
      <w:divBdr>
        <w:top w:val="none" w:sz="0" w:space="0" w:color="auto"/>
        <w:left w:val="none" w:sz="0" w:space="0" w:color="auto"/>
        <w:bottom w:val="none" w:sz="0" w:space="0" w:color="auto"/>
        <w:right w:val="none" w:sz="0" w:space="0" w:color="auto"/>
      </w:divBdr>
    </w:div>
    <w:div w:id="1133206556">
      <w:bodyDiv w:val="1"/>
      <w:marLeft w:val="0"/>
      <w:marRight w:val="0"/>
      <w:marTop w:val="0"/>
      <w:marBottom w:val="0"/>
      <w:divBdr>
        <w:top w:val="none" w:sz="0" w:space="0" w:color="auto"/>
        <w:left w:val="none" w:sz="0" w:space="0" w:color="auto"/>
        <w:bottom w:val="none" w:sz="0" w:space="0" w:color="auto"/>
        <w:right w:val="none" w:sz="0" w:space="0" w:color="auto"/>
      </w:divBdr>
    </w:div>
    <w:div w:id="1337923845">
      <w:bodyDiv w:val="1"/>
      <w:marLeft w:val="0"/>
      <w:marRight w:val="0"/>
      <w:marTop w:val="0"/>
      <w:marBottom w:val="0"/>
      <w:divBdr>
        <w:top w:val="none" w:sz="0" w:space="0" w:color="auto"/>
        <w:left w:val="none" w:sz="0" w:space="0" w:color="auto"/>
        <w:bottom w:val="none" w:sz="0" w:space="0" w:color="auto"/>
        <w:right w:val="none" w:sz="0" w:space="0" w:color="auto"/>
      </w:divBdr>
    </w:div>
    <w:div w:id="1359165774">
      <w:bodyDiv w:val="1"/>
      <w:marLeft w:val="0"/>
      <w:marRight w:val="0"/>
      <w:marTop w:val="0"/>
      <w:marBottom w:val="0"/>
      <w:divBdr>
        <w:top w:val="none" w:sz="0" w:space="0" w:color="auto"/>
        <w:left w:val="none" w:sz="0" w:space="0" w:color="auto"/>
        <w:bottom w:val="none" w:sz="0" w:space="0" w:color="auto"/>
        <w:right w:val="none" w:sz="0" w:space="0" w:color="auto"/>
      </w:divBdr>
    </w:div>
    <w:div w:id="1843860827">
      <w:bodyDiv w:val="1"/>
      <w:marLeft w:val="0"/>
      <w:marRight w:val="0"/>
      <w:marTop w:val="0"/>
      <w:marBottom w:val="0"/>
      <w:divBdr>
        <w:top w:val="none" w:sz="0" w:space="0" w:color="auto"/>
        <w:left w:val="none" w:sz="0" w:space="0" w:color="auto"/>
        <w:bottom w:val="none" w:sz="0" w:space="0" w:color="auto"/>
        <w:right w:val="none" w:sz="0" w:space="0" w:color="auto"/>
      </w:divBdr>
    </w:div>
    <w:div w:id="1881168829">
      <w:bodyDiv w:val="1"/>
      <w:marLeft w:val="0"/>
      <w:marRight w:val="0"/>
      <w:marTop w:val="0"/>
      <w:marBottom w:val="0"/>
      <w:divBdr>
        <w:top w:val="none" w:sz="0" w:space="0" w:color="auto"/>
        <w:left w:val="none" w:sz="0" w:space="0" w:color="auto"/>
        <w:bottom w:val="none" w:sz="0" w:space="0" w:color="auto"/>
        <w:right w:val="none" w:sz="0" w:space="0" w:color="auto"/>
      </w:divBdr>
    </w:div>
    <w:div w:id="1955483039">
      <w:bodyDiv w:val="1"/>
      <w:marLeft w:val="0"/>
      <w:marRight w:val="0"/>
      <w:marTop w:val="0"/>
      <w:marBottom w:val="0"/>
      <w:divBdr>
        <w:top w:val="none" w:sz="0" w:space="0" w:color="auto"/>
        <w:left w:val="none" w:sz="0" w:space="0" w:color="auto"/>
        <w:bottom w:val="none" w:sz="0" w:space="0" w:color="auto"/>
        <w:right w:val="none" w:sz="0" w:space="0" w:color="auto"/>
      </w:divBdr>
    </w:div>
    <w:div w:id="2048332427">
      <w:bodyDiv w:val="1"/>
      <w:marLeft w:val="0"/>
      <w:marRight w:val="0"/>
      <w:marTop w:val="0"/>
      <w:marBottom w:val="0"/>
      <w:divBdr>
        <w:top w:val="none" w:sz="0" w:space="0" w:color="auto"/>
        <w:left w:val="none" w:sz="0" w:space="0" w:color="auto"/>
        <w:bottom w:val="none" w:sz="0" w:space="0" w:color="auto"/>
        <w:right w:val="none" w:sz="0" w:space="0" w:color="auto"/>
      </w:divBdr>
    </w:div>
    <w:div w:id="2073190659">
      <w:bodyDiv w:val="1"/>
      <w:marLeft w:val="0"/>
      <w:marRight w:val="0"/>
      <w:marTop w:val="0"/>
      <w:marBottom w:val="0"/>
      <w:divBdr>
        <w:top w:val="none" w:sz="0" w:space="0" w:color="auto"/>
        <w:left w:val="none" w:sz="0" w:space="0" w:color="auto"/>
        <w:bottom w:val="none" w:sz="0" w:space="0" w:color="auto"/>
        <w:right w:val="none" w:sz="0" w:space="0" w:color="auto"/>
      </w:divBdr>
    </w:div>
    <w:div w:id="207600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chart" Target="charts/chart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intelligen.com" TargetMode="External"/><Relationship Id="rId14" Type="http://schemas.openxmlformats.org/officeDocument/2006/relationships/image" Target="media/image4.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162364018752518"/>
          <c:y val="4.2162254843772819E-2"/>
          <c:w val="0.86396518199803851"/>
          <c:h val="0.65432719151312213"/>
        </c:manualLayout>
      </c:layout>
      <c:barChart>
        <c:barDir val="col"/>
        <c:grouping val="stacked"/>
        <c:ser>
          <c:idx val="0"/>
          <c:order val="0"/>
          <c:tx>
            <c:strRef>
              <c:f>'11MM Gal Facility'!$J$79</c:f>
              <c:strCache>
                <c:ptCount val="1"/>
                <c:pt idx="0">
                  <c:v>Electricity </c:v>
                </c:pt>
              </c:strCache>
            </c:strRef>
          </c:tx>
          <c:cat>
            <c:strRef>
              <c:f>'11MM Gal Facility'!$A$80:$A$100</c:f>
              <c:strCache>
                <c:ptCount val="21"/>
                <c:pt idx="2">
                  <c:v>Raw Milk Storage</c:v>
                </c:pt>
                <c:pt idx="4">
                  <c:v>Milk Pasturization</c:v>
                </c:pt>
                <c:pt idx="6">
                  <c:v>Homogenization</c:v>
                </c:pt>
                <c:pt idx="8">
                  <c:v>Milk Standardization</c:v>
                </c:pt>
                <c:pt idx="10">
                  <c:v>Cream Pasturization</c:v>
                </c:pt>
                <c:pt idx="12">
                  <c:v>Cream Packaging</c:v>
                </c:pt>
                <c:pt idx="14">
                  <c:v>Milk Packaging</c:v>
                </c:pt>
                <c:pt idx="16">
                  <c:v>Cold Storage</c:v>
                </c:pt>
                <c:pt idx="18">
                  <c:v>CIP</c:v>
                </c:pt>
                <c:pt idx="20">
                  <c:v>Wastewater Treatment</c:v>
                </c:pt>
              </c:strCache>
            </c:strRef>
          </c:cat>
          <c:val>
            <c:numRef>
              <c:f>'11MM Gal Facility'!$J$80:$J$100</c:f>
              <c:numCache>
                <c:formatCode>General</c:formatCode>
                <c:ptCount val="21"/>
                <c:pt idx="2" formatCode="0">
                  <c:v>83.234012420227913</c:v>
                </c:pt>
                <c:pt idx="4" formatCode="0">
                  <c:v>449.3131461841067</c:v>
                </c:pt>
                <c:pt idx="6" formatCode="0">
                  <c:v>934.35056137499896</c:v>
                </c:pt>
                <c:pt idx="8" formatCode="0">
                  <c:v>633.85052840702281</c:v>
                </c:pt>
                <c:pt idx="10" formatCode="0">
                  <c:v>60.015851517554978</c:v>
                </c:pt>
                <c:pt idx="12" formatCode="0">
                  <c:v>66.801170849999949</c:v>
                </c:pt>
                <c:pt idx="14" formatCode="0">
                  <c:v>2404.9658406749995</c:v>
                </c:pt>
                <c:pt idx="16" formatCode="0">
                  <c:v>9847.4360400000005</c:v>
                </c:pt>
                <c:pt idx="18" formatCode="0">
                  <c:v>31.645244123399987</c:v>
                </c:pt>
                <c:pt idx="20" formatCode="0">
                  <c:v>77.367251343959978</c:v>
                </c:pt>
              </c:numCache>
            </c:numRef>
          </c:val>
        </c:ser>
        <c:ser>
          <c:idx val="1"/>
          <c:order val="1"/>
          <c:tx>
            <c:strRef>
              <c:f>'11MM Gal Facility'!$K$79</c:f>
              <c:strCache>
                <c:ptCount val="1"/>
                <c:pt idx="0">
                  <c:v>Natural Gas</c:v>
                </c:pt>
              </c:strCache>
            </c:strRef>
          </c:tx>
          <c:cat>
            <c:strRef>
              <c:f>'11MM Gal Facility'!$A$80:$A$100</c:f>
              <c:strCache>
                <c:ptCount val="21"/>
                <c:pt idx="2">
                  <c:v>Raw Milk Storage</c:v>
                </c:pt>
                <c:pt idx="4">
                  <c:v>Milk Pasturization</c:v>
                </c:pt>
                <c:pt idx="6">
                  <c:v>Homogenization</c:v>
                </c:pt>
                <c:pt idx="8">
                  <c:v>Milk Standardization</c:v>
                </c:pt>
                <c:pt idx="10">
                  <c:v>Cream Pasturization</c:v>
                </c:pt>
                <c:pt idx="12">
                  <c:v>Cream Packaging</c:v>
                </c:pt>
                <c:pt idx="14">
                  <c:v>Milk Packaging</c:v>
                </c:pt>
                <c:pt idx="16">
                  <c:v>Cold Storage</c:v>
                </c:pt>
                <c:pt idx="18">
                  <c:v>CIP</c:v>
                </c:pt>
                <c:pt idx="20">
                  <c:v>Wastewater Treatment</c:v>
                </c:pt>
              </c:strCache>
            </c:strRef>
          </c:cat>
          <c:val>
            <c:numRef>
              <c:f>'11MM Gal Facility'!$K$80:$K$100</c:f>
              <c:numCache>
                <c:formatCode>General</c:formatCode>
                <c:ptCount val="21"/>
                <c:pt idx="2">
                  <c:v>0</c:v>
                </c:pt>
                <c:pt idx="4" formatCode="0">
                  <c:v>1180.6387199999999</c:v>
                </c:pt>
                <c:pt idx="6">
                  <c:v>0</c:v>
                </c:pt>
                <c:pt idx="8" formatCode="0">
                  <c:v>44.432640000000006</c:v>
                </c:pt>
                <c:pt idx="10" formatCode="0">
                  <c:v>15.868800000000002</c:v>
                </c:pt>
                <c:pt idx="12">
                  <c:v>0</c:v>
                </c:pt>
                <c:pt idx="14">
                  <c:v>0</c:v>
                </c:pt>
                <c:pt idx="16">
                  <c:v>0</c:v>
                </c:pt>
                <c:pt idx="18" formatCode="0">
                  <c:v>4157.6256000000085</c:v>
                </c:pt>
                <c:pt idx="20">
                  <c:v>520.49663999999996</c:v>
                </c:pt>
              </c:numCache>
            </c:numRef>
          </c:val>
        </c:ser>
        <c:gapWidth val="75"/>
        <c:overlap val="100"/>
        <c:axId val="212684800"/>
        <c:axId val="212686720"/>
      </c:barChart>
      <c:catAx>
        <c:axId val="212684800"/>
        <c:scaling>
          <c:orientation val="minMax"/>
        </c:scaling>
        <c:axPos val="b"/>
        <c:majorTickMark val="none"/>
        <c:tickLblPos val="nextTo"/>
        <c:crossAx val="212686720"/>
        <c:crosses val="autoZero"/>
        <c:auto val="1"/>
        <c:lblAlgn val="ctr"/>
        <c:lblOffset val="100"/>
      </c:catAx>
      <c:valAx>
        <c:axId val="212686720"/>
        <c:scaling>
          <c:logBase val="10"/>
          <c:orientation val="minMax"/>
          <c:max val="1000000"/>
        </c:scaling>
        <c:axPos val="l"/>
        <c:majorGridlines/>
        <c:title>
          <c:tx>
            <c:rich>
              <a:bodyPr rot="-5400000" vert="horz"/>
              <a:lstStyle/>
              <a:p>
                <a:pPr>
                  <a:defRPr/>
                </a:pPr>
                <a:r>
                  <a:rPr lang="en-US"/>
                  <a:t>Utility Consumption, million BTU</a:t>
                </a:r>
              </a:p>
            </c:rich>
          </c:tx>
        </c:title>
        <c:numFmt formatCode="0.E+00" sourceLinked="0"/>
        <c:majorTickMark val="none"/>
        <c:tickLblPos val="nextTo"/>
        <c:spPr>
          <a:ln w="3175">
            <a:solidFill>
              <a:schemeClr val="tx1"/>
            </a:solidFill>
          </a:ln>
        </c:spPr>
        <c:crossAx val="212684800"/>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8192655163387592"/>
          <c:y val="0.15799373556371732"/>
          <c:w val="0.60919271883467463"/>
          <c:h val="0.80934824955295959"/>
        </c:manualLayout>
      </c:layout>
      <c:pieChart>
        <c:varyColors val="1"/>
        <c:ser>
          <c:idx val="0"/>
          <c:order val="0"/>
          <c:explosion val="25"/>
          <c:dLbls>
            <c:dLbl>
              <c:idx val="0"/>
              <c:layout>
                <c:manualLayout>
                  <c:x val="-8.1611901877649967E-2"/>
                  <c:y val="-4.5877040023976294E-2"/>
                </c:manualLayout>
              </c:layout>
              <c:showCatName val="1"/>
              <c:showPercent val="1"/>
              <c:separator>, </c:separator>
            </c:dLbl>
            <c:dLbl>
              <c:idx val="1"/>
              <c:layout>
                <c:manualLayout>
                  <c:x val="3.4998149269802804E-2"/>
                  <c:y val="-4.5246074344513193E-2"/>
                </c:manualLayout>
              </c:layout>
              <c:showCatName val="1"/>
              <c:showPercent val="1"/>
              <c:separator>, </c:separator>
            </c:dLbl>
            <c:dLbl>
              <c:idx val="2"/>
              <c:layout>
                <c:manualLayout>
                  <c:x val="0.10968285214348218"/>
                  <c:y val="-3.424538411937264E-2"/>
                </c:manualLayout>
              </c:layout>
              <c:numFmt formatCode="0.0%" sourceLinked="0"/>
              <c:spPr/>
              <c:txPr>
                <a:bodyPr/>
                <a:lstStyle/>
                <a:p>
                  <a:pPr>
                    <a:defRPr i="1"/>
                  </a:pPr>
                  <a:endParaRPr lang="en-US"/>
                </a:p>
              </c:txPr>
              <c:showCatName val="1"/>
              <c:showPercent val="1"/>
              <c:separator>, </c:separator>
            </c:dLbl>
            <c:dLbl>
              <c:idx val="3"/>
              <c:layout>
                <c:manualLayout>
                  <c:x val="5.1196244700181734E-3"/>
                  <c:y val="-2.3733300638458256E-3"/>
                </c:manualLayout>
              </c:layout>
              <c:showCatName val="1"/>
              <c:showPercent val="1"/>
              <c:separator>, </c:separator>
            </c:dLbl>
            <c:dLbl>
              <c:idx val="4"/>
              <c:layout>
                <c:manualLayout>
                  <c:x val="4.8111413957870761E-2"/>
                  <c:y val="3.9454086405289301E-2"/>
                </c:manualLayout>
              </c:layout>
              <c:showCatName val="1"/>
              <c:showPercent val="1"/>
              <c:separator>, </c:separator>
            </c:dLbl>
            <c:dLbl>
              <c:idx val="5"/>
              <c:layout>
                <c:manualLayout>
                  <c:x val="8.2087623662426779E-2"/>
                  <c:y val="0.14231602321336131"/>
                </c:manualLayout>
              </c:layout>
              <c:showCatName val="1"/>
              <c:showPercent val="1"/>
              <c:separator>, </c:separator>
            </c:dLbl>
            <c:dLbl>
              <c:idx val="6"/>
              <c:layout>
                <c:manualLayout>
                  <c:x val="-0.17831819099535653"/>
                  <c:y val="3.1433624862636116E-2"/>
                </c:manualLayout>
              </c:layout>
              <c:showCatName val="1"/>
              <c:showPercent val="1"/>
              <c:separator>, </c:separator>
            </c:dLbl>
            <c:dLbl>
              <c:idx val="9"/>
              <c:layout>
                <c:manualLayout>
                  <c:x val="-0.28039151356080488"/>
                  <c:y val="5.6382993215813561E-2"/>
                </c:manualLayout>
              </c:layout>
              <c:showCatName val="1"/>
              <c:showPercent val="1"/>
              <c:separator>, </c:separator>
            </c:dLbl>
            <c:numFmt formatCode="0.0%" sourceLinked="0"/>
            <c:showCatName val="1"/>
            <c:showPercent val="1"/>
            <c:separator>, </c:separator>
            <c:showLeaderLines val="1"/>
          </c:dLbls>
          <c:cat>
            <c:strRef>
              <c:f>('11MM Gal Facility'!$A$56,'11MM Gal Facility'!$A$58,'11MM Gal Facility'!$A$60,'11MM Gal Facility'!$A$62,'11MM Gal Facility'!$A$64,'11MM Gal Facility'!$A$66,'11MM Gal Facility'!$A$68,'11MM Gal Facility'!$A$70,'11MM Gal Facility'!$A$72,'11MM Gal Facility'!$A$74)</c:f>
              <c:strCache>
                <c:ptCount val="10"/>
                <c:pt idx="0">
                  <c:v>Raw Milk Storage</c:v>
                </c:pt>
                <c:pt idx="1">
                  <c:v>Milk Pasturization</c:v>
                </c:pt>
                <c:pt idx="2">
                  <c:v>Homogenization</c:v>
                </c:pt>
                <c:pt idx="3">
                  <c:v>Milk Standardization</c:v>
                </c:pt>
                <c:pt idx="4">
                  <c:v>Cream Pasturization</c:v>
                </c:pt>
                <c:pt idx="5">
                  <c:v>Cream Packaging</c:v>
                </c:pt>
                <c:pt idx="6">
                  <c:v>Milk Packaging</c:v>
                </c:pt>
                <c:pt idx="7">
                  <c:v>Cold Storage</c:v>
                </c:pt>
                <c:pt idx="8">
                  <c:v>CIP</c:v>
                </c:pt>
                <c:pt idx="9">
                  <c:v>Wastewater treatment</c:v>
                </c:pt>
              </c:strCache>
            </c:strRef>
          </c:cat>
          <c:val>
            <c:numRef>
              <c:f>('11MM Gal Facility'!$I$56,'11MM Gal Facility'!$I$58,'11MM Gal Facility'!$I$60,'11MM Gal Facility'!$I$62,'11MM Gal Facility'!$I$64,'11MM Gal Facility'!$I$66,'11MM Gal Facility'!$I$68,'11MM Gal Facility'!$I$70,'11MM Gal Facility'!$I$72,'11MM Gal Facility'!$I$74)</c:f>
              <c:numCache>
                <c:formatCode>0.0%</c:formatCode>
                <c:ptCount val="10"/>
                <c:pt idx="0">
                  <c:v>5.0870525783687495E-3</c:v>
                </c:pt>
                <c:pt idx="1">
                  <c:v>4.9074466995535228E-2</c:v>
                </c:pt>
                <c:pt idx="2">
                  <c:v>5.7105146011053945E-2</c:v>
                </c:pt>
                <c:pt idx="3">
                  <c:v>3.955275749739702E-2</c:v>
                </c:pt>
                <c:pt idx="4">
                  <c:v>3.9585223778323981E-3</c:v>
                </c:pt>
                <c:pt idx="5">
                  <c:v>4.0827188132523534E-3</c:v>
                </c:pt>
                <c:pt idx="6">
                  <c:v>0.14698543690201063</c:v>
                </c:pt>
                <c:pt idx="7">
                  <c:v>0.60185041476420864</c:v>
                </c:pt>
                <c:pt idx="8">
                  <c:v>7.8046424457052024E-2</c:v>
                </c:pt>
                <c:pt idx="9">
                  <c:v>1.4257059603289627E-2</c:v>
                </c:pt>
              </c:numCache>
            </c:numRef>
          </c:val>
        </c:ser>
        <c:dLbls>
          <c:showCatName val="1"/>
          <c:showPercent val="1"/>
        </c:dLbls>
        <c:firstSliceAng val="0"/>
      </c:pieChart>
    </c:plotArea>
    <c:plotVisOnly val="1"/>
    <c:dispBlanksAs val="zero"/>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2013-05-07T00:00:00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232F6D-88FD-4F07-BA0D-CE80A8D8D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7300</Words>
  <Characters>41610</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Manual for the Fluid Milk Process Model and Simulator</vt:lpstr>
    </vt:vector>
  </TitlesOfParts>
  <Company>Hewlett-Packard Company</Company>
  <LinksUpToDate>false</LinksUpToDate>
  <CharactersWithSpaces>48813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for the Fluid Milk Process Model and Simulator</dc:title>
  <dc:subject>W.C. Yee, A. J. McAloon and P. M. Tomasula*</dc:subject>
  <dc:creator>W</dc:creator>
  <cp:lastModifiedBy>ptomasula</cp:lastModifiedBy>
  <cp:revision>2</cp:revision>
  <cp:lastPrinted>2013-05-18T16:22:00Z</cp:lastPrinted>
  <dcterms:created xsi:type="dcterms:W3CDTF">2013-05-18T17:02:00Z</dcterms:created>
  <dcterms:modified xsi:type="dcterms:W3CDTF">2013-05-18T17:02:00Z</dcterms:modified>
</cp:coreProperties>
</file>